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64B32" w14:textId="77777777" w:rsidR="003E148A" w:rsidRDefault="003E148A">
      <w:pPr>
        <w:rPr>
          <w:ins w:id="0" w:author="Sarah Robinson" w:date="2019-10-16T10:41:00Z"/>
        </w:rPr>
      </w:pP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Change w:id="1" w:author="Sarah Robinson" w:date="2019-10-16T10:41:00Z">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PrChange>
      </w:tblPr>
      <w:tblGrid>
        <w:gridCol w:w="11186"/>
        <w:tblGridChange w:id="2">
          <w:tblGrid>
            <w:gridCol w:w="11186"/>
          </w:tblGrid>
        </w:tblGridChange>
      </w:tblGrid>
      <w:tr w:rsidR="00974E99" w:rsidRPr="00670921" w14:paraId="47E64AA7" w14:textId="77777777" w:rsidTr="003E148A">
        <w:trPr>
          <w:trHeight w:hRule="exact" w:val="2948"/>
          <w:trPrChange w:id="3" w:author="Sarah Robinson" w:date="2019-10-16T10:41:00Z">
            <w:trPr>
              <w:trHeight w:hRule="exact" w:val="2948"/>
            </w:trPr>
          </w:trPrChange>
        </w:trPr>
        <w:tc>
          <w:tcPr>
            <w:tcW w:w="11186" w:type="dxa"/>
            <w:vAlign w:val="center"/>
            <w:tcPrChange w:id="4" w:author="Sarah Robinson" w:date="2019-10-16T10:41:00Z">
              <w:tcPr>
                <w:tcW w:w="11185" w:type="dxa"/>
                <w:vAlign w:val="center"/>
              </w:tcPr>
            </w:tcPrChange>
          </w:tcPr>
          <w:p w14:paraId="64F5E1DA" w14:textId="659F65E5" w:rsidR="00974E99" w:rsidRPr="00670921" w:rsidRDefault="00974E99" w:rsidP="009B2D7D">
            <w:pPr>
              <w:pStyle w:val="Documenttype"/>
              <w:jc w:val="both"/>
            </w:pPr>
            <w:r w:rsidRPr="00670921">
              <w:t>I</w:t>
            </w:r>
            <w:bookmarkStart w:id="5" w:name="_Ref445116029"/>
            <w:bookmarkEnd w:id="5"/>
            <w:r w:rsidRPr="00670921">
              <w:t xml:space="preserve">ALA </w:t>
            </w:r>
            <w:r w:rsidR="0093492E" w:rsidRPr="00670921">
              <w:t>G</w:t>
            </w:r>
            <w:r w:rsidR="00722236" w:rsidRPr="00670921">
              <w:t>uideline</w:t>
            </w:r>
          </w:p>
        </w:tc>
      </w:tr>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4A91B078" w:rsidR="00776004" w:rsidRPr="00FA42A9" w:rsidRDefault="00124BF7">
      <w:pPr>
        <w:pStyle w:val="Documentname"/>
        <w:rPr>
          <w:i/>
          <w:iCs/>
          <w:rPrChange w:id="6" w:author="Sarah Robinson" w:date="2019-10-16T15:14:00Z">
            <w:rPr/>
          </w:rPrChange>
        </w:rPr>
        <w:pPrChange w:id="7" w:author="Sarah Robinson" w:date="2019-10-15T14:25:00Z">
          <w:pPr>
            <w:pStyle w:val="Documentname"/>
            <w:jc w:val="both"/>
          </w:pPr>
        </w:pPrChange>
      </w:pPr>
      <w:del w:id="8" w:author="Sarah Robinson" w:date="2019-10-15T14:25:00Z">
        <w:r w:rsidDel="00E74F54">
          <w:rPr>
            <w:bCs/>
          </w:rPr>
          <w:delText>T</w:delText>
        </w:r>
        <w:r w:rsidR="004B39E5" w:rsidRPr="00670921" w:rsidDel="00E74F54">
          <w:rPr>
            <w:bCs/>
          </w:rPr>
          <w:delText xml:space="preserve">he </w:delText>
        </w:r>
        <w:r w:rsidDel="00E74F54">
          <w:rPr>
            <w:bCs/>
          </w:rPr>
          <w:delText>U</w:delText>
        </w:r>
        <w:r w:rsidR="00980FC2" w:rsidRPr="00670921" w:rsidDel="00E74F54">
          <w:rPr>
            <w:bCs/>
          </w:rPr>
          <w:delText xml:space="preserve">se of </w:delText>
        </w:r>
      </w:del>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ins w:id="9" w:author="Sarah Robinson" w:date="2019-10-16T13:39:00Z">
        <w:r w:rsidR="00400D12">
          <w:rPr>
            <w:bCs/>
            <w:caps w:val="0"/>
          </w:rPr>
          <w:t xml:space="preserve"> MKII</w:t>
        </w:r>
      </w:ins>
      <w:r w:rsidR="00CF0A8F">
        <w:rPr>
          <w:bCs/>
          <w:caps w:val="0"/>
        </w:rPr>
        <w:t>)</w:t>
      </w:r>
      <w:r w:rsidR="005C1319" w:rsidRPr="00670921">
        <w:rPr>
          <w:bCs/>
        </w:rPr>
        <w:t xml:space="preserve"> </w:t>
      </w:r>
      <w:ins w:id="10" w:author="Sarah Robinson" w:date="2019-10-16T15:14:00Z">
        <w:r w:rsidR="00437EF5">
          <w:rPr>
            <w:bCs/>
          </w:rPr>
          <w:t>(</w:t>
        </w:r>
        <w:r w:rsidR="00437EF5" w:rsidRPr="00FA42A9">
          <w:rPr>
            <w:bCs/>
            <w:i/>
            <w:iCs/>
            <w:rPrChange w:id="11" w:author="Sarah Robinson" w:date="2019-10-16T15:14:00Z">
              <w:rPr>
                <w:bCs/>
              </w:rPr>
            </w:rPrChange>
          </w:rPr>
          <w:t>DRAFT REVISION)</w:t>
        </w:r>
      </w:ins>
      <w:del w:id="12" w:author="Sarah Robinson" w:date="2019-10-15T14:26:00Z">
        <w:r w:rsidR="005C1319" w:rsidRPr="00FA42A9" w:rsidDel="00E74F54">
          <w:rPr>
            <w:bCs/>
            <w:i/>
            <w:iCs/>
            <w:rPrChange w:id="13" w:author="Sarah Robinson" w:date="2019-10-16T15:14:00Z">
              <w:rPr>
                <w:bCs/>
              </w:rPr>
            </w:rPrChange>
          </w:rPr>
          <w:delText xml:space="preserve">Mk </w:delText>
        </w:r>
        <w:commentRangeStart w:id="14"/>
        <w:r w:rsidR="00D855D3" w:rsidRPr="00FA42A9" w:rsidDel="00E74F54">
          <w:rPr>
            <w:bCs/>
            <w:i/>
            <w:iCs/>
            <w:rPrChange w:id="15" w:author="Sarah Robinson" w:date="2019-10-16T15:14:00Z">
              <w:rPr>
                <w:bCs/>
              </w:rPr>
            </w:rPrChange>
          </w:rPr>
          <w:delText>II</w:delText>
        </w:r>
      </w:del>
      <w:commentRangeEnd w:id="14"/>
      <w:r w:rsidR="00E74F54" w:rsidRPr="00FA42A9">
        <w:rPr>
          <w:rStyle w:val="CommentReference"/>
          <w:i/>
          <w:iCs/>
          <w:caps w:val="0"/>
          <w:color w:val="auto"/>
          <w:rPrChange w:id="16" w:author="Sarah Robinson" w:date="2019-10-16T15:14:00Z">
            <w:rPr>
              <w:rStyle w:val="CommentReference"/>
              <w:caps w:val="0"/>
              <w:color w:val="auto"/>
            </w:rPr>
          </w:rPrChange>
        </w:rPr>
        <w:commentReference w:id="14"/>
      </w:r>
      <w:del w:id="17" w:author="Sarah Robinson" w:date="2019-10-15T14:26:00Z">
        <w:r w:rsidR="00886BFE" w:rsidRPr="00FA42A9" w:rsidDel="00E74F54">
          <w:rPr>
            <w:bCs/>
            <w:i/>
            <w:iCs/>
            <w:rPrChange w:id="18" w:author="Sarah Robinson" w:date="2019-10-16T15:14:00Z">
              <w:rPr>
                <w:bCs/>
              </w:rPr>
            </w:rPrChange>
          </w:rPr>
          <w:delText xml:space="preserve"> tool</w:delText>
        </w:r>
      </w:del>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0A30B58" w:rsidR="004E0BBB" w:rsidRPr="00670921" w:rsidDel="00FA42A9" w:rsidRDefault="004E0BBB" w:rsidP="009B2D7D">
      <w:pPr>
        <w:jc w:val="both"/>
        <w:rPr>
          <w:del w:id="19" w:author="Sarah Robinson" w:date="2019-10-16T15:14:00Z"/>
        </w:rPr>
      </w:pPr>
    </w:p>
    <w:p w14:paraId="05926A8C" w14:textId="4A438F41" w:rsidR="004E0BBB" w:rsidRPr="00670921" w:rsidDel="00FA42A9" w:rsidRDefault="004E0BBB" w:rsidP="009B2D7D">
      <w:pPr>
        <w:jc w:val="both"/>
        <w:rPr>
          <w:del w:id="20" w:author="Sarah Robinson" w:date="2019-10-16T15:14:00Z"/>
        </w:rPr>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47605BE4" w:rsidR="004E0BBB" w:rsidRPr="00670921" w:rsidRDefault="004E0BBB" w:rsidP="009B2D7D">
      <w:pPr>
        <w:pStyle w:val="Editionnumber"/>
        <w:jc w:val="both"/>
      </w:pPr>
      <w:commentRangeStart w:id="21"/>
      <w:r w:rsidRPr="00670921">
        <w:lastRenderedPageBreak/>
        <w:t>Edition</w:t>
      </w:r>
      <w:commentRangeEnd w:id="21"/>
      <w:r w:rsidR="00E74F54">
        <w:rPr>
          <w:rStyle w:val="CommentReference"/>
          <w:b w:val="0"/>
          <w:color w:val="auto"/>
        </w:rPr>
        <w:commentReference w:id="21"/>
      </w:r>
      <w:r w:rsidRPr="00670921">
        <w:t xml:space="preserve"> </w:t>
      </w:r>
      <w:ins w:id="22" w:author="Sarah Robinson" w:date="2019-10-16T14:59:00Z">
        <w:r w:rsidR="00583A06">
          <w:t>2</w:t>
        </w:r>
      </w:ins>
      <w:del w:id="23" w:author="Sarah Robinson" w:date="2019-10-16T14:59:00Z">
        <w:r w:rsidRPr="00670921" w:rsidDel="00583A06">
          <w:delText>1</w:delText>
        </w:r>
      </w:del>
      <w:r w:rsidRPr="00670921">
        <w:t>.0</w:t>
      </w:r>
    </w:p>
    <w:p w14:paraId="6B6E09AF" w14:textId="15381235" w:rsidR="004E0BBB" w:rsidRPr="00670921" w:rsidDel="00583A06" w:rsidRDefault="00583A06" w:rsidP="009B2D7D">
      <w:pPr>
        <w:pStyle w:val="Documentdate"/>
        <w:jc w:val="both"/>
        <w:rPr>
          <w:del w:id="24" w:author="Sarah Robinson" w:date="2019-10-16T14:59:00Z"/>
        </w:rPr>
      </w:pPr>
      <w:ins w:id="25" w:author="Sarah Robinson" w:date="2019-10-16T14:59:00Z">
        <w:r>
          <w:t>October 2019</w:t>
        </w:r>
      </w:ins>
      <w:del w:id="26" w:author="Sarah Robinson" w:date="2019-10-16T14:59:00Z">
        <w:r w:rsidR="00F33A12" w:rsidRPr="00670921" w:rsidDel="00583A06">
          <w:delText xml:space="preserve">June </w:delText>
        </w:r>
        <w:r w:rsidR="004B39E5" w:rsidRPr="00670921" w:rsidDel="00583A06">
          <w:delText>201</w:delText>
        </w:r>
        <w:r w:rsidR="00E037E9" w:rsidRPr="00670921" w:rsidDel="00583A06">
          <w:delText>7</w:delText>
        </w:r>
      </w:del>
    </w:p>
    <w:p w14:paraId="5794C070" w14:textId="77777777" w:rsidR="00BC27F6" w:rsidRPr="00670921" w:rsidRDefault="00BC27F6">
      <w:pPr>
        <w:pStyle w:val="Documentdate"/>
        <w:jc w:val="both"/>
        <w:rPr>
          <w:b w:val="0"/>
        </w:rPr>
        <w:sectPr w:rsidR="00BC27F6" w:rsidRPr="00670921" w:rsidSect="007E30D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5" w:left="1276" w:header="567" w:footer="567" w:gutter="0"/>
          <w:cols w:space="708"/>
          <w:docGrid w:linePitch="360"/>
        </w:sectPr>
        <w:pPrChange w:id="28" w:author="Sarah Robinson" w:date="2019-10-16T14:59:00Z">
          <w:pPr>
            <w:jc w:val="both"/>
          </w:pPr>
        </w:pPrChange>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commentRangeStart w:id="29"/>
            <w:r>
              <w:t>16</w:t>
            </w:r>
            <w:r w:rsidRPr="001F0788">
              <w:rPr>
                <w:vertAlign w:val="superscript"/>
              </w:rPr>
              <w:t>th</w:t>
            </w:r>
            <w:commentRangeEnd w:id="29"/>
            <w:r w:rsidR="00E74F54">
              <w:rPr>
                <w:rStyle w:val="CommentReference"/>
                <w:color w:val="auto"/>
              </w:rPr>
              <w:commentReference w:id="29"/>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r w:rsidR="00E74F54" w:rsidRPr="00670921" w14:paraId="77D715BD" w14:textId="77777777" w:rsidTr="001F0788">
        <w:trPr>
          <w:trHeight w:val="851"/>
          <w:ins w:id="30" w:author="Sarah Robinson" w:date="2019-10-15T14:30:00Z"/>
        </w:trPr>
        <w:tc>
          <w:tcPr>
            <w:tcW w:w="1908" w:type="dxa"/>
            <w:vAlign w:val="center"/>
          </w:tcPr>
          <w:p w14:paraId="22266664" w14:textId="73CA3F28" w:rsidR="00E74F54" w:rsidRDefault="00E74F54" w:rsidP="009B2D7D">
            <w:pPr>
              <w:pStyle w:val="Tabletext"/>
              <w:jc w:val="both"/>
              <w:rPr>
                <w:ins w:id="31" w:author="Sarah Robinson" w:date="2019-10-15T14:30:00Z"/>
              </w:rPr>
            </w:pPr>
            <w:ins w:id="32" w:author="Sarah Robinson" w:date="2019-10-15T14:30:00Z">
              <w:r>
                <w:t>18 October 2019</w:t>
              </w:r>
            </w:ins>
          </w:p>
        </w:tc>
        <w:tc>
          <w:tcPr>
            <w:tcW w:w="4750" w:type="dxa"/>
            <w:vAlign w:val="center"/>
          </w:tcPr>
          <w:p w14:paraId="3632DA81" w14:textId="0F4134EF" w:rsidR="00E74F54" w:rsidRDefault="00583A06" w:rsidP="009B2D7D">
            <w:pPr>
              <w:pStyle w:val="Tabletext"/>
              <w:jc w:val="both"/>
              <w:rPr>
                <w:ins w:id="33" w:author="Sarah Robinson" w:date="2019-10-15T14:30:00Z"/>
              </w:rPr>
            </w:pPr>
            <w:ins w:id="34" w:author="Sarah Robinson" w:date="2019-10-16T15:00:00Z">
              <w:r>
                <w:t>Revised</w:t>
              </w:r>
            </w:ins>
          </w:p>
        </w:tc>
        <w:tc>
          <w:tcPr>
            <w:tcW w:w="3544" w:type="dxa"/>
            <w:vAlign w:val="center"/>
          </w:tcPr>
          <w:p w14:paraId="57F547FA" w14:textId="77777777" w:rsidR="00E74F54" w:rsidRDefault="00E74F54" w:rsidP="009B2D7D">
            <w:pPr>
              <w:pStyle w:val="Tabletext"/>
              <w:jc w:val="both"/>
              <w:rPr>
                <w:ins w:id="35" w:author="Sarah Robinson" w:date="2019-10-15T14:30:00Z"/>
              </w:rPr>
            </w:pP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commentRangeStart w:id="36"/>
    <w:p w14:paraId="1DBF66E3" w14:textId="0ED2F269" w:rsidR="008A1BAA" w:rsidRDefault="00392F24">
      <w:pPr>
        <w:pStyle w:val="TOC1"/>
        <w:rPr>
          <w:ins w:id="37" w:author="Sarah Robinson" w:date="2019-10-16T15:44:00Z"/>
          <w:rFonts w:eastAsiaTheme="minorEastAsia"/>
          <w:b w:val="0"/>
          <w:color w:val="auto"/>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ins w:id="38" w:author="Sarah Robinson" w:date="2019-10-16T15:44:00Z">
        <w:r w:rsidR="008A1BAA">
          <w:t>1</w:t>
        </w:r>
        <w:r w:rsidR="008A1BAA">
          <w:rPr>
            <w:rFonts w:eastAsiaTheme="minorEastAsia"/>
            <w:b w:val="0"/>
            <w:color w:val="auto"/>
            <w:lang w:eastAsia="en-GB"/>
          </w:rPr>
          <w:tab/>
        </w:r>
        <w:r w:rsidR="008A1BAA">
          <w:t>INTRODUCTION</w:t>
        </w:r>
        <w:r w:rsidR="008A1BAA">
          <w:tab/>
        </w:r>
        <w:r w:rsidR="008A1BAA">
          <w:fldChar w:fldCharType="begin"/>
        </w:r>
        <w:r w:rsidR="008A1BAA">
          <w:instrText xml:space="preserve"> PAGEREF _Toc22133058 \h </w:instrText>
        </w:r>
      </w:ins>
      <w:r w:rsidR="008A1BAA">
        <w:fldChar w:fldCharType="separate"/>
      </w:r>
      <w:ins w:id="39" w:author="Sarah Robinson" w:date="2019-10-16T15:44:00Z">
        <w:r w:rsidR="008A1BAA">
          <w:t>4</w:t>
        </w:r>
        <w:r w:rsidR="008A1BAA">
          <w:fldChar w:fldCharType="end"/>
        </w:r>
      </w:ins>
    </w:p>
    <w:p w14:paraId="52DAC172" w14:textId="30B45CD4" w:rsidR="008A1BAA" w:rsidRDefault="008A1BAA">
      <w:pPr>
        <w:pStyle w:val="TOC1"/>
        <w:rPr>
          <w:ins w:id="40" w:author="Sarah Robinson" w:date="2019-10-16T15:44:00Z"/>
          <w:rFonts w:eastAsiaTheme="minorEastAsia"/>
          <w:b w:val="0"/>
          <w:color w:val="auto"/>
          <w:lang w:eastAsia="en-GB"/>
        </w:rPr>
      </w:pPr>
      <w:ins w:id="41" w:author="Sarah Robinson" w:date="2019-10-16T15:44:00Z">
        <w:r>
          <w:t>2</w:t>
        </w:r>
        <w:r>
          <w:rPr>
            <w:rFonts w:eastAsiaTheme="minorEastAsia"/>
            <w:b w:val="0"/>
            <w:color w:val="auto"/>
            <w:lang w:eastAsia="en-GB"/>
          </w:rPr>
          <w:tab/>
        </w:r>
        <w:r>
          <w:t>BACKGROUND</w:t>
        </w:r>
        <w:r>
          <w:tab/>
        </w:r>
        <w:r>
          <w:fldChar w:fldCharType="begin"/>
        </w:r>
        <w:r>
          <w:instrText xml:space="preserve"> PAGEREF _Toc22133059 \h </w:instrText>
        </w:r>
      </w:ins>
      <w:r>
        <w:fldChar w:fldCharType="separate"/>
      </w:r>
      <w:ins w:id="42" w:author="Sarah Robinson" w:date="2019-10-16T15:44:00Z">
        <w:r>
          <w:t>4</w:t>
        </w:r>
        <w:r>
          <w:fldChar w:fldCharType="end"/>
        </w:r>
      </w:ins>
    </w:p>
    <w:p w14:paraId="2D3C07FC" w14:textId="781E284E" w:rsidR="008A1BAA" w:rsidRDefault="008A1BAA">
      <w:pPr>
        <w:pStyle w:val="TOC1"/>
        <w:rPr>
          <w:ins w:id="43" w:author="Sarah Robinson" w:date="2019-10-16T15:44:00Z"/>
          <w:rFonts w:eastAsiaTheme="minorEastAsia"/>
          <w:b w:val="0"/>
          <w:color w:val="auto"/>
          <w:lang w:eastAsia="en-GB"/>
        </w:rPr>
      </w:pPr>
      <w:ins w:id="44" w:author="Sarah Robinson" w:date="2019-10-16T15:44:00Z">
        <w:r>
          <w:t>3</w:t>
        </w:r>
        <w:r>
          <w:rPr>
            <w:rFonts w:eastAsiaTheme="minorEastAsia"/>
            <w:b w:val="0"/>
            <w:color w:val="auto"/>
            <w:lang w:eastAsia="en-GB"/>
          </w:rPr>
          <w:tab/>
        </w:r>
        <w:r w:rsidRPr="003745AE">
          <w:t>PURPOSE</w:t>
        </w:r>
        <w:r>
          <w:tab/>
        </w:r>
        <w:r>
          <w:fldChar w:fldCharType="begin"/>
        </w:r>
        <w:r>
          <w:instrText xml:space="preserve"> PAGEREF _Toc22133060 \h </w:instrText>
        </w:r>
      </w:ins>
      <w:r>
        <w:fldChar w:fldCharType="separate"/>
      </w:r>
      <w:ins w:id="45" w:author="Sarah Robinson" w:date="2019-10-16T15:44:00Z">
        <w:r>
          <w:t>4</w:t>
        </w:r>
        <w:r>
          <w:fldChar w:fldCharType="end"/>
        </w:r>
      </w:ins>
    </w:p>
    <w:p w14:paraId="730B12A7" w14:textId="69EED6AE" w:rsidR="008A1BAA" w:rsidRDefault="008A1BAA">
      <w:pPr>
        <w:pStyle w:val="TOC1"/>
        <w:rPr>
          <w:ins w:id="46" w:author="Sarah Robinson" w:date="2019-10-16T15:44:00Z"/>
          <w:rFonts w:eastAsiaTheme="minorEastAsia"/>
          <w:b w:val="0"/>
          <w:color w:val="auto"/>
          <w:lang w:eastAsia="en-GB"/>
        </w:rPr>
      </w:pPr>
      <w:ins w:id="47" w:author="Sarah Robinson" w:date="2019-10-16T15:44:00Z">
        <w:r>
          <w:t>4</w:t>
        </w:r>
        <w:r>
          <w:rPr>
            <w:rFonts w:eastAsiaTheme="minorEastAsia"/>
            <w:b w:val="0"/>
            <w:color w:val="auto"/>
            <w:lang w:eastAsia="en-GB"/>
          </w:rPr>
          <w:tab/>
        </w:r>
        <w:r w:rsidRPr="003745AE">
          <w:t>OVERVIEW OF PAWSA MK II</w:t>
        </w:r>
        <w:r>
          <w:tab/>
        </w:r>
        <w:r>
          <w:fldChar w:fldCharType="begin"/>
        </w:r>
        <w:r>
          <w:instrText xml:space="preserve"> PAGEREF _Toc22133064 \h </w:instrText>
        </w:r>
      </w:ins>
      <w:r>
        <w:fldChar w:fldCharType="separate"/>
      </w:r>
      <w:ins w:id="48" w:author="Sarah Robinson" w:date="2019-10-16T15:44:00Z">
        <w:r>
          <w:t>4</w:t>
        </w:r>
        <w:r>
          <w:fldChar w:fldCharType="end"/>
        </w:r>
      </w:ins>
    </w:p>
    <w:p w14:paraId="0AD79525" w14:textId="3D3B6752" w:rsidR="008A1BAA" w:rsidRDefault="008A1BAA">
      <w:pPr>
        <w:pStyle w:val="TOC2"/>
        <w:rPr>
          <w:ins w:id="49" w:author="Sarah Robinson" w:date="2019-10-16T15:44:00Z"/>
          <w:rFonts w:eastAsiaTheme="minorEastAsia"/>
          <w:color w:val="auto"/>
          <w:lang w:eastAsia="en-GB"/>
        </w:rPr>
      </w:pPr>
      <w:ins w:id="50" w:author="Sarah Robinson" w:date="2019-10-16T15:44:00Z">
        <w:r>
          <w:rPr>
            <w:rFonts w:eastAsiaTheme="minorEastAsia"/>
            <w:color w:val="auto"/>
            <w:lang w:eastAsia="en-GB"/>
          </w:rPr>
          <w:tab/>
        </w:r>
        <w:r>
          <w:t>THE PAWSA PROCESS</w:t>
        </w:r>
        <w:r>
          <w:tab/>
        </w:r>
        <w:r>
          <w:fldChar w:fldCharType="begin"/>
        </w:r>
        <w:r>
          <w:instrText xml:space="preserve"> PAGEREF _Toc22133065 \h </w:instrText>
        </w:r>
      </w:ins>
      <w:r>
        <w:fldChar w:fldCharType="separate"/>
      </w:r>
      <w:ins w:id="51" w:author="Sarah Robinson" w:date="2019-10-16T15:44:00Z">
        <w:r>
          <w:t>5</w:t>
        </w:r>
        <w:r>
          <w:fldChar w:fldCharType="end"/>
        </w:r>
      </w:ins>
    </w:p>
    <w:p w14:paraId="0B816551" w14:textId="40839037" w:rsidR="008A1BAA" w:rsidRDefault="008A1BAA">
      <w:pPr>
        <w:pStyle w:val="TOC2"/>
        <w:rPr>
          <w:ins w:id="52" w:author="Sarah Robinson" w:date="2019-10-16T15:44:00Z"/>
          <w:rFonts w:eastAsiaTheme="minorEastAsia"/>
          <w:color w:val="auto"/>
          <w:lang w:eastAsia="en-GB"/>
        </w:rPr>
      </w:pPr>
      <w:ins w:id="53" w:author="Sarah Robinson" w:date="2019-10-16T15:44:00Z">
        <w:r>
          <w:t>4.1</w:t>
        </w:r>
        <w:r>
          <w:tab/>
        </w:r>
        <w:r>
          <w:fldChar w:fldCharType="begin"/>
        </w:r>
        <w:r>
          <w:instrText xml:space="preserve"> PAGEREF _Toc22133066 \h </w:instrText>
        </w:r>
      </w:ins>
      <w:r>
        <w:fldChar w:fldCharType="separate"/>
      </w:r>
      <w:ins w:id="54" w:author="Sarah Robinson" w:date="2019-10-16T15:44:00Z">
        <w:r>
          <w:t>5</w:t>
        </w:r>
        <w:r>
          <w:fldChar w:fldCharType="end"/>
        </w:r>
      </w:ins>
    </w:p>
    <w:p w14:paraId="7E1882BA" w14:textId="507AC94A" w:rsidR="008A1BAA" w:rsidRDefault="008A1BAA">
      <w:pPr>
        <w:pStyle w:val="TOC2"/>
        <w:rPr>
          <w:ins w:id="55" w:author="Sarah Robinson" w:date="2019-10-16T15:44:00Z"/>
          <w:rFonts w:eastAsiaTheme="minorEastAsia"/>
          <w:color w:val="auto"/>
          <w:lang w:eastAsia="en-GB"/>
        </w:rPr>
      </w:pPr>
      <w:ins w:id="56" w:author="Sarah Robinson" w:date="2019-10-16T15:44:00Z">
        <w:r>
          <w:t>4.2</w:t>
        </w:r>
        <w:r>
          <w:rPr>
            <w:rFonts w:eastAsiaTheme="minorEastAsia"/>
            <w:color w:val="auto"/>
            <w:lang w:eastAsia="en-GB"/>
          </w:rPr>
          <w:tab/>
        </w:r>
        <w:r>
          <w:t>WORKSHOP ORGANISATION</w:t>
        </w:r>
        <w:r>
          <w:tab/>
        </w:r>
        <w:r>
          <w:fldChar w:fldCharType="begin"/>
        </w:r>
        <w:r>
          <w:instrText xml:space="preserve"> PAGEREF _Toc22133067 \h </w:instrText>
        </w:r>
      </w:ins>
      <w:r>
        <w:fldChar w:fldCharType="separate"/>
      </w:r>
      <w:ins w:id="57" w:author="Sarah Robinson" w:date="2019-10-16T15:44:00Z">
        <w:r>
          <w:t>6</w:t>
        </w:r>
        <w:r>
          <w:fldChar w:fldCharType="end"/>
        </w:r>
      </w:ins>
    </w:p>
    <w:p w14:paraId="0D5C2384" w14:textId="15EF5BBE" w:rsidR="008A1BAA" w:rsidRDefault="008A1BAA">
      <w:pPr>
        <w:pStyle w:val="TOC2"/>
        <w:rPr>
          <w:ins w:id="58" w:author="Sarah Robinson" w:date="2019-10-16T15:44:00Z"/>
          <w:rFonts w:eastAsiaTheme="minorEastAsia"/>
          <w:color w:val="auto"/>
          <w:lang w:eastAsia="en-GB"/>
        </w:rPr>
      </w:pPr>
      <w:ins w:id="59" w:author="Sarah Robinson" w:date="2019-10-16T15:44:00Z">
        <w:r>
          <w:rPr>
            <w:rFonts w:eastAsiaTheme="minorEastAsia"/>
            <w:color w:val="auto"/>
            <w:lang w:eastAsia="en-GB"/>
          </w:rPr>
          <w:tab/>
        </w:r>
        <w:r>
          <w:t>INPUTS</w:t>
        </w:r>
        <w:r>
          <w:tab/>
        </w:r>
        <w:r>
          <w:fldChar w:fldCharType="begin"/>
        </w:r>
        <w:r>
          <w:instrText xml:space="preserve"> PAGEREF _Toc22133068 \h </w:instrText>
        </w:r>
      </w:ins>
      <w:r>
        <w:fldChar w:fldCharType="separate"/>
      </w:r>
      <w:ins w:id="60" w:author="Sarah Robinson" w:date="2019-10-16T15:44:00Z">
        <w:r>
          <w:t>6</w:t>
        </w:r>
        <w:r>
          <w:fldChar w:fldCharType="end"/>
        </w:r>
      </w:ins>
    </w:p>
    <w:p w14:paraId="22CB41DE" w14:textId="084C2164" w:rsidR="008A1BAA" w:rsidRDefault="008A1BAA">
      <w:pPr>
        <w:pStyle w:val="TOC2"/>
        <w:rPr>
          <w:ins w:id="61" w:author="Sarah Robinson" w:date="2019-10-16T15:44:00Z"/>
          <w:rFonts w:eastAsiaTheme="minorEastAsia"/>
          <w:color w:val="auto"/>
          <w:lang w:eastAsia="en-GB"/>
        </w:rPr>
      </w:pPr>
      <w:ins w:id="62" w:author="Sarah Robinson" w:date="2019-10-16T15:44:00Z">
        <w:r>
          <w:t>4.3</w:t>
        </w:r>
        <w:r>
          <w:tab/>
        </w:r>
        <w:r>
          <w:fldChar w:fldCharType="begin"/>
        </w:r>
        <w:r>
          <w:instrText xml:space="preserve"> PAGEREF _Toc22133069 \h </w:instrText>
        </w:r>
      </w:ins>
      <w:r>
        <w:fldChar w:fldCharType="separate"/>
      </w:r>
      <w:ins w:id="63" w:author="Sarah Robinson" w:date="2019-10-16T15:44:00Z">
        <w:r>
          <w:t>6</w:t>
        </w:r>
        <w:r>
          <w:fldChar w:fldCharType="end"/>
        </w:r>
      </w:ins>
    </w:p>
    <w:p w14:paraId="6AAA9CFD" w14:textId="51921675" w:rsidR="008A1BAA" w:rsidRDefault="008A1BAA">
      <w:pPr>
        <w:pStyle w:val="TOC2"/>
        <w:rPr>
          <w:ins w:id="64" w:author="Sarah Robinson" w:date="2019-10-16T15:44:00Z"/>
          <w:rFonts w:eastAsiaTheme="minorEastAsia"/>
          <w:color w:val="auto"/>
          <w:lang w:eastAsia="en-GB"/>
        </w:rPr>
      </w:pPr>
      <w:ins w:id="65" w:author="Sarah Robinson" w:date="2019-10-16T15:44:00Z">
        <w:r>
          <w:t>4.4</w:t>
        </w:r>
        <w:r>
          <w:rPr>
            <w:rFonts w:eastAsiaTheme="minorEastAsia"/>
            <w:color w:val="auto"/>
            <w:lang w:eastAsia="en-GB"/>
          </w:rPr>
          <w:tab/>
        </w:r>
        <w:r>
          <w:t>OUTPUTS</w:t>
        </w:r>
        <w:r>
          <w:tab/>
        </w:r>
        <w:r>
          <w:fldChar w:fldCharType="begin"/>
        </w:r>
        <w:r>
          <w:instrText xml:space="preserve"> PAGEREF _Toc22133070 \h </w:instrText>
        </w:r>
      </w:ins>
      <w:r>
        <w:fldChar w:fldCharType="separate"/>
      </w:r>
      <w:ins w:id="66" w:author="Sarah Robinson" w:date="2019-10-16T15:44:00Z">
        <w:r>
          <w:t>7</w:t>
        </w:r>
        <w:r>
          <w:fldChar w:fldCharType="end"/>
        </w:r>
      </w:ins>
    </w:p>
    <w:p w14:paraId="2E5590B8" w14:textId="7268B235" w:rsidR="008A1BAA" w:rsidRDefault="008A1BAA">
      <w:pPr>
        <w:pStyle w:val="TOC1"/>
        <w:rPr>
          <w:ins w:id="67" w:author="Sarah Robinson" w:date="2019-10-16T15:44:00Z"/>
          <w:rFonts w:eastAsiaTheme="minorEastAsia"/>
          <w:b w:val="0"/>
          <w:color w:val="auto"/>
          <w:lang w:eastAsia="en-GB"/>
        </w:rPr>
      </w:pPr>
      <w:ins w:id="68" w:author="Sarah Robinson" w:date="2019-10-16T15:44:00Z">
        <w:r w:rsidRPr="003745AE">
          <w:t>5</w:t>
        </w:r>
        <w:r>
          <w:rPr>
            <w:rFonts w:eastAsiaTheme="minorEastAsia"/>
            <w:b w:val="0"/>
            <w:color w:val="auto"/>
            <w:lang w:eastAsia="en-GB"/>
          </w:rPr>
          <w:tab/>
        </w:r>
        <w:r w:rsidRPr="003745AE">
          <w:t>USE</w:t>
        </w:r>
        <w:r>
          <w:tab/>
        </w:r>
        <w:r>
          <w:fldChar w:fldCharType="begin"/>
        </w:r>
        <w:r>
          <w:instrText xml:space="preserve"> PAGEREF _Toc22133071 \h </w:instrText>
        </w:r>
      </w:ins>
      <w:r>
        <w:fldChar w:fldCharType="separate"/>
      </w:r>
      <w:ins w:id="69" w:author="Sarah Robinson" w:date="2019-10-16T15:44:00Z">
        <w:r>
          <w:t>7</w:t>
        </w:r>
        <w:r>
          <w:fldChar w:fldCharType="end"/>
        </w:r>
      </w:ins>
    </w:p>
    <w:p w14:paraId="239DB185" w14:textId="45CFC861" w:rsidR="008A1BAA" w:rsidRDefault="008A1BAA">
      <w:pPr>
        <w:pStyle w:val="TOC1"/>
        <w:rPr>
          <w:ins w:id="70" w:author="Sarah Robinson" w:date="2019-10-16T15:44:00Z"/>
          <w:rFonts w:eastAsiaTheme="minorEastAsia"/>
          <w:b w:val="0"/>
          <w:color w:val="auto"/>
          <w:lang w:eastAsia="en-GB"/>
        </w:rPr>
      </w:pPr>
      <w:ins w:id="71" w:author="Sarah Robinson" w:date="2019-10-16T15:44:00Z">
        <w:r w:rsidRPr="003745AE">
          <w:t>6</w:t>
        </w:r>
        <w:r>
          <w:rPr>
            <w:rFonts w:eastAsiaTheme="minorEastAsia"/>
            <w:b w:val="0"/>
            <w:color w:val="auto"/>
            <w:lang w:eastAsia="en-GB"/>
          </w:rPr>
          <w:tab/>
        </w:r>
        <w:r w:rsidRPr="003745AE">
          <w:t>STRENGTHS AND LIMITATIONS</w:t>
        </w:r>
        <w:r>
          <w:tab/>
        </w:r>
        <w:r>
          <w:fldChar w:fldCharType="begin"/>
        </w:r>
        <w:r>
          <w:instrText xml:space="preserve"> PAGEREF _Toc22133072 \h </w:instrText>
        </w:r>
      </w:ins>
      <w:r>
        <w:fldChar w:fldCharType="separate"/>
      </w:r>
      <w:ins w:id="72" w:author="Sarah Robinson" w:date="2019-10-16T15:44:00Z">
        <w:r>
          <w:t>7</w:t>
        </w:r>
        <w:r>
          <w:fldChar w:fldCharType="end"/>
        </w:r>
      </w:ins>
    </w:p>
    <w:p w14:paraId="73B00A83" w14:textId="78FFB481" w:rsidR="008A1BAA" w:rsidRDefault="008A1BAA">
      <w:pPr>
        <w:pStyle w:val="TOC1"/>
        <w:rPr>
          <w:ins w:id="73" w:author="Sarah Robinson" w:date="2019-10-16T15:44:00Z"/>
          <w:rFonts w:eastAsiaTheme="minorEastAsia"/>
          <w:b w:val="0"/>
          <w:color w:val="auto"/>
          <w:lang w:eastAsia="en-GB"/>
        </w:rPr>
      </w:pPr>
      <w:ins w:id="74" w:author="Sarah Robinson" w:date="2019-10-16T15:44:00Z">
        <w:r>
          <w:t>7</w:t>
        </w:r>
        <w:r>
          <w:rPr>
            <w:rFonts w:eastAsiaTheme="minorEastAsia"/>
            <w:b w:val="0"/>
            <w:color w:val="auto"/>
            <w:lang w:eastAsia="en-GB"/>
          </w:rPr>
          <w:tab/>
        </w:r>
        <w:r>
          <w:t>WHAT TO DO NEXT</w:t>
        </w:r>
        <w:r>
          <w:tab/>
        </w:r>
        <w:r>
          <w:fldChar w:fldCharType="begin"/>
        </w:r>
        <w:r>
          <w:instrText xml:space="preserve"> PAGEREF _Toc22133073 \h </w:instrText>
        </w:r>
      </w:ins>
      <w:r>
        <w:fldChar w:fldCharType="separate"/>
      </w:r>
      <w:ins w:id="75" w:author="Sarah Robinson" w:date="2019-10-16T15:44:00Z">
        <w:r>
          <w:t>7</w:t>
        </w:r>
        <w:r>
          <w:fldChar w:fldCharType="end"/>
        </w:r>
      </w:ins>
    </w:p>
    <w:p w14:paraId="43904391" w14:textId="7D11999C" w:rsidR="008A1BAA" w:rsidRDefault="008A1BAA">
      <w:pPr>
        <w:pStyle w:val="TOC1"/>
        <w:rPr>
          <w:ins w:id="76" w:author="Sarah Robinson" w:date="2019-10-16T15:44:00Z"/>
          <w:rFonts w:eastAsiaTheme="minorEastAsia"/>
          <w:b w:val="0"/>
          <w:color w:val="auto"/>
          <w:lang w:eastAsia="en-GB"/>
        </w:rPr>
      </w:pPr>
      <w:ins w:id="77" w:author="Sarah Robinson" w:date="2019-10-16T15:44:00Z">
        <w:r>
          <w:t>8</w:t>
        </w:r>
        <w:r>
          <w:rPr>
            <w:rFonts w:eastAsiaTheme="minorEastAsia"/>
            <w:b w:val="0"/>
            <w:color w:val="auto"/>
            <w:lang w:eastAsia="en-GB"/>
          </w:rPr>
          <w:tab/>
        </w:r>
        <w:r w:rsidRPr="003745AE">
          <w:t>ACRONYMS</w:t>
        </w:r>
        <w:r>
          <w:tab/>
        </w:r>
        <w:r>
          <w:fldChar w:fldCharType="begin"/>
        </w:r>
        <w:r>
          <w:instrText xml:space="preserve"> PAGEREF _Toc22133077 \h </w:instrText>
        </w:r>
      </w:ins>
      <w:r>
        <w:fldChar w:fldCharType="separate"/>
      </w:r>
      <w:ins w:id="78" w:author="Sarah Robinson" w:date="2019-10-16T15:44:00Z">
        <w:r>
          <w:t>8</w:t>
        </w:r>
        <w:r>
          <w:fldChar w:fldCharType="end"/>
        </w:r>
      </w:ins>
    </w:p>
    <w:p w14:paraId="107CF4CF" w14:textId="1D52EC3F" w:rsidR="008A1BAA" w:rsidRDefault="008A1BAA">
      <w:pPr>
        <w:pStyle w:val="TOC1"/>
        <w:rPr>
          <w:ins w:id="79" w:author="Sarah Robinson" w:date="2019-10-16T15:44:00Z"/>
          <w:rFonts w:eastAsiaTheme="minorEastAsia"/>
          <w:b w:val="0"/>
          <w:color w:val="auto"/>
          <w:lang w:eastAsia="en-GB"/>
        </w:rPr>
      </w:pPr>
      <w:ins w:id="80" w:author="Sarah Robinson" w:date="2019-10-16T15:44:00Z">
        <w:r>
          <w:t>9</w:t>
        </w:r>
        <w:r>
          <w:rPr>
            <w:rFonts w:eastAsiaTheme="minorEastAsia"/>
            <w:b w:val="0"/>
            <w:color w:val="auto"/>
            <w:lang w:eastAsia="en-GB"/>
          </w:rPr>
          <w:tab/>
        </w:r>
        <w:r w:rsidRPr="003745AE">
          <w:t>REFERENCES</w:t>
        </w:r>
        <w:r>
          <w:tab/>
        </w:r>
        <w:r>
          <w:fldChar w:fldCharType="begin"/>
        </w:r>
        <w:r>
          <w:instrText xml:space="preserve"> PAGEREF _Toc22133078 \h </w:instrText>
        </w:r>
      </w:ins>
      <w:r>
        <w:fldChar w:fldCharType="separate"/>
      </w:r>
      <w:ins w:id="81" w:author="Sarah Robinson" w:date="2019-10-16T15:44:00Z">
        <w:r>
          <w:t>9</w:t>
        </w:r>
        <w:r>
          <w:fldChar w:fldCharType="end"/>
        </w:r>
      </w:ins>
    </w:p>
    <w:p w14:paraId="3824DCC8" w14:textId="7B559844" w:rsidR="004E51CF" w:rsidDel="00AE67EA" w:rsidRDefault="004E51CF">
      <w:pPr>
        <w:pStyle w:val="TOC1"/>
        <w:rPr>
          <w:del w:id="82" w:author="Sarah Robinson" w:date="2019-10-16T15:24:00Z"/>
          <w:rFonts w:eastAsiaTheme="minorEastAsia"/>
          <w:b w:val="0"/>
          <w:color w:val="auto"/>
          <w:sz w:val="24"/>
          <w:szCs w:val="24"/>
          <w:lang w:eastAsia="en-GB"/>
        </w:rPr>
      </w:pPr>
      <w:del w:id="83" w:author="Sarah Robinson" w:date="2019-10-16T15:24:00Z">
        <w:r w:rsidDel="00AE67EA">
          <w:delText>1</w:delText>
        </w:r>
        <w:r w:rsidDel="00AE67EA">
          <w:rPr>
            <w:rFonts w:eastAsiaTheme="minorEastAsia"/>
            <w:b w:val="0"/>
            <w:color w:val="auto"/>
            <w:sz w:val="24"/>
            <w:szCs w:val="24"/>
            <w:lang w:eastAsia="en-GB"/>
          </w:rPr>
          <w:tab/>
        </w:r>
        <w:r w:rsidDel="00AE67EA">
          <w:delText>INTRODUCTION</w:delText>
        </w:r>
        <w:r w:rsidDel="00AE67EA">
          <w:tab/>
        </w:r>
        <w:r w:rsidR="00CB499E" w:rsidDel="00AE67EA">
          <w:delText>4</w:delText>
        </w:r>
      </w:del>
    </w:p>
    <w:p w14:paraId="7936AEAF" w14:textId="0F2A4FEF" w:rsidR="004E51CF" w:rsidDel="00AE67EA" w:rsidRDefault="004E51CF">
      <w:pPr>
        <w:pStyle w:val="TOC1"/>
        <w:rPr>
          <w:del w:id="84" w:author="Sarah Robinson" w:date="2019-10-16T15:24:00Z"/>
          <w:rFonts w:eastAsiaTheme="minorEastAsia"/>
          <w:b w:val="0"/>
          <w:color w:val="auto"/>
          <w:sz w:val="24"/>
          <w:szCs w:val="24"/>
          <w:lang w:eastAsia="en-GB"/>
        </w:rPr>
      </w:pPr>
      <w:del w:id="85" w:author="Sarah Robinson" w:date="2019-10-16T15:24:00Z">
        <w:r w:rsidDel="00AE67EA">
          <w:delText>2</w:delText>
        </w:r>
        <w:r w:rsidDel="00AE67EA">
          <w:rPr>
            <w:rFonts w:eastAsiaTheme="minorEastAsia"/>
            <w:b w:val="0"/>
            <w:color w:val="auto"/>
            <w:sz w:val="24"/>
            <w:szCs w:val="24"/>
            <w:lang w:eastAsia="en-GB"/>
          </w:rPr>
          <w:tab/>
        </w:r>
        <w:r w:rsidDel="00AE67EA">
          <w:delText>BACKGROUND</w:delText>
        </w:r>
        <w:r w:rsidDel="00AE67EA">
          <w:tab/>
        </w:r>
        <w:r w:rsidR="00CB499E" w:rsidDel="00AE67EA">
          <w:delText>4</w:delText>
        </w:r>
      </w:del>
    </w:p>
    <w:p w14:paraId="41D85B19" w14:textId="4237F175" w:rsidR="004E51CF" w:rsidDel="00AE67EA" w:rsidRDefault="004E51CF">
      <w:pPr>
        <w:pStyle w:val="TOC2"/>
        <w:rPr>
          <w:del w:id="86" w:author="Sarah Robinson" w:date="2019-10-16T15:24:00Z"/>
          <w:rFonts w:eastAsiaTheme="minorEastAsia"/>
          <w:color w:val="auto"/>
          <w:sz w:val="24"/>
          <w:szCs w:val="24"/>
          <w:lang w:eastAsia="en-GB"/>
        </w:rPr>
      </w:pPr>
      <w:del w:id="87" w:author="Sarah Robinson" w:date="2019-10-16T15:24:00Z">
        <w:r w:rsidDel="00AE67EA">
          <w:delText>2.1</w:delText>
        </w:r>
        <w:r w:rsidDel="00AE67EA">
          <w:rPr>
            <w:rFonts w:eastAsiaTheme="minorEastAsia"/>
            <w:color w:val="auto"/>
            <w:sz w:val="24"/>
            <w:szCs w:val="24"/>
            <w:lang w:eastAsia="en-GB"/>
          </w:rPr>
          <w:tab/>
        </w:r>
        <w:r w:rsidDel="00AE67EA">
          <w:delText xml:space="preserve">Revised </w:delText>
        </w:r>
        <w:r w:rsidRPr="00993550" w:rsidDel="00AE67EA">
          <w:delText>PAWSA</w:delText>
        </w:r>
        <w:r w:rsidDel="00AE67EA">
          <w:delText xml:space="preserve"> workshop guide</w:delText>
        </w:r>
        <w:r w:rsidDel="00AE67EA">
          <w:tab/>
        </w:r>
        <w:r w:rsidR="00CB499E" w:rsidDel="00AE67EA">
          <w:delText>4</w:delText>
        </w:r>
      </w:del>
    </w:p>
    <w:p w14:paraId="242B9ABC" w14:textId="100EF490" w:rsidR="004E51CF" w:rsidDel="00AE67EA" w:rsidRDefault="004E51CF">
      <w:pPr>
        <w:pStyle w:val="TOC1"/>
        <w:rPr>
          <w:del w:id="88" w:author="Sarah Robinson" w:date="2019-10-16T15:24:00Z"/>
          <w:rFonts w:eastAsiaTheme="minorEastAsia"/>
          <w:b w:val="0"/>
          <w:color w:val="auto"/>
          <w:sz w:val="24"/>
          <w:szCs w:val="24"/>
          <w:lang w:eastAsia="en-GB"/>
        </w:rPr>
      </w:pPr>
      <w:del w:id="89" w:author="Sarah Robinson" w:date="2019-10-16T15:24:00Z">
        <w:r w:rsidDel="00AE67EA">
          <w:delText>3</w:delText>
        </w:r>
        <w:r w:rsidDel="00AE67EA">
          <w:rPr>
            <w:rFonts w:eastAsiaTheme="minorEastAsia"/>
            <w:b w:val="0"/>
            <w:color w:val="auto"/>
            <w:sz w:val="24"/>
            <w:szCs w:val="24"/>
            <w:lang w:eastAsia="en-GB"/>
          </w:rPr>
          <w:tab/>
        </w:r>
        <w:r w:rsidRPr="00993550" w:rsidDel="00AE67EA">
          <w:delText>PURPOSE</w:delText>
        </w:r>
        <w:r w:rsidDel="00AE67EA">
          <w:tab/>
        </w:r>
        <w:r w:rsidR="00CB499E" w:rsidDel="00AE67EA">
          <w:delText>5</w:delText>
        </w:r>
      </w:del>
    </w:p>
    <w:p w14:paraId="37DBF12B" w14:textId="284A5E03" w:rsidR="004E51CF" w:rsidDel="00AE67EA" w:rsidRDefault="004E51CF">
      <w:pPr>
        <w:pStyle w:val="TOC1"/>
        <w:rPr>
          <w:del w:id="90" w:author="Sarah Robinson" w:date="2019-10-16T15:24:00Z"/>
          <w:rFonts w:eastAsiaTheme="minorEastAsia"/>
          <w:b w:val="0"/>
          <w:color w:val="auto"/>
          <w:sz w:val="24"/>
          <w:szCs w:val="24"/>
          <w:lang w:eastAsia="en-GB"/>
        </w:rPr>
      </w:pPr>
      <w:del w:id="91" w:author="Sarah Robinson" w:date="2019-10-16T15:24:00Z">
        <w:r w:rsidDel="00AE67EA">
          <w:delText>4</w:delText>
        </w:r>
        <w:r w:rsidDel="00AE67EA">
          <w:rPr>
            <w:rFonts w:eastAsiaTheme="minorEastAsia"/>
            <w:b w:val="0"/>
            <w:color w:val="auto"/>
            <w:sz w:val="24"/>
            <w:szCs w:val="24"/>
            <w:lang w:eastAsia="en-GB"/>
          </w:rPr>
          <w:tab/>
        </w:r>
        <w:r w:rsidRPr="00993550" w:rsidDel="00AE67EA">
          <w:delText>OVERVIEW OF PAWSA MK II</w:delText>
        </w:r>
        <w:r w:rsidDel="00AE67EA">
          <w:tab/>
        </w:r>
        <w:r w:rsidR="00CB499E" w:rsidDel="00AE67EA">
          <w:delText>5</w:delText>
        </w:r>
      </w:del>
    </w:p>
    <w:p w14:paraId="0BBFD46B" w14:textId="19B56353" w:rsidR="004E51CF" w:rsidDel="00AE67EA" w:rsidRDefault="004E51CF">
      <w:pPr>
        <w:pStyle w:val="TOC1"/>
        <w:rPr>
          <w:del w:id="92" w:author="Sarah Robinson" w:date="2019-10-16T15:24:00Z"/>
          <w:rFonts w:eastAsiaTheme="minorEastAsia"/>
          <w:b w:val="0"/>
          <w:color w:val="auto"/>
          <w:sz w:val="24"/>
          <w:szCs w:val="24"/>
          <w:lang w:eastAsia="en-GB"/>
        </w:rPr>
      </w:pPr>
      <w:del w:id="93" w:author="Sarah Robinson" w:date="2019-10-16T15:24:00Z">
        <w:r w:rsidDel="00AE67EA">
          <w:delText>5</w:delText>
        </w:r>
        <w:r w:rsidDel="00AE67EA">
          <w:rPr>
            <w:rFonts w:eastAsiaTheme="minorEastAsia"/>
            <w:b w:val="0"/>
            <w:color w:val="auto"/>
            <w:sz w:val="24"/>
            <w:szCs w:val="24"/>
            <w:lang w:eastAsia="en-GB"/>
          </w:rPr>
          <w:tab/>
        </w:r>
        <w:r w:rsidRPr="00993550" w:rsidDel="00AE67EA">
          <w:delText>FACTORS AFFECTING THE DELIVERY OF PAWSA MK II</w:delText>
        </w:r>
        <w:r w:rsidDel="00AE67EA">
          <w:tab/>
        </w:r>
        <w:r w:rsidR="00CB499E" w:rsidDel="00AE67EA">
          <w:delText>5</w:delText>
        </w:r>
      </w:del>
    </w:p>
    <w:p w14:paraId="5944BF85" w14:textId="1F891DB9" w:rsidR="004E51CF" w:rsidDel="00AE67EA" w:rsidRDefault="004E51CF">
      <w:pPr>
        <w:pStyle w:val="TOC1"/>
        <w:rPr>
          <w:del w:id="94" w:author="Sarah Robinson" w:date="2019-10-16T15:24:00Z"/>
          <w:rFonts w:eastAsiaTheme="minorEastAsia"/>
          <w:b w:val="0"/>
          <w:color w:val="auto"/>
          <w:sz w:val="24"/>
          <w:szCs w:val="24"/>
          <w:lang w:eastAsia="en-GB"/>
        </w:rPr>
      </w:pPr>
      <w:del w:id="95" w:author="Sarah Robinson" w:date="2019-10-16T15:24:00Z">
        <w:r w:rsidDel="00AE67EA">
          <w:delText>6</w:delText>
        </w:r>
        <w:r w:rsidDel="00AE67EA">
          <w:rPr>
            <w:rFonts w:eastAsiaTheme="minorEastAsia"/>
            <w:b w:val="0"/>
            <w:color w:val="auto"/>
            <w:sz w:val="24"/>
            <w:szCs w:val="24"/>
            <w:lang w:eastAsia="en-GB"/>
          </w:rPr>
          <w:tab/>
        </w:r>
        <w:r w:rsidRPr="00993550" w:rsidDel="00AE67EA">
          <w:delText>SUMMARY</w:delText>
        </w:r>
        <w:r w:rsidDel="00AE67EA">
          <w:tab/>
        </w:r>
        <w:r w:rsidR="00CB499E" w:rsidDel="00AE67EA">
          <w:delText>6</w:delText>
        </w:r>
      </w:del>
    </w:p>
    <w:p w14:paraId="3D74496D" w14:textId="40EB5D8D" w:rsidR="004E51CF" w:rsidDel="00AE67EA" w:rsidRDefault="004E51CF">
      <w:pPr>
        <w:pStyle w:val="TOC1"/>
        <w:rPr>
          <w:del w:id="96" w:author="Sarah Robinson" w:date="2019-10-16T15:24:00Z"/>
          <w:rFonts w:eastAsiaTheme="minorEastAsia"/>
          <w:b w:val="0"/>
          <w:color w:val="auto"/>
          <w:sz w:val="24"/>
          <w:szCs w:val="24"/>
          <w:lang w:eastAsia="en-GB"/>
        </w:rPr>
      </w:pPr>
      <w:del w:id="97" w:author="Sarah Robinson" w:date="2019-10-16T15:24:00Z">
        <w:r w:rsidDel="00AE67EA">
          <w:delText>7</w:delText>
        </w:r>
        <w:r w:rsidDel="00AE67EA">
          <w:rPr>
            <w:rFonts w:eastAsiaTheme="minorEastAsia"/>
            <w:b w:val="0"/>
            <w:color w:val="auto"/>
            <w:sz w:val="24"/>
            <w:szCs w:val="24"/>
            <w:lang w:eastAsia="en-GB"/>
          </w:rPr>
          <w:tab/>
        </w:r>
        <w:r w:rsidRPr="00993550" w:rsidDel="00AE67EA">
          <w:delText>ACRONYMS</w:delText>
        </w:r>
        <w:r w:rsidDel="00AE67EA">
          <w:tab/>
        </w:r>
        <w:r w:rsidR="00CB499E" w:rsidDel="00AE67EA">
          <w:delText>6</w:delText>
        </w:r>
      </w:del>
    </w:p>
    <w:p w14:paraId="3131BAF5" w14:textId="282BDA3D" w:rsidR="004E51CF" w:rsidDel="00AE67EA" w:rsidRDefault="004E51CF">
      <w:pPr>
        <w:pStyle w:val="TOC1"/>
        <w:rPr>
          <w:del w:id="98" w:author="Sarah Robinson" w:date="2019-10-16T15:24:00Z"/>
          <w:rFonts w:eastAsiaTheme="minorEastAsia"/>
          <w:b w:val="0"/>
          <w:color w:val="auto"/>
          <w:sz w:val="24"/>
          <w:szCs w:val="24"/>
          <w:lang w:eastAsia="en-GB"/>
        </w:rPr>
      </w:pPr>
      <w:del w:id="99" w:author="Sarah Robinson" w:date="2019-10-16T15:24:00Z">
        <w:r w:rsidDel="00AE67EA">
          <w:delText>8</w:delText>
        </w:r>
        <w:r w:rsidDel="00AE67EA">
          <w:rPr>
            <w:rFonts w:eastAsiaTheme="minorEastAsia"/>
            <w:b w:val="0"/>
            <w:color w:val="auto"/>
            <w:sz w:val="24"/>
            <w:szCs w:val="24"/>
            <w:lang w:eastAsia="en-GB"/>
          </w:rPr>
          <w:tab/>
        </w:r>
        <w:r w:rsidRPr="00993550" w:rsidDel="00AE67EA">
          <w:delText>REFERENCES</w:delText>
        </w:r>
        <w:r w:rsidDel="00AE67EA">
          <w:tab/>
        </w:r>
        <w:r w:rsidR="00CB499E" w:rsidDel="00AE67EA">
          <w:delText>7</w:delText>
        </w:r>
      </w:del>
    </w:p>
    <w:p w14:paraId="5BDE131B" w14:textId="35411AB4" w:rsidR="004E51CF" w:rsidDel="00AE67EA" w:rsidRDefault="004E51CF">
      <w:pPr>
        <w:pStyle w:val="TOC4"/>
        <w:rPr>
          <w:del w:id="100" w:author="Sarah Robinson" w:date="2019-10-16T15:24:00Z"/>
          <w:rFonts w:eastAsiaTheme="minorEastAsia"/>
          <w:b w:val="0"/>
          <w:noProof/>
          <w:color w:val="auto"/>
          <w:sz w:val="24"/>
          <w:szCs w:val="24"/>
          <w:lang w:eastAsia="en-GB"/>
        </w:rPr>
      </w:pPr>
      <w:del w:id="101" w:author="Sarah Robinson" w:date="2019-10-16T15:24:00Z">
        <w:r w:rsidRPr="00993550" w:rsidDel="00AE67EA">
          <w:rPr>
            <w:noProof/>
            <w:u w:color="407EC9"/>
          </w:rPr>
          <w:delText>ANNEX A</w:delText>
        </w:r>
        <w:r w:rsidDel="00AE67EA">
          <w:rPr>
            <w:rFonts w:eastAsiaTheme="minorEastAsia"/>
            <w:b w:val="0"/>
            <w:noProof/>
            <w:color w:val="auto"/>
            <w:sz w:val="24"/>
            <w:szCs w:val="24"/>
            <w:lang w:eastAsia="en-GB"/>
          </w:rPr>
          <w:tab/>
        </w:r>
        <w:r w:rsidDel="00AE67EA">
          <w:rPr>
            <w:noProof/>
          </w:rPr>
          <w:delText>PORTS AND WATERWAYS SAFETY ASSESSMENT (PAWSA) - DRAFT IMPLEMENTATION GUIDE</w:delText>
        </w:r>
        <w:r w:rsidDel="00AE67EA">
          <w:rPr>
            <w:noProof/>
          </w:rPr>
          <w:tab/>
        </w:r>
        <w:r w:rsidR="00CB499E" w:rsidDel="00AE67EA">
          <w:rPr>
            <w:noProof/>
          </w:rPr>
          <w:delText>8</w:delText>
        </w:r>
      </w:del>
    </w:p>
    <w:p w14:paraId="718FE54C" w14:textId="0C799255" w:rsidR="004E51CF" w:rsidDel="00AE67EA" w:rsidRDefault="004E51CF">
      <w:pPr>
        <w:pStyle w:val="TOC5"/>
        <w:tabs>
          <w:tab w:val="left" w:pos="1843"/>
        </w:tabs>
        <w:rPr>
          <w:del w:id="102" w:author="Sarah Robinson" w:date="2019-10-16T15:24:00Z"/>
          <w:rFonts w:eastAsiaTheme="minorEastAsia" w:cstheme="minorBidi"/>
          <w:noProof/>
          <w:color w:val="auto"/>
          <w:sz w:val="24"/>
          <w:szCs w:val="24"/>
          <w:lang w:eastAsia="en-GB"/>
        </w:rPr>
      </w:pPr>
      <w:del w:id="103" w:author="Sarah Robinson" w:date="2019-10-16T15:24:00Z">
        <w:r w:rsidRPr="00993550" w:rsidDel="00AE67EA">
          <w:rPr>
            <w:caps/>
            <w:noProof/>
            <w:u w:color="407EC9"/>
          </w:rPr>
          <w:delText>APPENDIX 1</w:delText>
        </w:r>
        <w:r w:rsidDel="00AE67EA">
          <w:rPr>
            <w:rFonts w:eastAsiaTheme="minorEastAsia" w:cstheme="minorBidi"/>
            <w:noProof/>
            <w:color w:val="auto"/>
            <w:sz w:val="24"/>
            <w:szCs w:val="24"/>
            <w:lang w:eastAsia="en-GB"/>
          </w:rPr>
          <w:tab/>
        </w:r>
        <w:r w:rsidDel="00AE67EA">
          <w:rPr>
            <w:noProof/>
          </w:rPr>
          <w:delText>BOOK 1 – TEAM EXPERTISE</w:delText>
        </w:r>
        <w:r w:rsidDel="00AE67EA">
          <w:rPr>
            <w:noProof/>
          </w:rPr>
          <w:tab/>
        </w:r>
        <w:r w:rsidR="00CB499E" w:rsidDel="00AE67EA">
          <w:rPr>
            <w:noProof/>
          </w:rPr>
          <w:delText>38</w:delText>
        </w:r>
      </w:del>
    </w:p>
    <w:p w14:paraId="385C836E" w14:textId="4F3F8E5E" w:rsidR="004E51CF" w:rsidDel="00AE67EA" w:rsidRDefault="004E51CF">
      <w:pPr>
        <w:pStyle w:val="TOC5"/>
        <w:tabs>
          <w:tab w:val="left" w:pos="1843"/>
        </w:tabs>
        <w:rPr>
          <w:del w:id="104" w:author="Sarah Robinson" w:date="2019-10-16T15:24:00Z"/>
          <w:rFonts w:eastAsiaTheme="minorEastAsia" w:cstheme="minorBidi"/>
          <w:noProof/>
          <w:color w:val="auto"/>
          <w:sz w:val="24"/>
          <w:szCs w:val="24"/>
          <w:lang w:eastAsia="en-GB"/>
        </w:rPr>
      </w:pPr>
      <w:del w:id="105" w:author="Sarah Robinson" w:date="2019-10-16T15:24:00Z">
        <w:r w:rsidRPr="00993550" w:rsidDel="00AE67EA">
          <w:rPr>
            <w:caps/>
            <w:noProof/>
            <w:u w:color="407EC9"/>
          </w:rPr>
          <w:delText>APPENDIX 2</w:delText>
        </w:r>
        <w:r w:rsidDel="00AE67EA">
          <w:rPr>
            <w:rFonts w:eastAsiaTheme="minorEastAsia" w:cstheme="minorBidi"/>
            <w:noProof/>
            <w:color w:val="auto"/>
            <w:sz w:val="24"/>
            <w:szCs w:val="24"/>
            <w:lang w:eastAsia="en-GB"/>
          </w:rPr>
          <w:tab/>
        </w:r>
        <w:r w:rsidDel="00AE67EA">
          <w:rPr>
            <w:noProof/>
          </w:rPr>
          <w:delText>BOOK 2 – RISK FACTOR RATING SCALE</w:delText>
        </w:r>
        <w:r w:rsidDel="00AE67EA">
          <w:rPr>
            <w:noProof/>
          </w:rPr>
          <w:tab/>
        </w:r>
        <w:r w:rsidR="00CB499E" w:rsidDel="00AE67EA">
          <w:rPr>
            <w:noProof/>
          </w:rPr>
          <w:delText>39</w:delText>
        </w:r>
      </w:del>
    </w:p>
    <w:p w14:paraId="502ADF50" w14:textId="7292CF34" w:rsidR="004E51CF" w:rsidDel="00AE67EA" w:rsidRDefault="004E51CF">
      <w:pPr>
        <w:pStyle w:val="TOC5"/>
        <w:tabs>
          <w:tab w:val="left" w:pos="1843"/>
        </w:tabs>
        <w:rPr>
          <w:del w:id="106" w:author="Sarah Robinson" w:date="2019-10-16T15:24:00Z"/>
          <w:rFonts w:eastAsiaTheme="minorEastAsia" w:cstheme="minorBidi"/>
          <w:noProof/>
          <w:color w:val="auto"/>
          <w:sz w:val="24"/>
          <w:szCs w:val="24"/>
          <w:lang w:eastAsia="en-GB"/>
        </w:rPr>
      </w:pPr>
      <w:del w:id="107" w:author="Sarah Robinson" w:date="2019-10-16T15:24:00Z">
        <w:r w:rsidRPr="00993550" w:rsidDel="00AE67EA">
          <w:rPr>
            <w:caps/>
            <w:noProof/>
            <w:u w:color="407EC9"/>
          </w:rPr>
          <w:delText>APPENDIX 3</w:delText>
        </w:r>
        <w:r w:rsidDel="00AE67EA">
          <w:rPr>
            <w:rFonts w:eastAsiaTheme="minorEastAsia" w:cstheme="minorBidi"/>
            <w:noProof/>
            <w:color w:val="auto"/>
            <w:sz w:val="24"/>
            <w:szCs w:val="24"/>
            <w:lang w:eastAsia="en-GB"/>
          </w:rPr>
          <w:tab/>
        </w:r>
        <w:r w:rsidDel="00AE67EA">
          <w:rPr>
            <w:noProof/>
          </w:rPr>
          <w:delText>BOOK 3 – BASE LINE RISK LEVELS</w:delText>
        </w:r>
        <w:r w:rsidDel="00AE67EA">
          <w:rPr>
            <w:noProof/>
          </w:rPr>
          <w:tab/>
        </w:r>
        <w:r w:rsidR="00CB499E" w:rsidDel="00AE67EA">
          <w:rPr>
            <w:noProof/>
          </w:rPr>
          <w:delText>63</w:delText>
        </w:r>
      </w:del>
    </w:p>
    <w:p w14:paraId="17C5DD6D" w14:textId="07C3E52F" w:rsidR="004E51CF" w:rsidDel="00AE67EA" w:rsidRDefault="004E51CF">
      <w:pPr>
        <w:pStyle w:val="TOC5"/>
        <w:tabs>
          <w:tab w:val="left" w:pos="1843"/>
        </w:tabs>
        <w:rPr>
          <w:del w:id="108" w:author="Sarah Robinson" w:date="2019-10-16T15:24:00Z"/>
          <w:rFonts w:eastAsiaTheme="minorEastAsia" w:cstheme="minorBidi"/>
          <w:noProof/>
          <w:color w:val="auto"/>
          <w:sz w:val="24"/>
          <w:szCs w:val="24"/>
          <w:lang w:eastAsia="en-GB"/>
        </w:rPr>
      </w:pPr>
      <w:del w:id="109" w:author="Sarah Robinson" w:date="2019-10-16T15:24:00Z">
        <w:r w:rsidRPr="00993550" w:rsidDel="00AE67EA">
          <w:rPr>
            <w:caps/>
            <w:noProof/>
            <w:u w:color="407EC9"/>
          </w:rPr>
          <w:delText>APPENDIX 4</w:delText>
        </w:r>
        <w:r w:rsidDel="00AE67EA">
          <w:rPr>
            <w:rFonts w:eastAsiaTheme="minorEastAsia" w:cstheme="minorBidi"/>
            <w:noProof/>
            <w:color w:val="auto"/>
            <w:sz w:val="24"/>
            <w:szCs w:val="24"/>
            <w:lang w:eastAsia="en-GB"/>
          </w:rPr>
          <w:tab/>
        </w:r>
        <w:r w:rsidDel="00AE67EA">
          <w:rPr>
            <w:noProof/>
          </w:rPr>
          <w:delText>BOOK 4 - MITIGATION EFFECTIVENESS</w:delText>
        </w:r>
        <w:r w:rsidDel="00AE67EA">
          <w:rPr>
            <w:noProof/>
          </w:rPr>
          <w:tab/>
        </w:r>
        <w:r w:rsidR="00CB499E" w:rsidDel="00AE67EA">
          <w:rPr>
            <w:noProof/>
          </w:rPr>
          <w:delText>69</w:delText>
        </w:r>
      </w:del>
    </w:p>
    <w:p w14:paraId="1CCC5E84" w14:textId="0258DD6A" w:rsidR="004E51CF" w:rsidDel="00AE67EA" w:rsidRDefault="004E51CF">
      <w:pPr>
        <w:pStyle w:val="TOC5"/>
        <w:tabs>
          <w:tab w:val="left" w:pos="1843"/>
        </w:tabs>
        <w:rPr>
          <w:del w:id="110" w:author="Sarah Robinson" w:date="2019-10-16T15:24:00Z"/>
          <w:rFonts w:eastAsiaTheme="minorEastAsia" w:cstheme="minorBidi"/>
          <w:noProof/>
          <w:color w:val="auto"/>
          <w:sz w:val="24"/>
          <w:szCs w:val="24"/>
          <w:lang w:eastAsia="en-GB"/>
        </w:rPr>
      </w:pPr>
      <w:del w:id="111" w:author="Sarah Robinson" w:date="2019-10-16T15:24:00Z">
        <w:r w:rsidRPr="00993550" w:rsidDel="00AE67EA">
          <w:rPr>
            <w:caps/>
            <w:noProof/>
            <w:u w:color="407EC9"/>
          </w:rPr>
          <w:delText>APPENDIX 5</w:delText>
        </w:r>
        <w:r w:rsidDel="00AE67EA">
          <w:rPr>
            <w:rFonts w:eastAsiaTheme="minorEastAsia" w:cstheme="minorBidi"/>
            <w:noProof/>
            <w:color w:val="auto"/>
            <w:sz w:val="24"/>
            <w:szCs w:val="24"/>
            <w:lang w:eastAsia="en-GB"/>
          </w:rPr>
          <w:tab/>
        </w:r>
        <w:r w:rsidDel="00AE67EA">
          <w:rPr>
            <w:noProof/>
          </w:rPr>
          <w:delText>BOOK 5 – ADDITIONAL MITIGATIONS</w:delText>
        </w:r>
        <w:r w:rsidDel="00AE67EA">
          <w:rPr>
            <w:noProof/>
          </w:rPr>
          <w:tab/>
        </w:r>
        <w:r w:rsidR="00CB499E" w:rsidDel="00AE67EA">
          <w:rPr>
            <w:noProof/>
          </w:rPr>
          <w:delText>71</w:delText>
        </w:r>
      </w:del>
    </w:p>
    <w:p w14:paraId="67529F1B" w14:textId="7CDD85D7" w:rsidR="004E51CF" w:rsidDel="00AE67EA" w:rsidRDefault="004E51CF">
      <w:pPr>
        <w:pStyle w:val="TOC5"/>
        <w:tabs>
          <w:tab w:val="left" w:pos="1843"/>
        </w:tabs>
        <w:rPr>
          <w:del w:id="112" w:author="Sarah Robinson" w:date="2019-10-16T15:24:00Z"/>
          <w:rFonts w:eastAsiaTheme="minorEastAsia" w:cstheme="minorBidi"/>
          <w:noProof/>
          <w:color w:val="auto"/>
          <w:sz w:val="24"/>
          <w:szCs w:val="24"/>
          <w:lang w:eastAsia="en-GB"/>
        </w:rPr>
      </w:pPr>
      <w:del w:id="113" w:author="Sarah Robinson" w:date="2019-10-16T15:24:00Z">
        <w:r w:rsidRPr="00993550" w:rsidDel="00AE67EA">
          <w:rPr>
            <w:caps/>
            <w:noProof/>
            <w:u w:color="407EC9"/>
          </w:rPr>
          <w:delText>APPENDIX 6</w:delText>
        </w:r>
        <w:r w:rsidDel="00AE67EA">
          <w:rPr>
            <w:rFonts w:eastAsiaTheme="minorEastAsia" w:cstheme="minorBidi"/>
            <w:noProof/>
            <w:color w:val="auto"/>
            <w:sz w:val="24"/>
            <w:szCs w:val="24"/>
            <w:lang w:eastAsia="en-GB"/>
          </w:rPr>
          <w:tab/>
        </w:r>
        <w:r w:rsidDel="00AE67EA">
          <w:rPr>
            <w:noProof/>
          </w:rPr>
          <w:delText>PAWSA SOFTWARE</w:delText>
        </w:r>
        <w:r w:rsidDel="00AE67EA">
          <w:rPr>
            <w:noProof/>
          </w:rPr>
          <w:tab/>
        </w:r>
        <w:r w:rsidR="00CB499E" w:rsidDel="00AE67EA">
          <w:rPr>
            <w:noProof/>
          </w:rPr>
          <w:delText>78</w:delText>
        </w:r>
      </w:del>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commentRangeEnd w:id="36"/>
      <w:r w:rsidR="00C65623">
        <w:rPr>
          <w:rStyle w:val="CommentReference"/>
        </w:rPr>
        <w:commentReference w:id="36"/>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24"/>
          <w:headerReference w:type="default" r:id="rId25"/>
          <w:headerReference w:type="first" r:id="rId26"/>
          <w:footerReference w:type="first" r:id="rId27"/>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114" w:name="_Toc22133058"/>
      <w:r w:rsidRPr="00670921">
        <w:lastRenderedPageBreak/>
        <w:t>INTRODUCTION</w:t>
      </w:r>
      <w:bookmarkEnd w:id="114"/>
    </w:p>
    <w:p w14:paraId="7B8E9F9F" w14:textId="77777777" w:rsidR="004944C8" w:rsidRPr="00670921" w:rsidRDefault="004944C8" w:rsidP="009B2D7D">
      <w:pPr>
        <w:pStyle w:val="Heading1separatationline"/>
        <w:jc w:val="both"/>
      </w:pPr>
    </w:p>
    <w:p w14:paraId="45EE654B" w14:textId="19F845C0" w:rsidR="00871FC9" w:rsidRPr="00670921" w:rsidDel="00E74F54" w:rsidRDefault="00475075" w:rsidP="009B2D7D">
      <w:pPr>
        <w:pStyle w:val="BodyText"/>
        <w:jc w:val="both"/>
        <w:rPr>
          <w:del w:id="115" w:author="Sarah Robinson" w:date="2019-10-15T14:34:00Z"/>
          <w:color w:val="000000" w:themeColor="text1"/>
        </w:rPr>
      </w:pPr>
      <w:del w:id="116" w:author="Sarah Robinson" w:date="2019-10-15T14:34:00Z">
        <w:r w:rsidRPr="00670921" w:rsidDel="00E74F54">
          <w:delText xml:space="preserve">Regulation 13 of Chapter V of the 1974 SOLAS Convention (as amended) states that </w:delText>
        </w:r>
        <w:r w:rsidR="00A267E9" w:rsidRPr="00670921" w:rsidDel="00E74F54">
          <w:delText>‘</w:delText>
        </w:r>
        <w:r w:rsidRPr="00670921" w:rsidDel="00E74F54">
          <w:delText>each Contracting Government undertakes to provide, as it deems practical and necessary either individually or in co-operation with other Contracting Governments, such aids to navigation as the volume of traffic justifies and the degree of risk requires</w:delText>
        </w:r>
        <w:r w:rsidR="00A267E9" w:rsidRPr="00670921" w:rsidDel="00E74F54">
          <w:delText>’</w:delText>
        </w:r>
        <w:r w:rsidRPr="00670921" w:rsidDel="00E74F54">
          <w:delText>.</w:delText>
        </w:r>
        <w:r w:rsidR="00886BFE" w:rsidRPr="00670921" w:rsidDel="00E74F54">
          <w:delText xml:space="preserve"> </w:delText>
        </w:r>
        <w:r w:rsidR="00A267E9" w:rsidRPr="00670921" w:rsidDel="00E74F54">
          <w:delText xml:space="preserve"> </w:delText>
        </w:r>
        <w:r w:rsidR="00886BFE" w:rsidRPr="00670921" w:rsidDel="00E74F54">
          <w:delText>A similar requirement is laid down in Regulation 12 of SOLAS Chapter V</w:delText>
        </w:r>
        <w:r w:rsidR="0042486E" w:rsidRPr="00670921" w:rsidDel="00E74F54">
          <w:delText xml:space="preserve">, covering the provision of </w:delText>
        </w:r>
        <w:commentRangeStart w:id="117"/>
        <w:r w:rsidR="0042486E" w:rsidRPr="00670921" w:rsidDel="00E74F54">
          <w:delText>VTS</w:delText>
        </w:r>
      </w:del>
      <w:commentRangeEnd w:id="117"/>
      <w:r w:rsidR="00E74F54">
        <w:rPr>
          <w:rStyle w:val="CommentReference"/>
        </w:rPr>
        <w:commentReference w:id="117"/>
      </w:r>
      <w:del w:id="118" w:author="Sarah Robinson" w:date="2019-10-15T14:34:00Z">
        <w:r w:rsidR="00886BFE" w:rsidRPr="00670921" w:rsidDel="00E74F54">
          <w:delText>.</w:delText>
        </w:r>
      </w:del>
    </w:p>
    <w:p w14:paraId="62447DFC" w14:textId="0528F1C1" w:rsidR="004B39E5" w:rsidRPr="00670921" w:rsidRDefault="00475075" w:rsidP="009B2D7D">
      <w:pPr>
        <w:pStyle w:val="BodyText"/>
        <w:jc w:val="both"/>
      </w:pPr>
      <w:r w:rsidRPr="00670921">
        <w:t xml:space="preserve">The assessment and management of risk is </w:t>
      </w:r>
      <w:del w:id="119" w:author="Sarah Robinson" w:date="2019-10-15T14:36:00Z">
        <w:r w:rsidRPr="00670921" w:rsidDel="00E74F54">
          <w:delText xml:space="preserve">therefore </w:delText>
        </w:r>
      </w:del>
      <w:r w:rsidRPr="00670921">
        <w:t>fundamental to the provision of effective aids to navigation (AtoN)</w:t>
      </w:r>
      <w:del w:id="120" w:author="Sarah Robinson" w:date="2019-10-16T13:40:00Z">
        <w:r w:rsidR="0064145B" w:rsidRPr="00670921" w:rsidDel="00987CEC">
          <w:rPr>
            <w:rStyle w:val="FootnoteReference"/>
          </w:rPr>
          <w:footnoteReference w:id="1"/>
        </w:r>
      </w:del>
      <w:r w:rsidRPr="00670921">
        <w:t xml:space="preserve">. </w:t>
      </w:r>
      <w:r w:rsidR="00A267E9" w:rsidRPr="00670921">
        <w:t xml:space="preserve"> </w:t>
      </w:r>
      <w:del w:id="123" w:author="Sarah Robinson" w:date="2019-10-15T14:37:00Z">
        <w:r w:rsidRPr="00670921" w:rsidDel="00A02C71">
          <w:delText xml:space="preserve">To address this, IALA published Recommendation </w:delText>
        </w:r>
      </w:del>
      <w:del w:id="124" w:author="Sarah Robinson" w:date="2019-10-15T14:36:00Z">
        <w:r w:rsidRPr="00670921" w:rsidDel="00E74F54">
          <w:delText xml:space="preserve">O-134 </w:delText>
        </w:r>
      </w:del>
      <w:del w:id="125" w:author="Sarah Robinson" w:date="2019-10-15T14:37:00Z">
        <w:r w:rsidRPr="00670921" w:rsidDel="00A02C71">
          <w:delText xml:space="preserve">on IALA Risk Management Tool for Ports and Restricted Waterways for use by National Members. </w:delText>
        </w:r>
        <w:r w:rsidR="00A267E9" w:rsidRPr="00670921" w:rsidDel="00A02C71">
          <w:delText xml:space="preserve"> </w:delText>
        </w:r>
      </w:del>
      <w:r w:rsidR="00F31AB1" w:rsidRPr="00670921">
        <w:t xml:space="preserve">One </w:t>
      </w:r>
      <w:r w:rsidR="00827506" w:rsidRPr="00670921">
        <w:t>method of risk management</w:t>
      </w:r>
      <w:r w:rsidR="00F31AB1" w:rsidRPr="00670921">
        <w:t xml:space="preserve"> </w:t>
      </w:r>
      <w:r w:rsidR="00766BBF" w:rsidRPr="00670921">
        <w:t xml:space="preserve">identified </w:t>
      </w:r>
      <w:del w:id="126" w:author="Sarah Robinson" w:date="2019-10-15T14:39:00Z">
        <w:r w:rsidR="00766BBF" w:rsidRPr="00670921" w:rsidDel="00A02C71">
          <w:delText xml:space="preserve">in </w:delText>
        </w:r>
      </w:del>
      <w:ins w:id="127" w:author="Sarah Robinson" w:date="2019-10-15T14:37:00Z">
        <w:r w:rsidR="00A02C71">
          <w:t xml:space="preserve">by IALA in </w:t>
        </w:r>
      </w:ins>
      <w:del w:id="128" w:author="Sarah Robinson" w:date="2019-10-15T15:14:00Z">
        <w:r w:rsidR="00766BBF" w:rsidRPr="00670921" w:rsidDel="00D85FE9">
          <w:delText xml:space="preserve">Recommendation </w:delText>
        </w:r>
      </w:del>
      <w:ins w:id="129" w:author="Sarah Robinson" w:date="2019-10-15T15:14:00Z">
        <w:r w:rsidR="00D85FE9">
          <w:t>Guideline G1018</w:t>
        </w:r>
      </w:ins>
      <w:ins w:id="130" w:author="Sarah Robinson" w:date="2019-10-15T15:15:00Z">
        <w:r w:rsidR="00D85FE9">
          <w:t xml:space="preserve"> Risk Management</w:t>
        </w:r>
      </w:ins>
      <w:ins w:id="131" w:author="Sarah Robinson" w:date="2019-10-15T14:38:00Z">
        <w:r w:rsidR="00A02C71">
          <w:t xml:space="preserve"> </w:t>
        </w:r>
      </w:ins>
      <w:del w:id="132" w:author="Sarah Robinson" w:date="2019-10-15T14:37:00Z">
        <w:r w:rsidR="00766BBF" w:rsidRPr="00670921" w:rsidDel="00A02C71">
          <w:delText xml:space="preserve">O-134 </w:delText>
        </w:r>
      </w:del>
      <w:del w:id="133" w:author="Sarah Robinson" w:date="2019-10-15T14:38:00Z">
        <w:r w:rsidR="00F31AB1" w:rsidRPr="00670921" w:rsidDel="00A02C71">
          <w:delText>was</w:delText>
        </w:r>
      </w:del>
      <w:ins w:id="134" w:author="Sarah Robinson" w:date="2019-10-15T14:40:00Z">
        <w:r w:rsidR="00A02C71">
          <w:t>for use by National Members is</w:t>
        </w:r>
      </w:ins>
      <w:ins w:id="135" w:author="Sarah Robinson" w:date="2019-10-15T15:09:00Z">
        <w:r w:rsidR="00D85FE9">
          <w:t xml:space="preserve"> </w:t>
        </w:r>
      </w:ins>
      <w:del w:id="136" w:author="Sarah Robinson" w:date="2019-10-15T14:38:00Z">
        <w:r w:rsidR="00F31AB1" w:rsidRPr="00670921" w:rsidDel="00A02C71">
          <w:delText xml:space="preserve"> </w:delText>
        </w:r>
      </w:del>
      <w:del w:id="137" w:author="Sarah Robinson" w:date="2019-10-15T14:40:00Z">
        <w:r w:rsidR="00F31AB1" w:rsidRPr="00670921" w:rsidDel="00A02C71">
          <w:delText xml:space="preserve">the </w:delText>
        </w:r>
        <w:r w:rsidR="00827506" w:rsidRPr="00670921" w:rsidDel="00A02C71">
          <w:delText xml:space="preserve">use of </w:delText>
        </w:r>
      </w:del>
      <w:r w:rsidR="00827506" w:rsidRPr="00670921">
        <w:t xml:space="preserve">the </w:t>
      </w:r>
      <w:r w:rsidR="00D855D3" w:rsidRPr="00670921">
        <w:t xml:space="preserve">qualitative </w:t>
      </w:r>
      <w:r w:rsidR="00F31AB1" w:rsidRPr="00670921">
        <w:t xml:space="preserve">Ports and Waterways Safety Assessment </w:t>
      </w:r>
      <w:ins w:id="138" w:author="Sarah Robinson" w:date="2019-10-16T14:50:00Z">
        <w:r w:rsidR="00EF6EA4">
          <w:t xml:space="preserve">MKII </w:t>
        </w:r>
      </w:ins>
      <w:r w:rsidR="00F31AB1" w:rsidRPr="00670921">
        <w:t>(PAWSA) tool</w:t>
      </w:r>
      <w:ins w:id="139" w:author="Sarah Robinson" w:date="2019-10-15T14:41:00Z">
        <w:r w:rsidR="00A02C71">
          <w:t>.</w:t>
        </w:r>
      </w:ins>
      <w:r w:rsidR="00994369" w:rsidRPr="00670921">
        <w:t xml:space="preserve"> </w:t>
      </w:r>
      <w:del w:id="140" w:author="Sarah Robinson" w:date="2019-10-15T14:39:00Z">
        <w:r w:rsidR="00994369" w:rsidRPr="00670921" w:rsidDel="00A02C71">
          <w:delText>developed by the United States Coast Guard</w:delText>
        </w:r>
      </w:del>
      <w:del w:id="141" w:author="Sarah Robinson" w:date="2019-10-15T14:38:00Z">
        <w:r w:rsidR="00A267E9" w:rsidRPr="00670921" w:rsidDel="00A02C71">
          <w:delText>.</w:delText>
        </w:r>
      </w:del>
    </w:p>
    <w:p w14:paraId="03F979F9" w14:textId="7ADD7A32" w:rsidR="00475075" w:rsidRPr="00670921" w:rsidRDefault="00475075" w:rsidP="009B2D7D">
      <w:pPr>
        <w:pStyle w:val="BodyText"/>
        <w:jc w:val="both"/>
      </w:pPr>
      <w:del w:id="142" w:author="Sarah Robinson" w:date="2019-10-15T14:41:00Z">
        <w:r w:rsidRPr="00670921" w:rsidDel="00A02C71">
          <w:delText>At its 88</w:delText>
        </w:r>
        <w:r w:rsidRPr="00670921" w:rsidDel="00A02C71">
          <w:rPr>
            <w:vertAlign w:val="superscript"/>
          </w:rPr>
          <w:delText>th</w:delText>
        </w:r>
        <w:r w:rsidRPr="00670921" w:rsidDel="00A02C71">
          <w:delText xml:space="preserve"> session in late 2010, the Maritime Safety Committee of the International Maritime Organization </w:delText>
        </w:r>
        <w:r w:rsidR="00B670B3" w:rsidRPr="00670921" w:rsidDel="00A02C71">
          <w:delText xml:space="preserve">(IMO) </w:delText>
        </w:r>
        <w:r w:rsidRPr="00670921" w:rsidDel="00A02C71">
          <w:delText>approved the cir</w:delText>
        </w:r>
        <w:r w:rsidR="0064145B" w:rsidRPr="00670921" w:rsidDel="00A02C71">
          <w:delText>culation of Recommendation O-134 to its Member Governments</w:delText>
        </w:r>
        <w:r w:rsidR="0064145B" w:rsidRPr="00670921" w:rsidDel="00A02C71">
          <w:rPr>
            <w:rStyle w:val="FootnoteReference"/>
          </w:rPr>
          <w:footnoteReference w:id="2"/>
        </w:r>
        <w:r w:rsidR="0064145B" w:rsidRPr="00670921" w:rsidDel="00A02C71">
          <w:delText xml:space="preserve">. </w:delText>
        </w:r>
        <w:r w:rsidR="00A267E9" w:rsidRPr="00670921" w:rsidDel="00A02C71">
          <w:delText xml:space="preserve"> </w:delText>
        </w:r>
        <w:r w:rsidR="00E84C34" w:rsidRPr="00670921" w:rsidDel="00A02C71">
          <w:delText>This</w:delText>
        </w:r>
        <w:r w:rsidR="00B670B3" w:rsidRPr="00670921" w:rsidDel="00A02C71">
          <w:delText xml:space="preserve"> endorsement by the IMO underscored the importance of formal risk management. </w:delText>
        </w:r>
        <w:r w:rsidR="00A267E9" w:rsidRPr="00670921" w:rsidDel="00A02C71">
          <w:delText xml:space="preserve"> </w:delText>
        </w:r>
        <w:r w:rsidR="00B670B3" w:rsidRPr="00670921" w:rsidDel="00A02C71">
          <w:delText>This Guideline aims to provide specific guidance on the use of PAWSA so that all IMO Member Governments can use this proven risk management tool</w:delText>
        </w:r>
        <w:r w:rsidR="008339CF" w:rsidRPr="00670921" w:rsidDel="00A02C71">
          <w:delText xml:space="preserve"> where appropriate to meet their obligations under SOLAS.</w:delText>
        </w:r>
      </w:del>
    </w:p>
    <w:p w14:paraId="6E150254" w14:textId="6ABDB58E" w:rsidR="004B39E5" w:rsidRPr="00670921" w:rsidRDefault="004B39E5" w:rsidP="009B2D7D">
      <w:pPr>
        <w:pStyle w:val="Heading1"/>
        <w:jc w:val="both"/>
      </w:pPr>
      <w:bookmarkStart w:id="145" w:name="_Toc370973583"/>
      <w:bookmarkStart w:id="146" w:name="_Toc22133059"/>
      <w:bookmarkStart w:id="147" w:name="_Hlk22125883"/>
      <w:r w:rsidRPr="00670921">
        <w:t>BACKGROUND</w:t>
      </w:r>
      <w:bookmarkEnd w:id="145"/>
      <w:bookmarkEnd w:id="146"/>
    </w:p>
    <w:bookmarkEnd w:id="147"/>
    <w:p w14:paraId="3BC55951" w14:textId="77777777" w:rsidR="004B39E5" w:rsidRPr="00670921" w:rsidRDefault="004B39E5" w:rsidP="009B2D7D">
      <w:pPr>
        <w:pStyle w:val="Heading1separatationline"/>
        <w:jc w:val="both"/>
      </w:pPr>
    </w:p>
    <w:p w14:paraId="1D3AF610" w14:textId="4761C11C" w:rsidR="00345361" w:rsidRPr="00670921" w:rsidDel="00B07DAC" w:rsidRDefault="00DD72D8" w:rsidP="00345361">
      <w:pPr>
        <w:pStyle w:val="BodyText"/>
        <w:jc w:val="both"/>
        <w:rPr>
          <w:del w:id="148" w:author="Sarah Robinson" w:date="2019-10-15T15:25:00Z"/>
        </w:rPr>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 xml:space="preserve">developed </w:t>
      </w:r>
      <w:ins w:id="149" w:author="Sarah Robinson" w:date="2019-10-16T14:51:00Z">
        <w:r w:rsidR="00E00B86">
          <w:rPr>
            <w:color w:val="000000" w:themeColor="text1"/>
          </w:rPr>
          <w:t xml:space="preserve">an initial version of </w:t>
        </w:r>
      </w:ins>
      <w:r w:rsidRPr="00670921">
        <w:rPr>
          <w:color w:val="000000" w:themeColor="text1"/>
        </w:rPr>
        <w:t>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del w:id="150" w:author="Sarah Robinson" w:date="2019-10-15T14:54:00Z">
        <w:r w:rsidR="00345361" w:rsidRPr="00670921" w:rsidDel="00DA13AA">
          <w:rPr>
            <w:color w:val="000000" w:themeColor="text1"/>
          </w:rPr>
          <w:delText>By 20</w:delText>
        </w:r>
        <w:r w:rsidR="00AE7ED9" w:rsidRPr="00670921" w:rsidDel="00DA13AA">
          <w:rPr>
            <w:color w:val="000000" w:themeColor="text1"/>
          </w:rPr>
          <w:delText>10</w:delText>
        </w:r>
        <w:r w:rsidR="00345361" w:rsidRPr="00670921" w:rsidDel="00DA13AA">
          <w:rPr>
            <w:color w:val="000000" w:themeColor="text1"/>
          </w:rPr>
          <w:delText xml:space="preserve">, over </w:delText>
        </w:r>
        <w:r w:rsidR="00AE7ED9" w:rsidRPr="00670921" w:rsidDel="00DA13AA">
          <w:rPr>
            <w:color w:val="000000" w:themeColor="text1"/>
          </w:rPr>
          <w:delText xml:space="preserve">40 ports and waterways </w:delText>
        </w:r>
        <w:r w:rsidR="00345361" w:rsidRPr="00670921" w:rsidDel="00DA13AA">
          <w:rPr>
            <w:color w:val="000000" w:themeColor="text1"/>
          </w:rPr>
          <w:delText xml:space="preserve">had </w:delText>
        </w:r>
        <w:r w:rsidR="00AE7ED9" w:rsidRPr="00670921" w:rsidDel="00DA13AA">
          <w:rPr>
            <w:color w:val="000000" w:themeColor="text1"/>
          </w:rPr>
          <w:delText>been assessed</w:delText>
        </w:r>
        <w:r w:rsidR="00345361" w:rsidRPr="00670921" w:rsidDel="00DA13AA">
          <w:rPr>
            <w:color w:val="000000" w:themeColor="text1"/>
          </w:rPr>
          <w:delText xml:space="preserve"> </w:delText>
        </w:r>
        <w:r w:rsidR="00AE7ED9" w:rsidRPr="00670921" w:rsidDel="00DA13AA">
          <w:rPr>
            <w:color w:val="000000" w:themeColor="text1"/>
          </w:rPr>
          <w:delText xml:space="preserve">successfully using </w:delText>
        </w:r>
        <w:r w:rsidR="00345361" w:rsidRPr="00670921" w:rsidDel="00DA13AA">
          <w:rPr>
            <w:color w:val="000000" w:themeColor="text1"/>
          </w:rPr>
          <w:delText>PAWSA</w:delText>
        </w:r>
      </w:del>
      <w:del w:id="151" w:author="Sarah Robinson" w:date="2019-10-15T14:49:00Z">
        <w:r w:rsidR="00345361" w:rsidRPr="00670921" w:rsidDel="00D7275A">
          <w:rPr>
            <w:color w:val="000000" w:themeColor="text1"/>
          </w:rPr>
          <w:delText xml:space="preserve">. </w:delText>
        </w:r>
        <w:r w:rsidR="00A267E9" w:rsidRPr="00670921" w:rsidDel="00D7275A">
          <w:rPr>
            <w:color w:val="000000" w:themeColor="text1"/>
          </w:rPr>
          <w:delText xml:space="preserve"> </w:delText>
        </w:r>
        <w:r w:rsidR="00345361" w:rsidRPr="00670921" w:rsidDel="00D7275A">
          <w:rPr>
            <w:color w:val="000000" w:themeColor="text1"/>
          </w:rPr>
          <w:delText>According to the official PAWSA Workshop Guide, t</w:delText>
        </w:r>
        <w:r w:rsidR="00345361" w:rsidRPr="00670921" w:rsidDel="00D7275A">
          <w:delText xml:space="preserve">he ultimate goal of PAWSA </w:delText>
        </w:r>
        <w:r w:rsidR="00A267E9" w:rsidRPr="00670921" w:rsidDel="00D7275A">
          <w:delText>‘</w:delText>
        </w:r>
        <w:r w:rsidR="00345361" w:rsidRPr="00670921" w:rsidDel="00D7275A">
          <w:delTex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delText>
        </w:r>
        <w:r w:rsidR="00A267E9" w:rsidRPr="00670921" w:rsidDel="00D7275A">
          <w:delText>’</w:delText>
        </w:r>
        <w:r w:rsidR="00345361" w:rsidRPr="00670921" w:rsidDel="00D7275A">
          <w:delText>.</w:delText>
        </w:r>
      </w:del>
    </w:p>
    <w:p w14:paraId="51FC5A71" w14:textId="5CC02319" w:rsidR="00DD72D8" w:rsidRPr="00670921" w:rsidDel="00210576" w:rsidRDefault="00B370D3">
      <w:pPr>
        <w:pStyle w:val="BodyText"/>
        <w:jc w:val="both"/>
        <w:rPr>
          <w:del w:id="152" w:author="Sarah Robinson" w:date="2019-10-16T13:46:00Z"/>
        </w:rPr>
        <w:pPrChange w:id="153" w:author="Sarah Robinson" w:date="2019-10-15T15:25:00Z">
          <w:pPr>
            <w:spacing w:before="120" w:after="120"/>
            <w:jc w:val="both"/>
          </w:pPr>
        </w:pPrChange>
      </w:pPr>
      <w:r w:rsidRPr="00670921">
        <w:rPr>
          <w:color w:val="000000" w:themeColor="text1"/>
        </w:rPr>
        <w:t>To assist the conduct of a PAWSA workshop, the USCG</w:t>
      </w:r>
      <w:r w:rsidR="00345361" w:rsidRPr="00670921">
        <w:rPr>
          <w:color w:val="000000" w:themeColor="text1"/>
        </w:rPr>
        <w:t xml:space="preserve"> published t</w:t>
      </w:r>
      <w:r w:rsidR="00DD72D8" w:rsidRPr="00670921">
        <w:t xml:space="preserve">he </w:t>
      </w:r>
      <w:r w:rsidR="00DD72D8" w:rsidRPr="00670921">
        <w:rPr>
          <w:i/>
          <w:iCs/>
        </w:rPr>
        <w:t>Ports and Waterways Safety Assessment Workshop Guide</w:t>
      </w:r>
      <w:r w:rsidR="00DD72D8" w:rsidRPr="00670921">
        <w:t xml:space="preserve"> </w:t>
      </w:r>
      <w:r w:rsidR="00345361" w:rsidRPr="00670921">
        <w:t>which provided</w:t>
      </w:r>
      <w:r w:rsidR="00DD72D8" w:rsidRPr="00670921">
        <w:t xml:space="preserve"> guidance and procedures required for conducting</w:t>
      </w:r>
      <w:r w:rsidR="00345361" w:rsidRPr="00670921">
        <w:t xml:space="preserve"> a PAWSA</w:t>
      </w:r>
      <w:r w:rsidR="00DD72D8" w:rsidRPr="00670921">
        <w:t xml:space="preserve">.  The Guide </w:t>
      </w:r>
      <w:r w:rsidR="00345361" w:rsidRPr="00670921">
        <w:t>wa</w:t>
      </w:r>
      <w:r w:rsidR="00DD72D8" w:rsidRPr="00670921">
        <w:t xml:space="preserve">s organized into seven sequential chapters </w:t>
      </w:r>
      <w:r w:rsidR="00073D04" w:rsidRPr="00670921">
        <w:t xml:space="preserve">with supporting appendices </w:t>
      </w:r>
      <w:r w:rsidR="00DD72D8" w:rsidRPr="00670921">
        <w:t>that introduce</w:t>
      </w:r>
      <w:r w:rsidRPr="00670921">
        <w:t>d</w:t>
      </w:r>
      <w:r w:rsidR="00DD72D8" w:rsidRPr="00670921">
        <w:t xml:space="preserve"> the PAWSA process </w:t>
      </w:r>
      <w:r w:rsidR="00345361" w:rsidRPr="00670921">
        <w:t xml:space="preserve">before describing the </w:t>
      </w:r>
      <w:r w:rsidRPr="00670921">
        <w:t>methodology;</w:t>
      </w:r>
      <w:r w:rsidR="00DD72D8" w:rsidRPr="00670921">
        <w:t xml:space="preserve"> pre-</w:t>
      </w:r>
      <w:r w:rsidRPr="00670921">
        <w:t>workshop logistics requirements; participant selection;</w:t>
      </w:r>
      <w:r w:rsidR="00DD72D8" w:rsidRPr="00670921">
        <w:t xml:space="preserve"> wo</w:t>
      </w:r>
      <w:r w:rsidRPr="00670921">
        <w:t>rkshop preparation; session facilitation</w:t>
      </w:r>
      <w:r w:rsidR="00DD72D8" w:rsidRPr="00670921">
        <w:t xml:space="preserve"> and post-workshop reporting</w:t>
      </w:r>
      <w:r w:rsidR="00C20B2A" w:rsidRPr="00670921">
        <w:t>.</w:t>
      </w:r>
      <w:ins w:id="154" w:author="Sarah Robinson" w:date="2019-10-15T14:54:00Z">
        <w:r w:rsidR="00DA13AA">
          <w:t xml:space="preserve">  </w:t>
        </w:r>
        <w:r w:rsidR="00DA13AA" w:rsidRPr="00DA13AA">
          <w:rPr>
            <w:rPrChange w:id="155" w:author="Sarah Robinson" w:date="2019-10-15T14:55:00Z">
              <w:rPr>
                <w:color w:val="000000" w:themeColor="text1"/>
              </w:rPr>
            </w:rPrChange>
          </w:rPr>
          <w:t>By 2010, over 40 ports and waterways had been assessed successfully using PAWSA</w:t>
        </w:r>
      </w:ins>
      <w:ins w:id="156" w:author="Sarah Robinson" w:date="2019-10-15T14:56:00Z">
        <w:r w:rsidR="00DA13AA">
          <w:t xml:space="preserve">. </w:t>
        </w:r>
      </w:ins>
      <w:moveToRangeStart w:id="157" w:author="Sarah Robinson" w:date="2019-10-15T14:55:00Z" w:name="move22043768"/>
      <w:moveTo w:id="158" w:author="Sarah Robinson" w:date="2019-10-15T14:55:00Z">
        <w:r w:rsidR="00DA13AA" w:rsidRPr="00DA13AA">
          <w:rPr>
            <w:rPrChange w:id="159" w:author="Sarah Robinson" w:date="2019-10-15T14:56:00Z">
              <w:rPr>
                <w:rFonts w:ascii="Calibri" w:hAnsi="Calibri"/>
              </w:rPr>
            </w:rPrChange>
          </w:rPr>
          <w:t>In 201</w:t>
        </w:r>
      </w:moveTo>
      <w:ins w:id="160" w:author="Sarah Robinson" w:date="2019-10-16T14:52:00Z">
        <w:r w:rsidR="00236C31">
          <w:t xml:space="preserve">4 </w:t>
        </w:r>
      </w:ins>
      <w:moveTo w:id="161" w:author="Sarah Robinson" w:date="2019-10-15T14:55:00Z">
        <w:del w:id="162" w:author="Sarah Robinson" w:date="2019-10-15T14:56:00Z">
          <w:r w:rsidR="00DA13AA" w:rsidRPr="00DA13AA" w:rsidDel="00DA13AA">
            <w:rPr>
              <w:rPrChange w:id="163" w:author="Sarah Robinson" w:date="2019-10-15T14:56:00Z">
                <w:rPr>
                  <w:rFonts w:ascii="Calibri" w:hAnsi="Calibri"/>
                </w:rPr>
              </w:rPrChange>
            </w:rPr>
            <w:delText xml:space="preserve">4, </w:delText>
          </w:r>
        </w:del>
      </w:moveTo>
      <w:ins w:id="164" w:author="Sarah Robinson" w:date="2019-10-16T14:52:00Z">
        <w:r w:rsidR="00236C31">
          <w:t>t</w:t>
        </w:r>
      </w:ins>
      <w:moveTo w:id="165" w:author="Sarah Robinson" w:date="2019-10-15T14:55:00Z">
        <w:del w:id="166" w:author="Sarah Robinson" w:date="2019-10-16T14:52:00Z">
          <w:r w:rsidR="00DA13AA" w:rsidRPr="00DA13AA" w:rsidDel="00236C31">
            <w:rPr>
              <w:rPrChange w:id="167" w:author="Sarah Robinson" w:date="2019-10-15T14:56:00Z">
                <w:rPr>
                  <w:rFonts w:ascii="Calibri" w:hAnsi="Calibri"/>
                </w:rPr>
              </w:rPrChange>
            </w:rPr>
            <w:delText>T</w:delText>
          </w:r>
        </w:del>
        <w:r w:rsidR="00DA13AA" w:rsidRPr="00DA13AA">
          <w:rPr>
            <w:rPrChange w:id="168" w:author="Sarah Robinson" w:date="2019-10-15T14:56:00Z">
              <w:rPr>
                <w:rFonts w:ascii="Calibri" w:hAnsi="Calibri"/>
              </w:rPr>
            </w:rPrChange>
          </w:rPr>
          <w:t xml:space="preserve">he Directorate General of Coastal Safety (DGCS) in Turkey used the PAWSA Workshop Guide produced by the USCG to analyse risk in a </w:t>
        </w:r>
        <w:del w:id="169" w:author="Sarah Robinson" w:date="2019-10-16T14:55:00Z">
          <w:r w:rsidR="00DA13AA" w:rsidRPr="00DA13AA" w:rsidDel="000A60C3">
            <w:rPr>
              <w:rPrChange w:id="170" w:author="Sarah Robinson" w:date="2019-10-15T14:56:00Z">
                <w:rPr>
                  <w:rFonts w:ascii="Calibri" w:hAnsi="Calibri"/>
                </w:rPr>
              </w:rPrChange>
            </w:rPr>
            <w:delText xml:space="preserve">Turkish </w:delText>
          </w:r>
        </w:del>
      </w:moveTo>
      <w:ins w:id="171" w:author="Sarah Robinson" w:date="2019-10-16T14:55:00Z">
        <w:r w:rsidR="008A1EA1">
          <w:t>n</w:t>
        </w:r>
        <w:r w:rsidR="000A60C3">
          <w:t>ational</w:t>
        </w:r>
        <w:r w:rsidR="008A1EA1">
          <w:t xml:space="preserve"> </w:t>
        </w:r>
      </w:ins>
      <w:moveTo w:id="172" w:author="Sarah Robinson" w:date="2019-10-15T14:55:00Z">
        <w:r w:rsidR="00DA13AA" w:rsidRPr="00DA13AA">
          <w:rPr>
            <w:rPrChange w:id="173" w:author="Sarah Robinson" w:date="2019-10-15T14:56:00Z">
              <w:rPr>
                <w:rFonts w:ascii="Calibri" w:hAnsi="Calibri"/>
              </w:rPr>
            </w:rPrChange>
          </w:rPr>
          <w:t>waterway.  This successful assessment led DGCS to prepare an updated version of the Workshop Guide</w:t>
        </w:r>
      </w:moveTo>
      <w:moveToRangeEnd w:id="157"/>
      <w:ins w:id="174" w:author="Sarah Robinson" w:date="2019-10-16T14:53:00Z">
        <w:r w:rsidR="00D45381">
          <w:t xml:space="preserve"> (PAWSA</w:t>
        </w:r>
        <w:r w:rsidR="00F07670">
          <w:t xml:space="preserve"> </w:t>
        </w:r>
        <w:commentRangeStart w:id="175"/>
        <w:r w:rsidR="00F07670">
          <w:t>MKII</w:t>
        </w:r>
      </w:ins>
      <w:commentRangeEnd w:id="175"/>
      <w:ins w:id="176" w:author="Sarah Robinson" w:date="2019-10-16T14:55:00Z">
        <w:r w:rsidR="008A1EA1">
          <w:rPr>
            <w:rStyle w:val="CommentReference"/>
          </w:rPr>
          <w:commentReference w:id="175"/>
        </w:r>
      </w:ins>
      <w:ins w:id="177" w:author="Sarah Robinson" w:date="2019-10-16T14:53:00Z">
        <w:r w:rsidR="00F07670">
          <w:t>).</w:t>
        </w:r>
      </w:ins>
    </w:p>
    <w:p w14:paraId="2D99B6E8" w14:textId="65BB2647" w:rsidR="004B39E5" w:rsidRPr="00670921" w:rsidDel="00DA13AA" w:rsidRDefault="00CF0A8F">
      <w:pPr>
        <w:pStyle w:val="BodyText"/>
        <w:rPr>
          <w:del w:id="178" w:author="Sarah Robinson" w:date="2019-10-15T14:55:00Z"/>
        </w:rPr>
        <w:pPrChange w:id="179" w:author="Sarah Robinson" w:date="2019-10-16T13:45:00Z">
          <w:pPr>
            <w:pStyle w:val="Heading2"/>
            <w:jc w:val="both"/>
          </w:pPr>
        </w:pPrChange>
      </w:pPr>
      <w:del w:id="180" w:author="Sarah Robinson" w:date="2019-10-15T14:55:00Z">
        <w:r w:rsidDel="00DA13AA">
          <w:delText>R</w:delText>
        </w:r>
        <w:r w:rsidR="00AE6451" w:rsidRPr="00670921" w:rsidDel="00DA13AA">
          <w:delText xml:space="preserve">evised </w:delText>
        </w:r>
        <w:r w:rsidRPr="00670921" w:rsidDel="00DA13AA">
          <w:delText>PAWSA</w:delText>
        </w:r>
        <w:r w:rsidR="00AE6451" w:rsidRPr="00670921" w:rsidDel="00DA13AA">
          <w:delText xml:space="preserve"> workshop guide</w:delText>
        </w:r>
      </w:del>
    </w:p>
    <w:p w14:paraId="317E3C47" w14:textId="77777777" w:rsidR="00E628EE" w:rsidRPr="00670921" w:rsidRDefault="00E628EE">
      <w:pPr>
        <w:pStyle w:val="BodyText"/>
        <w:jc w:val="both"/>
        <w:pPrChange w:id="181" w:author="Sarah Robinson" w:date="2019-10-16T13:46:00Z">
          <w:pPr>
            <w:pStyle w:val="Heading2separationline"/>
            <w:jc w:val="both"/>
          </w:pPr>
        </w:pPrChange>
      </w:pPr>
    </w:p>
    <w:p w14:paraId="2280E1F0" w14:textId="79185BC8" w:rsidR="00651FBE" w:rsidRPr="00670921" w:rsidDel="00210576" w:rsidRDefault="00AE6451">
      <w:pPr>
        <w:pStyle w:val="BodyText"/>
        <w:rPr>
          <w:del w:id="182" w:author="Sarah Robinson" w:date="2019-10-16T13:45:00Z"/>
          <w:rFonts w:ascii="Calibri" w:hAnsi="Calibri"/>
        </w:rPr>
        <w:pPrChange w:id="183" w:author="Sarah Robinson" w:date="2019-10-16T13:45:00Z">
          <w:pPr>
            <w:pStyle w:val="BodyText"/>
            <w:jc w:val="both"/>
          </w:pPr>
        </w:pPrChange>
      </w:pPr>
      <w:moveFromRangeStart w:id="184" w:author="Sarah Robinson" w:date="2019-10-15T14:55:00Z" w:name="move22043768"/>
      <w:moveFrom w:id="185" w:author="Sarah Robinson" w:date="2019-10-15T14:55:00Z">
        <w:r w:rsidRPr="00670921" w:rsidDel="00DA13AA">
          <w:rPr>
            <w:rFonts w:ascii="Calibri" w:hAnsi="Calibri"/>
          </w:rPr>
          <w:t>In 2014, The Director</w:t>
        </w:r>
        <w:r w:rsidR="002E3A5E" w:rsidDel="00DA13AA">
          <w:rPr>
            <w:rFonts w:ascii="Calibri" w:hAnsi="Calibri"/>
          </w:rPr>
          <w:t>ate</w:t>
        </w:r>
        <w:r w:rsidRPr="00670921" w:rsidDel="00DA13AA">
          <w:rPr>
            <w:rFonts w:ascii="Calibri" w:hAnsi="Calibri"/>
          </w:rPr>
          <w:t xml:space="preserve"> General of Coastal Safety (DGCS) in Turkey used the PAWSA Workshop Guide produced by the USCG to analyse risk in a Turkish waterway. </w:t>
        </w:r>
        <w:r w:rsidR="00B564ED" w:rsidRPr="00670921" w:rsidDel="00DA13AA">
          <w:rPr>
            <w:rFonts w:ascii="Calibri" w:hAnsi="Calibri"/>
          </w:rPr>
          <w:t xml:space="preserve"> </w:t>
        </w:r>
        <w:r w:rsidRPr="00670921" w:rsidDel="00DA13AA">
          <w:rPr>
            <w:rFonts w:ascii="Calibri" w:hAnsi="Calibri"/>
          </w:rPr>
          <w:t>This successful assessment led DGCS to prepare an updated version of the Workshop Gui</w:t>
        </w:r>
        <w:del w:id="186" w:author="Sarah Robinson" w:date="2019-10-16T13:44:00Z">
          <w:r w:rsidRPr="00670921" w:rsidDel="00425724">
            <w:rPr>
              <w:rFonts w:ascii="Calibri" w:hAnsi="Calibri"/>
            </w:rPr>
            <w:delText>de</w:delText>
          </w:r>
        </w:del>
      </w:moveFrom>
      <w:moveFromRangeEnd w:id="184"/>
      <w:del w:id="187" w:author="Sarah Robinson" w:date="2019-10-16T13:44:00Z">
        <w:r w:rsidRPr="00670921" w:rsidDel="00425724">
          <w:rPr>
            <w:rFonts w:ascii="Calibri" w:hAnsi="Calibri"/>
          </w:rPr>
          <w:delText>.</w:delText>
        </w:r>
      </w:del>
      <w:r w:rsidRPr="00670921">
        <w:rPr>
          <w:rFonts w:ascii="Calibri" w:hAnsi="Calibri"/>
        </w:rPr>
        <w:t xml:space="preserve"> </w:t>
      </w:r>
      <w:r w:rsidR="00A267E9" w:rsidRPr="00670921">
        <w:rPr>
          <w:rFonts w:ascii="Calibri" w:hAnsi="Calibri"/>
        </w:rPr>
        <w:t xml:space="preserve"> </w:t>
      </w:r>
      <w:del w:id="188" w:author="Sarah Robinson" w:date="2019-10-15T14:55:00Z">
        <w:r w:rsidRPr="00670921" w:rsidDel="00DA13AA">
          <w:rPr>
            <w:rFonts w:ascii="Calibri" w:hAnsi="Calibri"/>
          </w:rPr>
          <w:delText xml:space="preserve">This </w:delText>
        </w:r>
        <w:r w:rsidR="00D855D3" w:rsidRPr="00670921" w:rsidDel="00DA13AA">
          <w:rPr>
            <w:rFonts w:ascii="Calibri" w:hAnsi="Calibri"/>
          </w:rPr>
          <w:delText xml:space="preserve">updated </w:delText>
        </w:r>
        <w:r w:rsidRPr="00670921" w:rsidDel="00DA13AA">
          <w:rPr>
            <w:rFonts w:ascii="Calibri" w:hAnsi="Calibri"/>
          </w:rPr>
          <w:delText>Implementation Guide</w:delText>
        </w:r>
        <w:r w:rsidR="00A935AF" w:rsidRPr="00670921" w:rsidDel="00DA13AA">
          <w:rPr>
            <w:rFonts w:ascii="Calibri" w:hAnsi="Calibri"/>
          </w:rPr>
          <w:delText xml:space="preserve">, </w:delText>
        </w:r>
        <w:r w:rsidRPr="00670921" w:rsidDel="00DA13AA">
          <w:rPr>
            <w:rFonts w:ascii="Calibri" w:hAnsi="Calibri"/>
          </w:rPr>
          <w:delText xml:space="preserve">based principally on the USCG version, is at </w:delText>
        </w:r>
        <w:r w:rsidR="00D56BA4" w:rsidDel="00DA13AA">
          <w:delText>Annex A</w:delText>
        </w:r>
        <w:r w:rsidRPr="00670921" w:rsidDel="00DA13AA">
          <w:rPr>
            <w:rFonts w:ascii="Calibri" w:hAnsi="Calibri"/>
          </w:rPr>
          <w:delText xml:space="preserve"> to this Guideline</w:delText>
        </w:r>
        <w:commentRangeStart w:id="189"/>
        <w:r w:rsidR="005614D0" w:rsidDel="00DA13AA">
          <w:rPr>
            <w:rFonts w:ascii="Calibri" w:hAnsi="Calibri"/>
          </w:rPr>
          <w:delText>.</w:delText>
        </w:r>
        <w:r w:rsidRPr="00670921" w:rsidDel="00DA13AA">
          <w:rPr>
            <w:rStyle w:val="FootnoteReference"/>
            <w:rFonts w:ascii="Calibri" w:hAnsi="Calibri"/>
          </w:rPr>
          <w:footnoteReference w:id="3"/>
        </w:r>
      </w:del>
      <w:commentRangeEnd w:id="189"/>
      <w:r w:rsidR="00CB1746">
        <w:rPr>
          <w:rStyle w:val="CommentReference"/>
        </w:rPr>
        <w:commentReference w:id="189"/>
      </w:r>
    </w:p>
    <w:p w14:paraId="4CFD08D1" w14:textId="479D55A6" w:rsidR="007660CD" w:rsidRDefault="007660CD">
      <w:pPr>
        <w:pStyle w:val="BodyText"/>
        <w:rPr>
          <w:rFonts w:asciiTheme="majorHAnsi" w:eastAsiaTheme="majorEastAsia" w:hAnsiTheme="majorHAnsi" w:cstheme="majorBidi"/>
          <w:color w:val="407EC9"/>
          <w:sz w:val="28"/>
          <w:szCs w:val="24"/>
        </w:rPr>
        <w:pPrChange w:id="192" w:author="Sarah Robinson" w:date="2019-10-16T13:45:00Z">
          <w:pPr>
            <w:spacing w:after="200" w:line="276" w:lineRule="auto"/>
          </w:pPr>
        </w:pPrChange>
      </w:pPr>
      <w:bookmarkStart w:id="193" w:name="_Toc370973598"/>
      <w:del w:id="194" w:author="Sarah Robinson" w:date="2019-10-16T13:43:00Z">
        <w:r w:rsidDel="00755678">
          <w:lastRenderedPageBreak/>
          <w:br w:type="page"/>
        </w:r>
      </w:del>
    </w:p>
    <w:p w14:paraId="0C195FB6" w14:textId="67EF2E9D" w:rsidR="004B39E5" w:rsidRPr="00670921" w:rsidRDefault="00CF0A8F" w:rsidP="009B2D7D">
      <w:pPr>
        <w:pStyle w:val="Heading1"/>
        <w:jc w:val="both"/>
      </w:pPr>
      <w:bookmarkStart w:id="195" w:name="_Toc22133060"/>
      <w:r w:rsidRPr="00670921">
        <w:rPr>
          <w:caps w:val="0"/>
        </w:rPr>
        <w:lastRenderedPageBreak/>
        <w:t>PURPOSE</w:t>
      </w:r>
      <w:bookmarkEnd w:id="193"/>
      <w:bookmarkEnd w:id="195"/>
    </w:p>
    <w:p w14:paraId="326E27E8" w14:textId="77777777" w:rsidR="00E628EE" w:rsidRPr="00670921" w:rsidRDefault="00E628EE" w:rsidP="009B2D7D">
      <w:pPr>
        <w:pStyle w:val="Heading1separatationline"/>
        <w:jc w:val="both"/>
      </w:pPr>
    </w:p>
    <w:p w14:paraId="24D0B14C" w14:textId="084ADB45" w:rsidR="00746861" w:rsidRDefault="004B39E5" w:rsidP="00746861">
      <w:pPr>
        <w:pStyle w:val="BodyText"/>
        <w:jc w:val="both"/>
        <w:rPr>
          <w:ins w:id="196" w:author="Sarah Robinson" w:date="2019-10-16T14:56:00Z"/>
        </w:rPr>
      </w:pPr>
      <w:r w:rsidRPr="00670921">
        <w:t xml:space="preserve">The purpose of this document is to provide </w:t>
      </w:r>
      <w:ins w:id="197" w:author="Sarah Robinson" w:date="2019-10-15T16:13:00Z">
        <w:r w:rsidR="00746861">
          <w:t xml:space="preserve">an overview of </w:t>
        </w:r>
      </w:ins>
      <w:del w:id="198" w:author="Sarah Robinson" w:date="2019-10-15T16:13:00Z">
        <w:r w:rsidRPr="00670921" w:rsidDel="00746861">
          <w:delText xml:space="preserve">guidance </w:delText>
        </w:r>
      </w:del>
      <w:del w:id="199" w:author="Sarah Robinson" w:date="2019-10-15T16:11:00Z">
        <w:r w:rsidR="00994369" w:rsidRPr="00670921" w:rsidDel="00746861">
          <w:delText>on</w:delText>
        </w:r>
      </w:del>
      <w:ins w:id="200" w:author="Sarah Robinson" w:date="2019-10-15T16:11:00Z">
        <w:r w:rsidR="00746861">
          <w:t xml:space="preserve">the </w:t>
        </w:r>
      </w:ins>
      <w:del w:id="201" w:author="Sarah Robinson" w:date="2019-10-15T16:11:00Z">
        <w:r w:rsidR="00994369" w:rsidRPr="00670921" w:rsidDel="00746861">
          <w:delText xml:space="preserve"> </w:delText>
        </w:r>
      </w:del>
      <w:r w:rsidR="00994369" w:rsidRPr="00670921">
        <w:t>PAWS</w:t>
      </w:r>
      <w:ins w:id="202" w:author="Sarah Robinson" w:date="2019-10-15T16:11:00Z">
        <w:r w:rsidR="00746861">
          <w:t>A tool</w:t>
        </w:r>
      </w:ins>
      <w:del w:id="203" w:author="Sarah Robinson" w:date="2019-10-15T16:11:00Z">
        <w:r w:rsidR="00994369" w:rsidRPr="00670921" w:rsidDel="00746861">
          <w:delText xml:space="preserve">A’s </w:delText>
        </w:r>
        <w:r w:rsidR="00651FBE" w:rsidRPr="00670921" w:rsidDel="00746861">
          <w:delText>systematic</w:delText>
        </w:r>
        <w:r w:rsidR="00994369" w:rsidRPr="00670921" w:rsidDel="00746861">
          <w:delText xml:space="preserve"> approach to the identification of major waterway safety hazards; the estimate of levels of risk and the evaluation of potential risk mitigation measures so that selected measures can be i</w:delText>
        </w:r>
        <w:r w:rsidR="00A267E9" w:rsidRPr="00670921" w:rsidDel="00746861">
          <w:delText>mplemented to reduce such risk.</w:delText>
        </w:r>
      </w:del>
      <w:ins w:id="204" w:author="Sarah Robinson" w:date="2019-10-15T16:11:00Z">
        <w:r w:rsidR="00746861">
          <w:t>.</w:t>
        </w:r>
      </w:ins>
      <w:moveToRangeStart w:id="205" w:author="Sarah Robinson" w:date="2019-10-15T16:09:00Z" w:name="move22048190"/>
      <w:moveTo w:id="206" w:author="Sarah Robinson" w:date="2019-10-15T16:09:00Z">
        <w:del w:id="207" w:author="Sarah Robinson" w:date="2019-10-15T16:15:00Z">
          <w:r w:rsidR="00746861" w:rsidRPr="00670921" w:rsidDel="00746861">
            <w:delText>PAWSA is one of the proven IMO-endorsed tools which Contracting Governments to the SOLAS Convention are invited to consider when conducting risk management in their waters</w:delText>
          </w:r>
        </w:del>
      </w:moveTo>
      <w:ins w:id="208" w:author="Sarah Robinson" w:date="2019-10-15T16:15:00Z">
        <w:r w:rsidR="00746861">
          <w:t xml:space="preserve"> </w:t>
        </w:r>
      </w:ins>
      <w:ins w:id="209" w:author="Sarah Robinson" w:date="2019-10-15T16:18:00Z">
        <w:r w:rsidR="00D06B6B">
          <w:t xml:space="preserve">In order to proceed with the </w:t>
        </w:r>
      </w:ins>
      <w:ins w:id="210" w:author="Sarah Robinson" w:date="2019-10-15T16:23:00Z">
        <w:r w:rsidR="00D06B6B">
          <w:t>PAWSA methodology and</w:t>
        </w:r>
      </w:ins>
      <w:ins w:id="211" w:author="Sarah Robinson" w:date="2019-10-15T16:26:00Z">
        <w:r w:rsidR="00D06B6B">
          <w:t xml:space="preserve"> for more</w:t>
        </w:r>
      </w:ins>
      <w:ins w:id="212" w:author="Sarah Robinson" w:date="2019-10-15T16:23:00Z">
        <w:r w:rsidR="00D06B6B">
          <w:t xml:space="preserve"> </w:t>
        </w:r>
      </w:ins>
      <w:ins w:id="213" w:author="Sarah Robinson" w:date="2019-10-15T16:26:00Z">
        <w:r w:rsidR="00D06B6B">
          <w:t>detailed</w:t>
        </w:r>
      </w:ins>
      <w:ins w:id="214" w:author="Sarah Robinson" w:date="2019-10-15T16:23:00Z">
        <w:r w:rsidR="00D06B6B">
          <w:t xml:space="preserve"> </w:t>
        </w:r>
      </w:ins>
      <w:ins w:id="215" w:author="Sarah Robinson" w:date="2019-10-15T16:26:00Z">
        <w:r w:rsidR="00D06B6B">
          <w:t xml:space="preserve">information about how to use </w:t>
        </w:r>
      </w:ins>
      <w:ins w:id="216" w:author="Sarah Robinson" w:date="2019-10-15T16:27:00Z">
        <w:r w:rsidR="00D06B6B">
          <w:t>the tool</w:t>
        </w:r>
      </w:ins>
      <w:ins w:id="217" w:author="Sarah Robinson" w:date="2019-10-15T16:23:00Z">
        <w:r w:rsidR="00D06B6B">
          <w:t xml:space="preserve"> please refer to the </w:t>
        </w:r>
      </w:ins>
      <w:ins w:id="218" w:author="Sarah Robinson" w:date="2019-10-16T14:57:00Z">
        <w:r w:rsidR="00437B68">
          <w:t>PAWSA</w:t>
        </w:r>
      </w:ins>
      <w:ins w:id="219" w:author="Sarah Robinson" w:date="2019-10-15T16:23:00Z">
        <w:r w:rsidR="00D06B6B">
          <w:t xml:space="preserve"> </w:t>
        </w:r>
      </w:ins>
      <w:ins w:id="220" w:author="Sarah Robinson" w:date="2019-10-16T13:46:00Z">
        <w:r w:rsidR="008A38AC">
          <w:t>Implementation Guide</w:t>
        </w:r>
      </w:ins>
      <w:ins w:id="221" w:author="Sarah Robinson" w:date="2019-10-16T14:57:00Z">
        <w:r w:rsidR="0036135B">
          <w:t xml:space="preserve"> (</w:t>
        </w:r>
        <w:commentRangeStart w:id="222"/>
        <w:r w:rsidR="0036135B">
          <w:t>ref</w:t>
        </w:r>
      </w:ins>
      <w:commentRangeEnd w:id="222"/>
      <w:ins w:id="223" w:author="Sarah Robinson" w:date="2019-10-17T12:39:00Z">
        <w:r w:rsidR="00C65623">
          <w:rPr>
            <w:rStyle w:val="CommentReference"/>
          </w:rPr>
          <w:commentReference w:id="222"/>
        </w:r>
      </w:ins>
      <w:ins w:id="224" w:author="Sarah Robinson" w:date="2019-10-16T14:57:00Z">
        <w:r w:rsidR="0036135B">
          <w:t>).</w:t>
        </w:r>
      </w:ins>
      <w:moveTo w:id="225" w:author="Sarah Robinson" w:date="2019-10-15T16:09:00Z">
        <w:del w:id="226" w:author="Sarah Robinson" w:date="2019-10-15T16:23:00Z">
          <w:r w:rsidR="00746861" w:rsidRPr="00670921" w:rsidDel="00D06B6B">
            <w:delText>.</w:delText>
          </w:r>
        </w:del>
        <w:del w:id="227" w:author="Sarah Robinson" w:date="2019-10-16T13:46:00Z">
          <w:r w:rsidR="00746861" w:rsidRPr="00670921" w:rsidDel="008A38AC">
            <w:delText xml:space="preserve">  </w:delText>
          </w:r>
        </w:del>
        <w:del w:id="228" w:author="Sarah Robinson" w:date="2019-10-15T16:23:00Z">
          <w:r w:rsidR="00746861" w:rsidRPr="00670921" w:rsidDel="00D06B6B">
            <w:delText xml:space="preserve">It uses </w:delText>
          </w:r>
        </w:del>
        <w:del w:id="229" w:author="Sarah Robinson" w:date="2019-10-15T16:10:00Z">
          <w:r w:rsidR="00746861" w:rsidRPr="00670921" w:rsidDel="00746861">
            <w:delText xml:space="preserve">quantitative </w:delText>
          </w:r>
        </w:del>
        <w:del w:id="230" w:author="Sarah Robinson" w:date="2019-10-15T16:23:00Z">
          <w:r w:rsidR="00746861" w:rsidRPr="00670921" w:rsidDel="00D06B6B">
            <w:delText>data generated by teams of maritime experts and other stakeholders to determine whether an existing risk is acceptable; whether the implementation of an identified risk control option would make that risk acceptable or whether more study is required.</w:delText>
          </w:r>
        </w:del>
      </w:moveTo>
    </w:p>
    <w:p w14:paraId="301EA09A" w14:textId="77777777" w:rsidR="00437B68" w:rsidRPr="00670921" w:rsidRDefault="00437B68" w:rsidP="00746861">
      <w:pPr>
        <w:pStyle w:val="BodyText"/>
        <w:jc w:val="both"/>
        <w:rPr>
          <w:moveTo w:id="231" w:author="Sarah Robinson" w:date="2019-10-15T16:09:00Z"/>
        </w:rPr>
      </w:pPr>
    </w:p>
    <w:p w14:paraId="752E7910" w14:textId="29CC6D86" w:rsidR="00746861" w:rsidRPr="00670921" w:rsidDel="00746861" w:rsidRDefault="00746861" w:rsidP="00746861">
      <w:pPr>
        <w:pStyle w:val="BodyText"/>
        <w:jc w:val="both"/>
        <w:rPr>
          <w:del w:id="232" w:author="Sarah Robinson" w:date="2019-10-15T16:16:00Z"/>
          <w:moveTo w:id="233" w:author="Sarah Robinson" w:date="2019-10-15T16:09:00Z"/>
        </w:rPr>
      </w:pPr>
      <w:moveTo w:id="234" w:author="Sarah Robinson" w:date="2019-10-15T16:09:00Z">
        <w:del w:id="235" w:author="Sarah Robinson" w:date="2019-10-15T16:16:00Z">
          <w:r w:rsidRPr="00670921" w:rsidDel="00746861">
            <w:delText>PAWSA requires considerable pre-planning; a competent Facilitator and a sufficient resource of maritime experts.</w:delText>
          </w:r>
          <w:bookmarkStart w:id="236" w:name="_Toc22131901"/>
          <w:bookmarkStart w:id="237" w:name="_Toc22132082"/>
          <w:bookmarkStart w:id="238" w:name="_Toc22132601"/>
          <w:bookmarkStart w:id="239" w:name="_Toc22132644"/>
          <w:bookmarkStart w:id="240" w:name="_Toc22132741"/>
          <w:bookmarkStart w:id="241" w:name="_Toc22132762"/>
          <w:bookmarkStart w:id="242" w:name="_Toc22133061"/>
          <w:bookmarkEnd w:id="236"/>
          <w:bookmarkEnd w:id="237"/>
          <w:bookmarkEnd w:id="238"/>
          <w:bookmarkEnd w:id="239"/>
          <w:bookmarkEnd w:id="240"/>
          <w:bookmarkEnd w:id="241"/>
          <w:bookmarkEnd w:id="242"/>
        </w:del>
      </w:moveTo>
    </w:p>
    <w:p w14:paraId="12E74D75" w14:textId="3E5603AC" w:rsidR="00746861" w:rsidRPr="00670921" w:rsidDel="00746861" w:rsidRDefault="00746861" w:rsidP="00746861">
      <w:pPr>
        <w:pStyle w:val="BodyText"/>
        <w:jc w:val="both"/>
        <w:rPr>
          <w:del w:id="243" w:author="Sarah Robinson" w:date="2019-10-15T16:16:00Z"/>
          <w:moveTo w:id="244" w:author="Sarah Robinson" w:date="2019-10-15T16:09:00Z"/>
        </w:rPr>
      </w:pPr>
      <w:moveTo w:id="245" w:author="Sarah Robinson" w:date="2019-10-15T16:09:00Z">
        <w:del w:id="246" w:author="Sarah Robinson" w:date="2019-10-15T16:16:00Z">
          <w:r w:rsidRPr="00670921" w:rsidDel="00746861">
            <w:delText xml:space="preserve">The systematic Implementation Guide at </w:delText>
          </w:r>
          <w:r w:rsidRPr="00670921" w:rsidDel="00746861">
            <w:rPr>
              <w:highlight w:val="yellow"/>
            </w:rPr>
            <w:fldChar w:fldCharType="begin"/>
          </w:r>
          <w:r w:rsidRPr="00670921" w:rsidDel="00746861">
            <w:delInstrText xml:space="preserve"> REF _Ref481594151 \r \h </w:delInstrText>
          </w:r>
        </w:del>
      </w:moveTo>
      <w:del w:id="247" w:author="Sarah Robinson" w:date="2019-10-15T16:16:00Z">
        <w:r w:rsidRPr="00670921" w:rsidDel="00746861">
          <w:rPr>
            <w:highlight w:val="yellow"/>
          </w:rPr>
        </w:r>
      </w:del>
      <w:moveTo w:id="248" w:author="Sarah Robinson" w:date="2019-10-15T16:09:00Z">
        <w:del w:id="249" w:author="Sarah Robinson" w:date="2019-10-15T16:16:00Z">
          <w:r w:rsidRPr="00670921" w:rsidDel="00746861">
            <w:rPr>
              <w:highlight w:val="yellow"/>
            </w:rPr>
            <w:fldChar w:fldCharType="separate"/>
          </w:r>
          <w:r w:rsidDel="00746861">
            <w:delText>0</w:delText>
          </w:r>
          <w:r w:rsidRPr="00670921" w:rsidDel="00746861">
            <w:rPr>
              <w:highlight w:val="yellow"/>
            </w:rPr>
            <w:fldChar w:fldCharType="end"/>
          </w:r>
          <w:r w:rsidRPr="00670921" w:rsidDel="00746861">
            <w:delText xml:space="preserve"> should enable existing and potential users of PAWSA to use this powerful tool successfully.</w:delText>
          </w:r>
          <w:bookmarkStart w:id="250" w:name="_Toc22131902"/>
          <w:bookmarkStart w:id="251" w:name="_Toc22132083"/>
          <w:bookmarkStart w:id="252" w:name="_Toc22132602"/>
          <w:bookmarkStart w:id="253" w:name="_Toc22132645"/>
          <w:bookmarkStart w:id="254" w:name="_Toc22132742"/>
          <w:bookmarkStart w:id="255" w:name="_Toc22132763"/>
          <w:bookmarkStart w:id="256" w:name="_Toc22133062"/>
          <w:bookmarkEnd w:id="250"/>
          <w:bookmarkEnd w:id="251"/>
          <w:bookmarkEnd w:id="252"/>
          <w:bookmarkEnd w:id="253"/>
          <w:bookmarkEnd w:id="254"/>
          <w:bookmarkEnd w:id="255"/>
          <w:bookmarkEnd w:id="256"/>
        </w:del>
      </w:moveTo>
    </w:p>
    <w:p w14:paraId="582C93BC" w14:textId="466D6573" w:rsidR="00746861" w:rsidRPr="00670921" w:rsidDel="008A38AC" w:rsidRDefault="00746861" w:rsidP="009B2D7D">
      <w:pPr>
        <w:pStyle w:val="BodyText"/>
        <w:jc w:val="both"/>
        <w:rPr>
          <w:del w:id="257" w:author="Sarah Robinson" w:date="2019-10-16T13:46:00Z"/>
        </w:rPr>
      </w:pPr>
      <w:bookmarkStart w:id="258" w:name="_Toc22131903"/>
      <w:bookmarkStart w:id="259" w:name="_Toc22132084"/>
      <w:bookmarkStart w:id="260" w:name="_Toc22132603"/>
      <w:bookmarkStart w:id="261" w:name="_Toc22132646"/>
      <w:bookmarkStart w:id="262" w:name="_Toc22132743"/>
      <w:bookmarkStart w:id="263" w:name="_Toc22132764"/>
      <w:bookmarkStart w:id="264" w:name="_Toc22133063"/>
      <w:bookmarkEnd w:id="258"/>
      <w:bookmarkEnd w:id="259"/>
      <w:bookmarkEnd w:id="260"/>
      <w:bookmarkEnd w:id="261"/>
      <w:bookmarkEnd w:id="262"/>
      <w:bookmarkEnd w:id="263"/>
      <w:bookmarkEnd w:id="264"/>
      <w:moveToRangeEnd w:id="205"/>
    </w:p>
    <w:p w14:paraId="0E988973" w14:textId="1AF5AFC0" w:rsidR="004B39E5" w:rsidRPr="00670921" w:rsidRDefault="00CF0A8F" w:rsidP="00FE3ACB">
      <w:pPr>
        <w:pStyle w:val="Heading1"/>
      </w:pPr>
      <w:bookmarkStart w:id="265" w:name="_Toc22133064"/>
      <w:r w:rsidRPr="00670921">
        <w:rPr>
          <w:caps w:val="0"/>
        </w:rPr>
        <w:t>OVERVIEW OF PAWSA MK II</w:t>
      </w:r>
      <w:bookmarkEnd w:id="265"/>
    </w:p>
    <w:p w14:paraId="48A2E7F9" w14:textId="77777777" w:rsidR="00E628EE" w:rsidRPr="00670921" w:rsidRDefault="00E628EE" w:rsidP="009B2D7D">
      <w:pPr>
        <w:pStyle w:val="Heading1separatationline"/>
        <w:jc w:val="both"/>
      </w:pPr>
    </w:p>
    <w:p w14:paraId="3454E9A3" w14:textId="7E61C793" w:rsidR="00985798" w:rsidRDefault="00332227" w:rsidP="00A267E9">
      <w:pPr>
        <w:pStyle w:val="BodyText"/>
        <w:rPr>
          <w:ins w:id="266" w:author="Sarah Robinson" w:date="2019-10-16T10:49:00Z"/>
        </w:rPr>
      </w:pPr>
      <w:moveToRangeStart w:id="267" w:author="Sarah Robinson" w:date="2019-10-16T10:48:00Z" w:name="move22115307"/>
      <w:moveTo w:id="268" w:author="Sarah Robinson" w:date="2019-10-16T10:48:00Z">
        <w:r w:rsidRPr="001346FD">
          <w:rPr>
            <w:highlight w:val="cyan"/>
            <w:rPrChange w:id="269" w:author="Sarah Robinson" w:date="2019-10-16T11:06:00Z">
              <w:rPr/>
            </w:rPrChange>
          </w:rPr>
          <w:t xml:space="preserve">The </w:t>
        </w:r>
      </w:moveTo>
      <w:ins w:id="270" w:author="Sarah Robinson" w:date="2019-10-16T10:48:00Z">
        <w:r w:rsidRPr="001346FD">
          <w:rPr>
            <w:highlight w:val="cyan"/>
            <w:rPrChange w:id="271" w:author="Sarah Robinson" w:date="2019-10-16T11:06:00Z">
              <w:rPr/>
            </w:rPrChange>
          </w:rPr>
          <w:t xml:space="preserve">PAWSA </w:t>
        </w:r>
      </w:ins>
      <w:moveTo w:id="272" w:author="Sarah Robinson" w:date="2019-10-16T10:48:00Z">
        <w:r w:rsidRPr="001346FD">
          <w:rPr>
            <w:highlight w:val="cyan"/>
            <w:rPrChange w:id="273" w:author="Sarah Robinson" w:date="2019-10-16T11:06:00Z">
              <w:rPr/>
            </w:rPrChange>
          </w:rPr>
          <w:t>risk assessment process is a disciplined approach to identify major waterway safety hazards, estimate risk levels, evaluate potential mitigation measures, and set the stage for implementation of selected measures to reduce risk.</w:t>
        </w:r>
        <w:r w:rsidRPr="00670921">
          <w:t xml:space="preserve"> </w:t>
        </w:r>
      </w:moveTo>
      <w:moveToRangeEnd w:id="267"/>
      <w:ins w:id="274" w:author="Sarah Robinson" w:date="2019-10-16T10:48:00Z">
        <w:r>
          <w:t xml:space="preserve"> </w:t>
        </w:r>
      </w:ins>
      <w:ins w:id="275" w:author="Sarah Robinson" w:date="2019-10-16T11:09:00Z">
        <w:r w:rsidR="00C147A5" w:rsidRPr="00670921">
          <w:t>PAWSA provides an assessment of risk in a defined waterway by means of a structured two-day workshop</w:t>
        </w:r>
        <w:r w:rsidR="00C147A5">
          <w:t xml:space="preserve"> </w:t>
        </w:r>
      </w:ins>
      <w:moveToRangeStart w:id="276" w:author="Sarah Robinson" w:date="2019-10-16T10:49:00Z" w:name="move22115367"/>
      <w:moveTo w:id="277" w:author="Sarah Robinson" w:date="2019-10-16T10:49:00Z">
        <w:del w:id="278" w:author="Sarah Robinson" w:date="2019-10-16T10:49:00Z">
          <w:r w:rsidR="007D2CB4" w:rsidRPr="009A623F" w:rsidDel="007D2CB4">
            <w:rPr>
              <w:highlight w:val="cyan"/>
              <w:rPrChange w:id="279" w:author="Sarah Robinson" w:date="2019-10-16T11:07:00Z">
                <w:rPr/>
              </w:rPrChange>
            </w:rPr>
            <w:delText xml:space="preserve">.  </w:delText>
          </w:r>
        </w:del>
        <w:del w:id="280" w:author="Sarah Robinson" w:date="2019-10-16T11:09:00Z">
          <w:r w:rsidR="007D2CB4" w:rsidRPr="009A623F" w:rsidDel="00C147A5">
            <w:rPr>
              <w:highlight w:val="cyan"/>
              <w:rPrChange w:id="281" w:author="Sarah Robinson" w:date="2019-10-16T11:07:00Z">
                <w:rPr/>
              </w:rPrChange>
            </w:rPr>
            <w:delText xml:space="preserve">PAWSA provides a formal structure for </w:delText>
          </w:r>
        </w:del>
        <w:r w:rsidR="007D2CB4" w:rsidRPr="009A623F">
          <w:rPr>
            <w:highlight w:val="cyan"/>
            <w:rPrChange w:id="282" w:author="Sarah Robinson" w:date="2019-10-16T11:07:00Z">
              <w:rPr/>
            </w:rPrChange>
          </w:rPr>
          <w:t>identifying risk factors and evaluating potential mitigation measures through expert inputs.  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risk interventions are selected.</w:t>
        </w:r>
      </w:moveTo>
      <w:moveToRangeEnd w:id="276"/>
      <w:ins w:id="283" w:author="Sarah Robinson" w:date="2019-10-16T10:49:00Z">
        <w:r w:rsidR="007D2CB4">
          <w:t xml:space="preserve"> </w:t>
        </w:r>
      </w:ins>
    </w:p>
    <w:p w14:paraId="5BEC7C5A" w14:textId="720B7850" w:rsidR="00CC4D1B" w:rsidRDefault="00CC4D1B" w:rsidP="00A267E9">
      <w:pPr>
        <w:pStyle w:val="BodyText"/>
        <w:rPr>
          <w:ins w:id="284" w:author="Sarah Robinson" w:date="2019-10-16T11:58:00Z"/>
          <w:color w:val="000000" w:themeColor="text1"/>
        </w:rPr>
      </w:pPr>
      <w:del w:id="285" w:author="Sarah Robinson" w:date="2019-10-16T11:09:00Z">
        <w:r w:rsidRPr="00670921" w:rsidDel="00C147A5">
          <w:delText>PAWSA provides an assessment of risk in a defined waterway by means of a structured two-day workshop</w:delText>
        </w:r>
      </w:del>
      <w:del w:id="286" w:author="Sarah Robinson" w:date="2019-10-16T11:10:00Z">
        <w:r w:rsidRPr="00670921" w:rsidDel="003C64B1">
          <w:delText>.</w:delText>
        </w:r>
        <w:r w:rsidR="005614D0" w:rsidDel="003C64B1">
          <w:delText xml:space="preserve"> </w:delText>
        </w:r>
        <w:r w:rsidRPr="00670921" w:rsidDel="003C64B1">
          <w:delText xml:space="preserve"> It is undertaken by carrying out a subjective assessment of the probable risk in that waterway base</w:delText>
        </w:r>
        <w:r w:rsidR="00892227" w:rsidRPr="00670921" w:rsidDel="003C64B1">
          <w:delText xml:space="preserve">d on the experience of </w:delText>
        </w:r>
        <w:r w:rsidR="00892227" w:rsidRPr="00670921" w:rsidDel="003C64B1">
          <w:rPr>
            <w:color w:val="000000" w:themeColor="text1"/>
          </w:rPr>
          <w:delText>teams of maritime experts and other stakeholders under the supervision of a Facilitator.</w:delText>
        </w:r>
      </w:del>
      <w:ins w:id="287" w:author="Sarah Robinson" w:date="2019-10-16T10:51:00Z">
        <w:r w:rsidR="00C2344C" w:rsidRPr="003A4BE0">
          <w:rPr>
            <w:color w:val="000000" w:themeColor="text1"/>
            <w:highlight w:val="yellow"/>
            <w:rPrChange w:id="288" w:author="Sarah Robinson" w:date="2019-10-16T10:54:00Z">
              <w:rPr>
                <w:color w:val="000000" w:themeColor="text1"/>
              </w:rPr>
            </w:rPrChange>
          </w:rPr>
          <w:t xml:space="preserve">The </w:t>
        </w:r>
      </w:ins>
      <w:ins w:id="289" w:author="Sarah Robinson" w:date="2019-10-16T11:13:00Z">
        <w:r w:rsidR="009E213F" w:rsidRPr="009E213F">
          <w:rPr>
            <w:color w:val="000000" w:themeColor="text1"/>
            <w:rPrChange w:id="290" w:author="Sarah Robinson" w:date="2019-10-16T11:13:00Z">
              <w:rPr>
                <w:color w:val="000000" w:themeColor="text1"/>
                <w:highlight w:val="yellow"/>
              </w:rPr>
            </w:rPrChange>
          </w:rPr>
          <w:t xml:space="preserve">workshop process leads </w:t>
        </w:r>
      </w:ins>
      <w:ins w:id="291" w:author="Sarah Robinson" w:date="2019-10-16T10:51:00Z">
        <w:r w:rsidR="00C2344C" w:rsidRPr="003A4BE0">
          <w:rPr>
            <w:color w:val="000000" w:themeColor="text1"/>
            <w:highlight w:val="yellow"/>
            <w:rPrChange w:id="292" w:author="Sarah Robinson" w:date="2019-10-16T10:54:00Z">
              <w:rPr>
                <w:color w:val="000000" w:themeColor="text1"/>
              </w:rPr>
            </w:rPrChange>
          </w:rPr>
          <w:t>to numerical ratings, which provide a comprehensive but simple picture of the particpants’ expertise</w:t>
        </w:r>
      </w:ins>
      <w:ins w:id="293" w:author="Sarah Robinson" w:date="2019-10-16T10:52:00Z">
        <w:r w:rsidR="00C2344C" w:rsidRPr="003A4BE0">
          <w:rPr>
            <w:color w:val="000000" w:themeColor="text1"/>
            <w:highlight w:val="yellow"/>
            <w:rPrChange w:id="294" w:author="Sarah Robinson" w:date="2019-10-16T10:54:00Z">
              <w:rPr>
                <w:color w:val="000000" w:themeColor="text1"/>
              </w:rPr>
            </w:rPrChange>
          </w:rPr>
          <w:t>, the importance of different risk factors</w:t>
        </w:r>
        <w:r w:rsidR="00CB0EBA" w:rsidRPr="003A4BE0">
          <w:rPr>
            <w:color w:val="000000" w:themeColor="text1"/>
            <w:highlight w:val="yellow"/>
            <w:rPrChange w:id="295" w:author="Sarah Robinson" w:date="2019-10-16T10:54:00Z">
              <w:rPr>
                <w:color w:val="000000" w:themeColor="text1"/>
              </w:rPr>
            </w:rPrChange>
          </w:rPr>
          <w:t>, the effectiveness of existing risk mitigation strategies and additional mitigation actions</w:t>
        </w:r>
        <w:r w:rsidR="00826FDF" w:rsidRPr="003A4BE0">
          <w:rPr>
            <w:color w:val="000000" w:themeColor="text1"/>
            <w:highlight w:val="yellow"/>
            <w:rPrChange w:id="296" w:author="Sarah Robinson" w:date="2019-10-16T10:54:00Z">
              <w:rPr>
                <w:color w:val="000000" w:themeColor="text1"/>
              </w:rPr>
            </w:rPrChange>
          </w:rPr>
          <w:t>.  These ratings are organised into five logical seg</w:t>
        </w:r>
      </w:ins>
      <w:ins w:id="297" w:author="Sarah Robinson" w:date="2019-10-16T10:53:00Z">
        <w:r w:rsidR="00826FDF" w:rsidRPr="003A4BE0">
          <w:rPr>
            <w:color w:val="000000" w:themeColor="text1"/>
            <w:highlight w:val="yellow"/>
            <w:rPrChange w:id="298" w:author="Sarah Robinson" w:date="2019-10-16T10:54:00Z">
              <w:rPr>
                <w:color w:val="000000" w:themeColor="text1"/>
              </w:rPr>
            </w:rPrChange>
          </w:rPr>
          <w:t>ments</w:t>
        </w:r>
      </w:ins>
      <w:ins w:id="299" w:author="Sarah Robinson" w:date="2019-10-16T11:15:00Z">
        <w:r w:rsidR="00CF5577">
          <w:rPr>
            <w:color w:val="000000" w:themeColor="text1"/>
            <w:highlight w:val="yellow"/>
          </w:rPr>
          <w:t xml:space="preserve">, </w:t>
        </w:r>
      </w:ins>
      <w:ins w:id="300" w:author="Sarah Robinson" w:date="2019-10-16T11:14:00Z">
        <w:r w:rsidR="00A005B4">
          <w:rPr>
            <w:color w:val="000000" w:themeColor="text1"/>
            <w:highlight w:val="yellow"/>
          </w:rPr>
          <w:t>t</w:t>
        </w:r>
      </w:ins>
      <w:ins w:id="301" w:author="Sarah Robinson" w:date="2019-10-16T10:53:00Z">
        <w:r w:rsidR="00826FDF" w:rsidRPr="003A4BE0">
          <w:rPr>
            <w:color w:val="000000" w:themeColor="text1"/>
            <w:highlight w:val="yellow"/>
            <w:rPrChange w:id="302" w:author="Sarah Robinson" w:date="2019-10-16T10:54:00Z">
              <w:rPr>
                <w:color w:val="000000" w:themeColor="text1"/>
              </w:rPr>
            </w:rPrChange>
          </w:rPr>
          <w:t>he r</w:t>
        </w:r>
        <w:r w:rsidR="0023386E" w:rsidRPr="003A4BE0">
          <w:rPr>
            <w:color w:val="000000" w:themeColor="text1"/>
            <w:highlight w:val="yellow"/>
            <w:rPrChange w:id="303" w:author="Sarah Robinson" w:date="2019-10-16T10:54:00Z">
              <w:rPr>
                <w:color w:val="000000" w:themeColor="text1"/>
              </w:rPr>
            </w:rPrChange>
          </w:rPr>
          <w:t>esponses are recorded in aggregate form</w:t>
        </w:r>
      </w:ins>
      <w:ins w:id="304" w:author="Sarah Robinson" w:date="2019-10-16T11:15:00Z">
        <w:r w:rsidR="00CF5577">
          <w:rPr>
            <w:color w:val="000000" w:themeColor="text1"/>
            <w:highlight w:val="yellow"/>
          </w:rPr>
          <w:t xml:space="preserve"> and the</w:t>
        </w:r>
      </w:ins>
      <w:ins w:id="305" w:author="Sarah Robinson" w:date="2019-10-16T11:14:00Z">
        <w:r w:rsidR="00A005B4">
          <w:rPr>
            <w:color w:val="000000" w:themeColor="text1"/>
            <w:highlight w:val="yellow"/>
          </w:rPr>
          <w:t xml:space="preserve"> </w:t>
        </w:r>
      </w:ins>
      <w:ins w:id="306" w:author="Sarah Robinson" w:date="2019-10-16T11:15:00Z">
        <w:r w:rsidR="00CF5577">
          <w:rPr>
            <w:color w:val="000000" w:themeColor="text1"/>
            <w:highlight w:val="yellow"/>
          </w:rPr>
          <w:t>results are</w:t>
        </w:r>
      </w:ins>
      <w:ins w:id="307" w:author="Sarah Robinson" w:date="2019-10-16T10:53:00Z">
        <w:r w:rsidR="0023386E" w:rsidRPr="003A4BE0">
          <w:rPr>
            <w:color w:val="000000" w:themeColor="text1"/>
            <w:highlight w:val="yellow"/>
            <w:rPrChange w:id="308" w:author="Sarah Robinson" w:date="2019-10-16T10:54:00Z">
              <w:rPr>
                <w:color w:val="000000" w:themeColor="text1"/>
              </w:rPr>
            </w:rPrChange>
          </w:rPr>
          <w:t xml:space="preserve"> used in the appropriate subsequent phases of the PAWSA process as a basis </w:t>
        </w:r>
        <w:r w:rsidR="003A4BE0" w:rsidRPr="003A4BE0">
          <w:rPr>
            <w:color w:val="000000" w:themeColor="text1"/>
            <w:highlight w:val="yellow"/>
            <w:rPrChange w:id="309" w:author="Sarah Robinson" w:date="2019-10-16T10:54:00Z">
              <w:rPr>
                <w:color w:val="000000" w:themeColor="text1"/>
              </w:rPr>
            </w:rPrChange>
          </w:rPr>
          <w:t xml:space="preserve">for discussion among the </w:t>
        </w:r>
      </w:ins>
      <w:ins w:id="310" w:author="Sarah Robinson" w:date="2019-10-16T10:54:00Z">
        <w:r w:rsidR="003A4BE0" w:rsidRPr="003A4BE0">
          <w:rPr>
            <w:color w:val="000000" w:themeColor="text1"/>
            <w:highlight w:val="yellow"/>
            <w:rPrChange w:id="311" w:author="Sarah Robinson" w:date="2019-10-16T10:54:00Z">
              <w:rPr>
                <w:color w:val="000000" w:themeColor="text1"/>
              </w:rPr>
            </w:rPrChange>
          </w:rPr>
          <w:t>participants.</w:t>
        </w:r>
      </w:ins>
    </w:p>
    <w:p w14:paraId="629E2CCB" w14:textId="77777777" w:rsidR="00B931CA" w:rsidRPr="00B931CA" w:rsidRDefault="00B931CA" w:rsidP="00484A9F">
      <w:pPr>
        <w:pStyle w:val="BodyText"/>
        <w:rPr>
          <w:ins w:id="312" w:author="Sarah Robinson" w:date="2019-10-16T12:02:00Z"/>
          <w:i/>
          <w:iCs/>
          <w:highlight w:val="cyan"/>
          <w:rPrChange w:id="313" w:author="Sarah Robinson" w:date="2019-10-16T12:03:00Z">
            <w:rPr>
              <w:ins w:id="314" w:author="Sarah Robinson" w:date="2019-10-16T12:02:00Z"/>
            </w:rPr>
          </w:rPrChange>
        </w:rPr>
      </w:pPr>
      <w:ins w:id="315" w:author="Sarah Robinson" w:date="2019-10-16T12:02:00Z">
        <w:r w:rsidRPr="00B931CA">
          <w:rPr>
            <w:i/>
            <w:iCs/>
            <w:highlight w:val="cyan"/>
            <w:rPrChange w:id="316" w:author="Sarah Robinson" w:date="2019-10-16T12:03:00Z">
              <w:rPr/>
            </w:rPrChange>
          </w:rPr>
          <w:t>Waterway Risk Model</w:t>
        </w:r>
      </w:ins>
    </w:p>
    <w:p w14:paraId="267044DC" w14:textId="393736BD" w:rsidR="00484A9F" w:rsidRPr="00B931CA" w:rsidRDefault="001167A7" w:rsidP="00484A9F">
      <w:pPr>
        <w:pStyle w:val="BodyText"/>
        <w:rPr>
          <w:ins w:id="317" w:author="Sarah Robinson" w:date="2019-10-16T12:00:00Z"/>
          <w:highlight w:val="cyan"/>
          <w:rPrChange w:id="318" w:author="Sarah Robinson" w:date="2019-10-16T12:03:00Z">
            <w:rPr>
              <w:ins w:id="319" w:author="Sarah Robinson" w:date="2019-10-16T12:00:00Z"/>
            </w:rPr>
          </w:rPrChange>
        </w:rPr>
      </w:pPr>
      <w:ins w:id="320" w:author="Sarah Robinson" w:date="2019-10-16T12:01:00Z">
        <w:r w:rsidRPr="00B931CA">
          <w:rPr>
            <w:highlight w:val="cyan"/>
            <w:rPrChange w:id="321" w:author="Sarah Robinson" w:date="2019-10-16T12:03:00Z">
              <w:rPr/>
            </w:rPrChange>
          </w:rPr>
          <w:t>R</w:t>
        </w:r>
      </w:ins>
      <w:ins w:id="322" w:author="Sarah Robinson" w:date="2019-10-16T12:00:00Z">
        <w:r w:rsidR="00484A9F" w:rsidRPr="00B931CA">
          <w:rPr>
            <w:highlight w:val="cyan"/>
            <w:rPrChange w:id="323" w:author="Sarah Robinson" w:date="2019-10-16T12:03:00Z">
              <w:rPr/>
            </w:rPrChange>
          </w:rPr>
          <w:t>isk is defined as the product of the probability of a casualty and its consequences</w:t>
        </w:r>
      </w:ins>
      <w:ins w:id="324" w:author="Sarah Robinson" w:date="2019-10-16T12:03:00Z">
        <w:r w:rsidR="00B931CA" w:rsidRPr="00B931CA">
          <w:rPr>
            <w:highlight w:val="cyan"/>
            <w:rPrChange w:id="325" w:author="Sarah Robinson" w:date="2019-10-16T12:03:00Z">
              <w:rPr/>
            </w:rPrChange>
          </w:rPr>
          <w:t xml:space="preserve"> and </w:t>
        </w:r>
      </w:ins>
      <w:ins w:id="326" w:author="Sarah Robinson" w:date="2019-10-16T12:00:00Z">
        <w:r w:rsidR="00484A9F" w:rsidRPr="00B931CA">
          <w:rPr>
            <w:highlight w:val="cyan"/>
            <w:rPrChange w:id="327" w:author="Sarah Robinson" w:date="2019-10-16T12:03:00Z">
              <w:rPr/>
            </w:rPrChange>
          </w:rPr>
          <w:t>the Waterway Risk Model includes variables dealing with both the causes of waterway casualties and their effects.  The six risk categories used in the model are:</w:t>
        </w:r>
      </w:ins>
    </w:p>
    <w:p w14:paraId="3C0E7F9E" w14:textId="6C858FD3" w:rsidR="00484A9F" w:rsidRPr="00B931CA" w:rsidRDefault="00484A9F" w:rsidP="00484A9F">
      <w:pPr>
        <w:pStyle w:val="List1"/>
        <w:numPr>
          <w:ilvl w:val="0"/>
          <w:numId w:val="63"/>
        </w:numPr>
        <w:rPr>
          <w:ins w:id="328" w:author="Sarah Robinson" w:date="2019-10-16T12:00:00Z"/>
          <w:snapToGrid w:val="0"/>
          <w:highlight w:val="cyan"/>
          <w:rPrChange w:id="329" w:author="Sarah Robinson" w:date="2019-10-16T12:03:00Z">
            <w:rPr>
              <w:ins w:id="330" w:author="Sarah Robinson" w:date="2019-10-16T12:00:00Z"/>
              <w:snapToGrid w:val="0"/>
            </w:rPr>
          </w:rPrChange>
        </w:rPr>
      </w:pPr>
      <w:ins w:id="331" w:author="Sarah Robinson" w:date="2019-10-16T12:00:00Z">
        <w:r w:rsidRPr="00B931CA">
          <w:rPr>
            <w:b/>
            <w:bCs/>
            <w:highlight w:val="cyan"/>
            <w:rPrChange w:id="332" w:author="Sarah Robinson" w:date="2019-10-16T12:03:00Z">
              <w:rPr>
                <w:b/>
                <w:bCs/>
              </w:rPr>
            </w:rPrChange>
          </w:rPr>
          <w:t>Vessel Conditions</w:t>
        </w:r>
        <w:r w:rsidRPr="00B931CA">
          <w:rPr>
            <w:highlight w:val="cyan"/>
            <w:rPrChange w:id="333" w:author="Sarah Robinson" w:date="2019-10-16T12:03:00Z">
              <w:rPr/>
            </w:rPrChange>
          </w:rPr>
          <w:t xml:space="preserve"> – </w:t>
        </w:r>
        <w:r w:rsidRPr="00B931CA">
          <w:rPr>
            <w:snapToGrid w:val="0"/>
            <w:highlight w:val="cyan"/>
            <w:rPrChange w:id="334" w:author="Sarah Robinson" w:date="2019-10-16T12:03:00Z">
              <w:rPr>
                <w:snapToGrid w:val="0"/>
              </w:rPr>
            </w:rPrChange>
          </w:rPr>
          <w:t>the quality of vessels and their crews that operate on a waterway</w:t>
        </w:r>
      </w:ins>
      <w:ins w:id="335" w:author="Sarah Robinson" w:date="2019-10-16T15:00:00Z">
        <w:r w:rsidR="00D86935">
          <w:rPr>
            <w:snapToGrid w:val="0"/>
            <w:highlight w:val="cyan"/>
          </w:rPr>
          <w:t>;</w:t>
        </w:r>
      </w:ins>
    </w:p>
    <w:p w14:paraId="1342A61F" w14:textId="3FB40227" w:rsidR="00484A9F" w:rsidRPr="00B931CA" w:rsidRDefault="00484A9F" w:rsidP="00484A9F">
      <w:pPr>
        <w:pStyle w:val="List1"/>
        <w:rPr>
          <w:ins w:id="336" w:author="Sarah Robinson" w:date="2019-10-16T12:00:00Z"/>
          <w:highlight w:val="cyan"/>
          <w:rPrChange w:id="337" w:author="Sarah Robinson" w:date="2019-10-16T12:03:00Z">
            <w:rPr>
              <w:ins w:id="338" w:author="Sarah Robinson" w:date="2019-10-16T12:00:00Z"/>
            </w:rPr>
          </w:rPrChange>
        </w:rPr>
      </w:pPr>
      <w:ins w:id="339" w:author="Sarah Robinson" w:date="2019-10-16T12:00:00Z">
        <w:r w:rsidRPr="00B931CA">
          <w:rPr>
            <w:b/>
            <w:bCs/>
            <w:highlight w:val="cyan"/>
            <w:rPrChange w:id="340" w:author="Sarah Robinson" w:date="2019-10-16T12:03:00Z">
              <w:rPr>
                <w:b/>
                <w:bCs/>
              </w:rPr>
            </w:rPrChange>
          </w:rPr>
          <w:t>Traffic Conditions</w:t>
        </w:r>
        <w:r w:rsidRPr="00B931CA">
          <w:rPr>
            <w:highlight w:val="cyan"/>
            <w:rPrChange w:id="341" w:author="Sarah Robinson" w:date="2019-10-16T12:03:00Z">
              <w:rPr/>
            </w:rPrChange>
          </w:rPr>
          <w:t xml:space="preserve"> – </w:t>
        </w:r>
        <w:r w:rsidRPr="00B931CA">
          <w:rPr>
            <w:snapToGrid w:val="0"/>
            <w:highlight w:val="cyan"/>
            <w:rPrChange w:id="342" w:author="Sarah Robinson" w:date="2019-10-16T12:03:00Z">
              <w:rPr>
                <w:snapToGrid w:val="0"/>
              </w:rPr>
            </w:rPrChange>
          </w:rPr>
          <w:t xml:space="preserve">the </w:t>
        </w:r>
        <w:r w:rsidRPr="00B931CA">
          <w:rPr>
            <w:highlight w:val="cyan"/>
            <w:rPrChange w:id="343" w:author="Sarah Robinson" w:date="2019-10-16T12:03:00Z">
              <w:rPr/>
            </w:rPrChange>
          </w:rPr>
          <w:t>number</w:t>
        </w:r>
        <w:r w:rsidRPr="00B931CA">
          <w:rPr>
            <w:snapToGrid w:val="0"/>
            <w:highlight w:val="cyan"/>
            <w:rPrChange w:id="344" w:author="Sarah Robinson" w:date="2019-10-16T12:03:00Z">
              <w:rPr>
                <w:snapToGrid w:val="0"/>
              </w:rPr>
            </w:rPrChange>
          </w:rPr>
          <w:t xml:space="preserve"> of vessels that use a waterway and their interactions</w:t>
        </w:r>
      </w:ins>
      <w:ins w:id="345" w:author="Sarah Robinson" w:date="2019-10-16T15:00:00Z">
        <w:r w:rsidR="00D86935">
          <w:rPr>
            <w:snapToGrid w:val="0"/>
            <w:highlight w:val="cyan"/>
          </w:rPr>
          <w:t>;</w:t>
        </w:r>
      </w:ins>
    </w:p>
    <w:p w14:paraId="7EEB9EF1" w14:textId="4A942D86" w:rsidR="00484A9F" w:rsidRPr="00B931CA" w:rsidRDefault="00484A9F" w:rsidP="00484A9F">
      <w:pPr>
        <w:pStyle w:val="List1"/>
        <w:rPr>
          <w:ins w:id="346" w:author="Sarah Robinson" w:date="2019-10-16T12:00:00Z"/>
          <w:highlight w:val="cyan"/>
          <w:rPrChange w:id="347" w:author="Sarah Robinson" w:date="2019-10-16T12:03:00Z">
            <w:rPr>
              <w:ins w:id="348" w:author="Sarah Robinson" w:date="2019-10-16T12:00:00Z"/>
            </w:rPr>
          </w:rPrChange>
        </w:rPr>
      </w:pPr>
      <w:ins w:id="349" w:author="Sarah Robinson" w:date="2019-10-16T12:00:00Z">
        <w:r w:rsidRPr="00B931CA">
          <w:rPr>
            <w:b/>
            <w:bCs/>
            <w:highlight w:val="cyan"/>
            <w:rPrChange w:id="350" w:author="Sarah Robinson" w:date="2019-10-16T12:03:00Z">
              <w:rPr>
                <w:b/>
                <w:bCs/>
              </w:rPr>
            </w:rPrChange>
          </w:rPr>
          <w:t>Navigational Conditions</w:t>
        </w:r>
        <w:r w:rsidRPr="00B931CA">
          <w:rPr>
            <w:highlight w:val="cyan"/>
            <w:rPrChange w:id="351" w:author="Sarah Robinson" w:date="2019-10-16T12:03:00Z">
              <w:rPr/>
            </w:rPrChange>
          </w:rPr>
          <w:t xml:space="preserve"> – the</w:t>
        </w:r>
        <w:r w:rsidRPr="00B931CA">
          <w:rPr>
            <w:snapToGrid w:val="0"/>
            <w:highlight w:val="cyan"/>
            <w:rPrChange w:id="352" w:author="Sarah Robinson" w:date="2019-10-16T12:03:00Z">
              <w:rPr>
                <w:snapToGrid w:val="0"/>
              </w:rPr>
            </w:rPrChange>
          </w:rPr>
          <w:t xml:space="preserve"> environmental conditions that vessels must deal with in a waterway relating to wind, water movement (i.e., currents), and weather</w:t>
        </w:r>
      </w:ins>
      <w:ins w:id="353" w:author="Sarah Robinson" w:date="2019-10-16T15:00:00Z">
        <w:r w:rsidR="00D86935">
          <w:rPr>
            <w:snapToGrid w:val="0"/>
            <w:highlight w:val="cyan"/>
          </w:rPr>
          <w:t>;</w:t>
        </w:r>
      </w:ins>
    </w:p>
    <w:p w14:paraId="303D7FC8" w14:textId="0FE38544" w:rsidR="00484A9F" w:rsidRPr="00B931CA" w:rsidRDefault="00484A9F" w:rsidP="00484A9F">
      <w:pPr>
        <w:pStyle w:val="List1"/>
        <w:rPr>
          <w:ins w:id="354" w:author="Sarah Robinson" w:date="2019-10-16T12:00:00Z"/>
          <w:highlight w:val="cyan"/>
          <w:rPrChange w:id="355" w:author="Sarah Robinson" w:date="2019-10-16T12:03:00Z">
            <w:rPr>
              <w:ins w:id="356" w:author="Sarah Robinson" w:date="2019-10-16T12:00:00Z"/>
            </w:rPr>
          </w:rPrChange>
        </w:rPr>
      </w:pPr>
      <w:ins w:id="357" w:author="Sarah Robinson" w:date="2019-10-16T12:00:00Z">
        <w:r w:rsidRPr="00B931CA">
          <w:rPr>
            <w:b/>
            <w:bCs/>
            <w:highlight w:val="cyan"/>
            <w:rPrChange w:id="358" w:author="Sarah Robinson" w:date="2019-10-16T12:03:00Z">
              <w:rPr>
                <w:b/>
                <w:bCs/>
              </w:rPr>
            </w:rPrChange>
          </w:rPr>
          <w:t>Waterway Conditions</w:t>
        </w:r>
        <w:r w:rsidRPr="00B931CA">
          <w:rPr>
            <w:highlight w:val="cyan"/>
            <w:rPrChange w:id="359" w:author="Sarah Robinson" w:date="2019-10-16T12:03:00Z">
              <w:rPr/>
            </w:rPrChange>
          </w:rPr>
          <w:t xml:space="preserve"> </w:t>
        </w:r>
        <w:r w:rsidRPr="00B931CA">
          <w:rPr>
            <w:snapToGrid w:val="0"/>
            <w:highlight w:val="cyan"/>
            <w:rPrChange w:id="360" w:author="Sarah Robinson" w:date="2019-10-16T12:03:00Z">
              <w:rPr>
                <w:snapToGrid w:val="0"/>
              </w:rPr>
            </w:rPrChange>
          </w:rPr>
          <w:t>– the physical properties of the waterway that affect how easy it is to manoeuvre a vessel</w:t>
        </w:r>
      </w:ins>
      <w:ins w:id="361" w:author="Sarah Robinson" w:date="2019-10-16T15:00:00Z">
        <w:r w:rsidR="00D86935">
          <w:rPr>
            <w:snapToGrid w:val="0"/>
            <w:highlight w:val="cyan"/>
          </w:rPr>
          <w:t>;</w:t>
        </w:r>
      </w:ins>
    </w:p>
    <w:p w14:paraId="425BFBCA" w14:textId="7DDC3F18" w:rsidR="00484A9F" w:rsidRPr="00B931CA" w:rsidRDefault="00484A9F" w:rsidP="00484A9F">
      <w:pPr>
        <w:pStyle w:val="List1"/>
        <w:rPr>
          <w:ins w:id="362" w:author="Sarah Robinson" w:date="2019-10-16T12:00:00Z"/>
          <w:highlight w:val="cyan"/>
          <w:rPrChange w:id="363" w:author="Sarah Robinson" w:date="2019-10-16T12:03:00Z">
            <w:rPr>
              <w:ins w:id="364" w:author="Sarah Robinson" w:date="2019-10-16T12:00:00Z"/>
            </w:rPr>
          </w:rPrChange>
        </w:rPr>
      </w:pPr>
      <w:ins w:id="365" w:author="Sarah Robinson" w:date="2019-10-16T12:00:00Z">
        <w:r w:rsidRPr="00B931CA">
          <w:rPr>
            <w:b/>
            <w:bCs/>
            <w:highlight w:val="cyan"/>
            <w:rPrChange w:id="366" w:author="Sarah Robinson" w:date="2019-10-16T12:03:00Z">
              <w:rPr>
                <w:b/>
                <w:bCs/>
              </w:rPr>
            </w:rPrChange>
          </w:rPr>
          <w:lastRenderedPageBreak/>
          <w:t>Immediate Consequences</w:t>
        </w:r>
        <w:r w:rsidRPr="00B931CA">
          <w:rPr>
            <w:snapToGrid w:val="0"/>
            <w:highlight w:val="cyan"/>
            <w:rPrChange w:id="367" w:author="Sarah Robinson" w:date="2019-10-16T12:03:00Z">
              <w:rPr>
                <w:snapToGrid w:val="0"/>
              </w:rPr>
            </w:rPrChange>
          </w:rPr>
          <w:t xml:space="preserve"> – the immediate impacts of a waterway casualty: people can be injured or killed, petroleum and hazardous materials can be spilled and require response resources, and the marine </w:t>
        </w:r>
        <w:r w:rsidRPr="00B931CA">
          <w:rPr>
            <w:highlight w:val="cyan"/>
            <w:rPrChange w:id="368" w:author="Sarah Robinson" w:date="2019-10-16T12:03:00Z">
              <w:rPr/>
            </w:rPrChange>
          </w:rPr>
          <w:t>transportation</w:t>
        </w:r>
        <w:r w:rsidRPr="00B931CA">
          <w:rPr>
            <w:snapToGrid w:val="0"/>
            <w:highlight w:val="cyan"/>
            <w:rPrChange w:id="369" w:author="Sarah Robinson" w:date="2019-10-16T12:03:00Z">
              <w:rPr>
                <w:snapToGrid w:val="0"/>
              </w:rPr>
            </w:rPrChange>
          </w:rPr>
          <w:t xml:space="preserve"> system can be disrupted</w:t>
        </w:r>
      </w:ins>
      <w:ins w:id="370" w:author="Sarah Robinson" w:date="2019-10-16T15:01:00Z">
        <w:r w:rsidR="00D86935">
          <w:rPr>
            <w:snapToGrid w:val="0"/>
            <w:highlight w:val="cyan"/>
          </w:rPr>
          <w:t>;</w:t>
        </w:r>
      </w:ins>
    </w:p>
    <w:p w14:paraId="5DD74FF2" w14:textId="7F3E8E65" w:rsidR="00484A9F" w:rsidRPr="00B931CA" w:rsidRDefault="00484A9F" w:rsidP="00484A9F">
      <w:pPr>
        <w:pStyle w:val="List1"/>
        <w:rPr>
          <w:ins w:id="371" w:author="Sarah Robinson" w:date="2019-10-16T12:00:00Z"/>
          <w:highlight w:val="cyan"/>
          <w:rPrChange w:id="372" w:author="Sarah Robinson" w:date="2019-10-16T12:03:00Z">
            <w:rPr>
              <w:ins w:id="373" w:author="Sarah Robinson" w:date="2019-10-16T12:00:00Z"/>
            </w:rPr>
          </w:rPrChange>
        </w:rPr>
      </w:pPr>
      <w:ins w:id="374" w:author="Sarah Robinson" w:date="2019-10-16T12:00:00Z">
        <w:r w:rsidRPr="00B931CA">
          <w:rPr>
            <w:b/>
            <w:bCs/>
            <w:highlight w:val="cyan"/>
            <w:rPrChange w:id="375" w:author="Sarah Robinson" w:date="2019-10-16T12:03:00Z">
              <w:rPr>
                <w:b/>
                <w:bCs/>
              </w:rPr>
            </w:rPrChange>
          </w:rPr>
          <w:t>Subsequent Consequences</w:t>
        </w:r>
        <w:r w:rsidRPr="00B931CA">
          <w:rPr>
            <w:highlight w:val="cyan"/>
            <w:rPrChange w:id="376" w:author="Sarah Robinson" w:date="2019-10-16T12:03:00Z">
              <w:rPr/>
            </w:rPrChange>
          </w:rPr>
          <w:t xml:space="preserve"> – t</w:t>
        </w:r>
        <w:r w:rsidRPr="00B931CA">
          <w:rPr>
            <w:snapToGrid w:val="0"/>
            <w:highlight w:val="cyan"/>
            <w:rPrChange w:id="377" w:author="Sarah Robinson" w:date="2019-10-16T12:03:00Z">
              <w:rPr>
                <w:snapToGrid w:val="0"/>
              </w:rPr>
            </w:rPrChange>
          </w:rPr>
          <w:t xml:space="preserve">he subsequent effects of waterway casualties that are felt hours, days, months, and even years afterwards, such as shore side facility shut-downs, loss of employment, destruction of </w:t>
        </w:r>
        <w:r w:rsidRPr="00B931CA">
          <w:rPr>
            <w:highlight w:val="cyan"/>
            <w:rPrChange w:id="378" w:author="Sarah Robinson" w:date="2019-10-16T12:03:00Z">
              <w:rPr/>
            </w:rPrChange>
          </w:rPr>
          <w:t>fishing</w:t>
        </w:r>
        <w:r w:rsidRPr="00B931CA">
          <w:rPr>
            <w:snapToGrid w:val="0"/>
            <w:highlight w:val="cyan"/>
            <w:rPrChange w:id="379" w:author="Sarah Robinson" w:date="2019-10-16T12:03:00Z">
              <w:rPr>
                <w:snapToGrid w:val="0"/>
              </w:rPr>
            </w:rPrChange>
          </w:rPr>
          <w:t xml:space="preserve"> areas, decrease or extinction of species, degradation of subsistence living uses, and contamination of drinking or cooling water supplies</w:t>
        </w:r>
      </w:ins>
      <w:ins w:id="380" w:author="Sarah Robinson" w:date="2019-10-16T15:01:00Z">
        <w:r w:rsidR="003252E3">
          <w:rPr>
            <w:snapToGrid w:val="0"/>
            <w:highlight w:val="cyan"/>
          </w:rPr>
          <w:t>.</w:t>
        </w:r>
      </w:ins>
    </w:p>
    <w:p w14:paraId="2822CF68" w14:textId="77777777" w:rsidR="00484A9F" w:rsidRPr="00670921" w:rsidRDefault="00484A9F" w:rsidP="00484A9F">
      <w:pPr>
        <w:pStyle w:val="BodyText"/>
        <w:rPr>
          <w:ins w:id="381" w:author="Sarah Robinson" w:date="2019-10-16T12:00:00Z"/>
        </w:rPr>
      </w:pPr>
      <w:ins w:id="382" w:author="Sarah Robinson" w:date="2019-10-16T12:00:00Z">
        <w:r w:rsidRPr="00B931CA">
          <w:rPr>
            <w:highlight w:val="cyan"/>
            <w:rPrChange w:id="383" w:author="Sarah Robinson" w:date="2019-10-16T12:03:00Z">
              <w:rPr/>
            </w:rPrChange>
          </w:rPr>
          <w:t>The diagram below shows the form of the six risk categories and corresponding risk factors in the Waterway Risk Model.</w:t>
        </w:r>
      </w:ins>
    </w:p>
    <w:p w14:paraId="5A7B901D" w14:textId="77777777" w:rsidR="00484A9F" w:rsidRPr="00670921" w:rsidRDefault="00484A9F" w:rsidP="00484A9F">
      <w:pPr>
        <w:spacing w:before="120" w:after="120"/>
        <w:ind w:left="360"/>
        <w:jc w:val="both"/>
        <w:rPr>
          <w:ins w:id="384" w:author="Sarah Robinson" w:date="2019-10-16T12:00:00Z"/>
          <w:rFonts w:ascii="Arial" w:hAnsi="Arial" w:cs="Arial"/>
          <w:sz w:val="22"/>
        </w:rPr>
      </w:pPr>
    </w:p>
    <w:p w14:paraId="51547F60" w14:textId="60C09599" w:rsidR="003252E3" w:rsidRDefault="00484A9F" w:rsidP="00484A9F">
      <w:pPr>
        <w:spacing w:before="120" w:after="120"/>
        <w:ind w:left="360"/>
        <w:jc w:val="center"/>
        <w:rPr>
          <w:ins w:id="385" w:author="Sarah Robinson" w:date="2019-10-16T15:45:00Z"/>
          <w:rFonts w:ascii="Arial" w:hAnsi="Arial" w:cs="Arial"/>
          <w:sz w:val="22"/>
        </w:rPr>
      </w:pPr>
      <w:ins w:id="386" w:author="Sarah Robinson" w:date="2019-10-16T12:00:00Z">
        <w:r w:rsidRPr="00670921">
          <w:rPr>
            <w:rFonts w:ascii="Arial" w:hAnsi="Arial" w:cs="Arial"/>
            <w:sz w:val="22"/>
          </w:rPr>
          <w:object w:dxaOrig="15281" w:dyaOrig="9643" w14:anchorId="7A303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260.25pt" o:ole="" o:bordertopcolor="this" o:borderleftcolor="this" o:borderbottomcolor="this" o:borderrightcolor="this">
              <v:imagedata r:id="rId28" o:title=""/>
              <w10:bordertop type="single" width="4"/>
              <w10:borderleft type="single" width="4"/>
              <w10:borderbottom type="single" width="4"/>
              <w10:borderright type="single" width="4"/>
            </v:shape>
            <o:OLEObject Type="Embed" ProgID="Excel.Sheet.8" ShapeID="_x0000_i1025" DrawAspect="Content" ObjectID="_1660205399" r:id="rId29"/>
          </w:object>
        </w:r>
      </w:ins>
    </w:p>
    <w:p w14:paraId="5737FB4D" w14:textId="196EC81C" w:rsidR="000E0F45" w:rsidRDefault="000E0F45" w:rsidP="00484A9F">
      <w:pPr>
        <w:spacing w:before="120" w:after="120"/>
        <w:ind w:left="360"/>
        <w:jc w:val="center"/>
        <w:rPr>
          <w:ins w:id="387" w:author="Sarah Robinson" w:date="2019-10-16T15:45:00Z"/>
          <w:rFonts w:ascii="Arial" w:hAnsi="Arial" w:cs="Arial"/>
          <w:sz w:val="22"/>
        </w:rPr>
      </w:pPr>
    </w:p>
    <w:p w14:paraId="49FF8867" w14:textId="37B9C138" w:rsidR="000E0F45" w:rsidRDefault="000E0F45" w:rsidP="00484A9F">
      <w:pPr>
        <w:spacing w:before="120" w:after="120"/>
        <w:ind w:left="360"/>
        <w:jc w:val="center"/>
        <w:rPr>
          <w:ins w:id="388" w:author="Sarah Robinson" w:date="2019-10-16T15:45:00Z"/>
          <w:rFonts w:ascii="Arial" w:hAnsi="Arial" w:cs="Arial"/>
          <w:sz w:val="22"/>
        </w:rPr>
      </w:pPr>
    </w:p>
    <w:p w14:paraId="6C365DBA" w14:textId="2770F142" w:rsidR="000E0F45" w:rsidRDefault="000E0F45" w:rsidP="00484A9F">
      <w:pPr>
        <w:spacing w:before="120" w:after="120"/>
        <w:ind w:left="360"/>
        <w:jc w:val="center"/>
        <w:rPr>
          <w:ins w:id="389" w:author="Sarah Robinson" w:date="2019-10-16T15:45:00Z"/>
          <w:rFonts w:ascii="Arial" w:hAnsi="Arial" w:cs="Arial"/>
          <w:sz w:val="22"/>
        </w:rPr>
      </w:pPr>
    </w:p>
    <w:p w14:paraId="32E431CA" w14:textId="74D1B5D9" w:rsidR="000E0F45" w:rsidRDefault="000E0F45" w:rsidP="00484A9F">
      <w:pPr>
        <w:spacing w:before="120" w:after="120"/>
        <w:ind w:left="360"/>
        <w:jc w:val="center"/>
        <w:rPr>
          <w:ins w:id="390" w:author="Sarah Robinson" w:date="2019-10-16T15:45:00Z"/>
          <w:rFonts w:ascii="Arial" w:hAnsi="Arial" w:cs="Arial"/>
          <w:sz w:val="22"/>
        </w:rPr>
      </w:pPr>
    </w:p>
    <w:p w14:paraId="2C3A37CD" w14:textId="78BB4175" w:rsidR="000E0F45" w:rsidRDefault="000E0F45" w:rsidP="00484A9F">
      <w:pPr>
        <w:spacing w:before="120" w:after="120"/>
        <w:ind w:left="360"/>
        <w:jc w:val="center"/>
        <w:rPr>
          <w:ins w:id="391" w:author="Sarah Robinson" w:date="2019-10-16T15:45:00Z"/>
          <w:rFonts w:ascii="Arial" w:hAnsi="Arial" w:cs="Arial"/>
          <w:sz w:val="22"/>
        </w:rPr>
      </w:pPr>
    </w:p>
    <w:p w14:paraId="42CB16F2" w14:textId="5D6CBFB1" w:rsidR="000E0F45" w:rsidRDefault="000E0F45" w:rsidP="00484A9F">
      <w:pPr>
        <w:spacing w:before="120" w:after="120"/>
        <w:ind w:left="360"/>
        <w:jc w:val="center"/>
        <w:rPr>
          <w:ins w:id="392" w:author="Sarah Robinson" w:date="2019-10-16T15:45:00Z"/>
          <w:rFonts w:ascii="Arial" w:hAnsi="Arial" w:cs="Arial"/>
          <w:sz w:val="22"/>
        </w:rPr>
      </w:pPr>
    </w:p>
    <w:p w14:paraId="3002CD08" w14:textId="77777777" w:rsidR="000E0F45" w:rsidRDefault="000E0F45" w:rsidP="00484A9F">
      <w:pPr>
        <w:spacing w:before="120" w:after="120"/>
        <w:ind w:left="360"/>
        <w:jc w:val="center"/>
        <w:rPr>
          <w:ins w:id="393" w:author="Sarah Robinson" w:date="2019-10-16T15:01:00Z"/>
          <w:rFonts w:ascii="Arial" w:hAnsi="Arial" w:cs="Arial"/>
          <w:sz w:val="22"/>
        </w:rPr>
      </w:pPr>
    </w:p>
    <w:p w14:paraId="7EADBA7A" w14:textId="5967DCA4" w:rsidR="00B24F11" w:rsidDel="008A1BAA" w:rsidRDefault="00A85805">
      <w:pPr>
        <w:pStyle w:val="Heading2"/>
        <w:rPr>
          <w:del w:id="394" w:author="Sarah Robinson" w:date="2019-10-16T12:00:00Z"/>
        </w:rPr>
        <w:pPrChange w:id="395" w:author="Sarah Robinson" w:date="2019-10-16T15:44:00Z">
          <w:pPr>
            <w:pStyle w:val="BodyText"/>
          </w:pPr>
        </w:pPrChange>
      </w:pPr>
      <w:bookmarkStart w:id="396" w:name="_Toc22133065"/>
      <w:ins w:id="397" w:author="Sarah Robinson" w:date="2019-10-16T15:38:00Z">
        <w:r>
          <w:t>THE PAWSA PROCESS</w:t>
        </w:r>
      </w:ins>
      <w:bookmarkEnd w:id="396"/>
    </w:p>
    <w:p w14:paraId="07640857" w14:textId="77777777" w:rsidR="008A1BAA" w:rsidRPr="00C75406" w:rsidRDefault="008A1BAA">
      <w:pPr>
        <w:pStyle w:val="Heading2"/>
        <w:rPr>
          <w:ins w:id="398" w:author="Sarah Robinson" w:date="2019-10-16T15:43:00Z"/>
        </w:rPr>
      </w:pPr>
      <w:bookmarkStart w:id="399" w:name="_Toc22133066"/>
      <w:bookmarkEnd w:id="399"/>
    </w:p>
    <w:p w14:paraId="719C2AC1" w14:textId="025CDC67" w:rsidR="00323E14" w:rsidRPr="00670921" w:rsidRDefault="00323E14" w:rsidP="00323E14">
      <w:pPr>
        <w:pStyle w:val="BodyText"/>
        <w:rPr>
          <w:ins w:id="400" w:author="Sarah Robinson" w:date="2019-10-16T12:21:00Z"/>
        </w:rPr>
      </w:pPr>
      <w:ins w:id="401" w:author="Sarah Robinson" w:date="2019-10-16T12:21:00Z">
        <w:r w:rsidRPr="00670921">
          <w:t xml:space="preserve">The five main steps used in the PAWSA process are described in more detail </w:t>
        </w:r>
      </w:ins>
      <w:ins w:id="402" w:author="Sarah Robinson" w:date="2019-10-16T12:23:00Z">
        <w:r w:rsidR="006E5E14">
          <w:t>in the Implementation</w:t>
        </w:r>
      </w:ins>
      <w:ins w:id="403" w:author="Sarah Robinson" w:date="2019-10-16T12:24:00Z">
        <w:r w:rsidR="006E5E14">
          <w:t xml:space="preserve"> Guide but </w:t>
        </w:r>
      </w:ins>
      <w:ins w:id="404" w:author="Sarah Robinson" w:date="2019-10-16T12:21:00Z">
        <w:r w:rsidRPr="00670921">
          <w:t>the graphic below provides a simple overview of the process:</w:t>
        </w:r>
      </w:ins>
    </w:p>
    <w:p w14:paraId="01F62114" w14:textId="741BDA83" w:rsidR="00323E14" w:rsidRDefault="002F389E">
      <w:pPr>
        <w:pStyle w:val="BodyText"/>
        <w:rPr>
          <w:ins w:id="405" w:author="Sarah Robinson" w:date="2019-10-16T12:19:00Z"/>
        </w:rPr>
        <w:pPrChange w:id="406" w:author="Sarah Robinson" w:date="2019-10-16T12:20:00Z">
          <w:pPr>
            <w:pStyle w:val="Heading1"/>
          </w:pPr>
        </w:pPrChange>
      </w:pPr>
      <w:ins w:id="407" w:author="Sarah Robinson" w:date="2019-10-16T12:22:00Z">
        <w:r w:rsidRPr="00670921">
          <w:rPr>
            <w:rFonts w:cstheme="minorHAnsi"/>
            <w:noProof/>
            <w:lang w:val="en-IE" w:eastAsia="en-IE"/>
          </w:rPr>
          <w:lastRenderedPageBreak/>
          <mc:AlternateContent>
            <mc:Choice Requires="wpc">
              <w:drawing>
                <wp:inline distT="0" distB="0" distL="0" distR="0" wp14:anchorId="6B9ADBF5" wp14:editId="2EF53653">
                  <wp:extent cx="6172200" cy="2171700"/>
                  <wp:effectExtent l="8255" t="4445" r="10795" b="0"/>
                  <wp:docPr id="45"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 name="Group 4"/>
                          <wpg:cNvGrpSpPr>
                            <a:grpSpLocks/>
                          </wpg:cNvGrpSpPr>
                          <wpg:grpSpPr bwMode="auto">
                            <a:xfrm>
                              <a:off x="0" y="311000"/>
                              <a:ext cx="6172200" cy="1143000"/>
                              <a:chOff x="1260" y="8896"/>
                              <a:chExt cx="9180" cy="1800"/>
                            </a:xfrm>
                          </wpg:grpSpPr>
                          <wps:wsp>
                            <wps:cNvPr id="13"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14B7F7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70AF5A59" w14:textId="77777777" w:rsidR="00DD1C47" w:rsidRPr="000511E6" w:rsidRDefault="00DD1C47" w:rsidP="002F389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6DE76B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3: Baseline Risk Levels</w:t>
                                  </w:r>
                                </w:p>
                                <w:p w14:paraId="6224992C"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17"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10F28476" w14:textId="77777777" w:rsidR="00DD1C47" w:rsidRPr="000511E6" w:rsidRDefault="00DD1C47" w:rsidP="002F389E">
                                  <w:pPr>
                                    <w:ind w:right="-228"/>
                                    <w:rPr>
                                      <w:rFonts w:ascii="Arial" w:hAnsi="Arial" w:cs="Arial"/>
                                      <w:b/>
                                      <w:bCs/>
                                      <w:sz w:val="20"/>
                                      <w:szCs w:val="20"/>
                                    </w:rPr>
                                  </w:pPr>
                                  <w:r w:rsidRPr="000511E6">
                                    <w:rPr>
                                      <w:rFonts w:ascii="Arial" w:hAnsi="Arial" w:cs="Arial"/>
                                      <w:b/>
                                      <w:bCs/>
                                      <w:sz w:val="20"/>
                                      <w:szCs w:val="20"/>
                                    </w:rPr>
                                    <w:t>Book 4: Mitigation Effectiveness</w:t>
                                  </w:r>
                                </w:p>
                                <w:p w14:paraId="42D069AD" w14:textId="77777777" w:rsidR="00DD1C47" w:rsidRPr="000511E6" w:rsidRDefault="00DD1C47" w:rsidP="002F389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18"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9"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0"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2"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61C607C2" w14:textId="77777777" w:rsidR="00DD1C47" w:rsidRPr="000511E6" w:rsidRDefault="00DD1C47" w:rsidP="002F389E">
                                  <w:pPr>
                                    <w:ind w:right="-36"/>
                                    <w:rPr>
                                      <w:rFonts w:ascii="Arial" w:hAnsi="Arial" w:cs="Arial"/>
                                      <w:b/>
                                      <w:bCs/>
                                      <w:sz w:val="20"/>
                                      <w:szCs w:val="20"/>
                                    </w:rPr>
                                  </w:pPr>
                                  <w:r w:rsidRPr="000511E6">
                                    <w:rPr>
                                      <w:rFonts w:ascii="Arial" w:hAnsi="Arial" w:cs="Arial"/>
                                      <w:b/>
                                      <w:bCs/>
                                      <w:sz w:val="20"/>
                                      <w:szCs w:val="20"/>
                                    </w:rPr>
                                    <w:t>Book 5: Additional Mitigations</w:t>
                                  </w:r>
                                </w:p>
                                <w:p w14:paraId="05247FA3" w14:textId="77777777" w:rsidR="00DD1C47" w:rsidRPr="000511E6" w:rsidRDefault="00DD1C47" w:rsidP="002F389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23"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5"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3683F256"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1: Team Expertise</w:t>
                                  </w:r>
                                </w:p>
                                <w:p w14:paraId="7EF49EB0"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26"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42"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2E9C1" w14:textId="77777777" w:rsidR="00DD1C47" w:rsidRPr="000511E6" w:rsidRDefault="00DD1C47" w:rsidP="002F389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43"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98C473" w14:textId="77777777" w:rsidR="00DD1C47" w:rsidRPr="000511E6" w:rsidRDefault="00DD1C47" w:rsidP="002F389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4"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6B9ADBF5"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5" o:spid="_x0000_s1029" style="position:absolute;left:306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14B7F7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70AF5A59" w14:textId="77777777" w:rsidR="00DD1C47" w:rsidRPr="000511E6" w:rsidRDefault="00DD1C47" w:rsidP="002F389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6DE76BEF"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3: Baseline Risk Levels</w:t>
                            </w:r>
                          </w:p>
                          <w:p w14:paraId="6224992C"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10F28476" w14:textId="77777777" w:rsidR="00DD1C47" w:rsidRPr="000511E6" w:rsidRDefault="00DD1C47" w:rsidP="002F389E">
                            <w:pPr>
                              <w:ind w:right="-228"/>
                              <w:rPr>
                                <w:rFonts w:ascii="Arial" w:hAnsi="Arial" w:cs="Arial"/>
                                <w:b/>
                                <w:bCs/>
                                <w:sz w:val="20"/>
                                <w:szCs w:val="20"/>
                              </w:rPr>
                            </w:pPr>
                            <w:r w:rsidRPr="000511E6">
                              <w:rPr>
                                <w:rFonts w:ascii="Arial" w:hAnsi="Arial" w:cs="Arial"/>
                                <w:b/>
                                <w:bCs/>
                                <w:sz w:val="20"/>
                                <w:szCs w:val="20"/>
                              </w:rPr>
                              <w:t>Book 4: Mitigation Effectiveness</w:t>
                            </w:r>
                          </w:p>
                          <w:p w14:paraId="42D069AD" w14:textId="77777777" w:rsidR="00DD1C47" w:rsidRPr="000511E6" w:rsidRDefault="00DD1C47" w:rsidP="002F389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" fillcolor="silver"/>
                    <v:shape id="AutoShape 9" o:spid="_x0000_s1033" type="#_x0000_t13" style="position:absolute;left:450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" fillcolor="silver"/>
                    <v:shape id="AutoShape 10" o:spid="_x0000_s1034" type="#_x0000_t13" style="position:absolute;left:648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" fillcolor="silver"/>
                    <v:rect id="Rectangle 11" o:spid="_x0000_s1035" style="position:absolute;left:900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">
                      <v:textbox>
                        <w:txbxContent>
                          <w:p w14:paraId="61C607C2" w14:textId="77777777" w:rsidR="00DD1C47" w:rsidRPr="000511E6" w:rsidRDefault="00DD1C47" w:rsidP="002F389E">
                            <w:pPr>
                              <w:ind w:right="-36"/>
                              <w:rPr>
                                <w:rFonts w:ascii="Arial" w:hAnsi="Arial" w:cs="Arial"/>
                                <w:b/>
                                <w:bCs/>
                                <w:sz w:val="20"/>
                                <w:szCs w:val="20"/>
                              </w:rPr>
                            </w:pPr>
                            <w:r w:rsidRPr="000511E6">
                              <w:rPr>
                                <w:rFonts w:ascii="Arial" w:hAnsi="Arial" w:cs="Arial"/>
                                <w:b/>
                                <w:bCs/>
                                <w:sz w:val="20"/>
                                <w:szCs w:val="20"/>
                              </w:rPr>
                              <w:t>Book 5: Additional Mitigations</w:t>
                            </w:r>
                          </w:p>
                          <w:p w14:paraId="05247FA3" w14:textId="77777777" w:rsidR="00DD1C47" w:rsidRPr="000511E6" w:rsidRDefault="00DD1C47" w:rsidP="002F389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" fillcolor="silver"/>
                    <v:rect id="Rectangle 13" o:spid="_x0000_s1037" style="position:absolute;left:1260;top:8896;width:126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3683F256" w14:textId="77777777" w:rsidR="00DD1C47" w:rsidRPr="000511E6" w:rsidRDefault="00DD1C47" w:rsidP="002F389E">
                            <w:pPr>
                              <w:rPr>
                                <w:rFonts w:ascii="Arial" w:hAnsi="Arial" w:cs="Arial"/>
                                <w:b/>
                                <w:bCs/>
                                <w:sz w:val="20"/>
                                <w:szCs w:val="20"/>
                              </w:rPr>
                            </w:pPr>
                            <w:r w:rsidRPr="000511E6">
                              <w:rPr>
                                <w:rFonts w:ascii="Arial" w:hAnsi="Arial" w:cs="Arial"/>
                                <w:b/>
                                <w:bCs/>
                                <w:sz w:val="20"/>
                                <w:szCs w:val="20"/>
                              </w:rPr>
                              <w:t>Book 1: Team Expertise</w:t>
                            </w:r>
                          </w:p>
                          <w:p w14:paraId="7EF49EB0" w14:textId="77777777" w:rsidR="00DD1C47" w:rsidRPr="000511E6" w:rsidRDefault="00DD1C47" w:rsidP="002F389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" adj=",10798" fillcolor="silver"/>
                  <v:rect id="Rectangle 15" o:spid="_x0000_s1039" style="position:absolute;left:43434;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" stroked="f">
                    <v:textbox>
                      <w:txbxContent>
                        <w:p w14:paraId="7622E9C1" w14:textId="77777777" w:rsidR="00DD1C47" w:rsidRPr="000511E6" w:rsidRDefault="00DD1C47" w:rsidP="002F389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" stroked="f">
                    <v:textbox>
                      <w:txbxContent>
                        <w:p w14:paraId="1098C473" w14:textId="77777777" w:rsidR="00DD1C47" w:rsidRPr="000511E6" w:rsidRDefault="00DD1C47" w:rsidP="002F389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" adj=",10799" fillcolor="silver"/>
                  <w10:anchorlock/>
                </v:group>
              </w:pict>
            </mc:Fallback>
          </mc:AlternateContent>
        </w:r>
      </w:ins>
    </w:p>
    <w:p w14:paraId="28194841" w14:textId="0FA9D8FD" w:rsidR="008A4833" w:rsidRDefault="00863AE0">
      <w:pPr>
        <w:pStyle w:val="Heading2"/>
        <w:rPr>
          <w:ins w:id="408" w:author="Sarah Robinson" w:date="2019-10-16T12:06:00Z"/>
        </w:rPr>
        <w:pPrChange w:id="409" w:author="Sarah Robinson" w:date="2019-10-16T12:27:00Z">
          <w:pPr>
            <w:pStyle w:val="Heading2"/>
            <w:numPr>
              <w:ilvl w:val="0"/>
              <w:numId w:val="0"/>
            </w:numPr>
            <w:ind w:left="0" w:firstLine="0"/>
          </w:pPr>
        </w:pPrChange>
      </w:pPr>
      <w:bookmarkStart w:id="410" w:name="_Toc22133067"/>
      <w:ins w:id="411" w:author="Sarah Robinson" w:date="2019-10-16T12:06:00Z">
        <w:r>
          <w:t xml:space="preserve">WORKSHOP </w:t>
        </w:r>
        <w:r w:rsidRPr="00DF395A">
          <w:t>ORGA</w:t>
        </w:r>
        <w:r w:rsidRPr="00236C31">
          <w:t>N</w:t>
        </w:r>
        <w:r w:rsidRPr="006E5E14">
          <w:t>ISATION</w:t>
        </w:r>
        <w:bookmarkEnd w:id="410"/>
      </w:ins>
    </w:p>
    <w:p w14:paraId="58CFB94C" w14:textId="22CD0EB6" w:rsidR="00B67D6D" w:rsidRPr="00B67D6D" w:rsidRDefault="00EB690A">
      <w:pPr>
        <w:pStyle w:val="BodyText"/>
        <w:rPr>
          <w:ins w:id="412" w:author="Sarah Robinson" w:date="2019-10-16T11:49:00Z"/>
          <w:rPrChange w:id="413" w:author="Sarah Robinson" w:date="2019-10-16T12:04:00Z">
            <w:rPr>
              <w:ins w:id="414" w:author="Sarah Robinson" w:date="2019-10-16T11:49:00Z"/>
              <w:b/>
              <w:bCs/>
            </w:rPr>
          </w:rPrChange>
        </w:rPr>
      </w:pPr>
      <w:ins w:id="415" w:author="Sarah Robinson" w:date="2019-10-16T12:07:00Z">
        <w:r w:rsidRPr="00D25C4F">
          <w:rPr>
            <w:highlight w:val="yellow"/>
            <w:rPrChange w:id="416" w:author="Sarah Robinson" w:date="2019-10-16T13:42:00Z">
              <w:rPr>
                <w:rFonts w:asciiTheme="majorHAnsi" w:eastAsiaTheme="majorEastAsia" w:hAnsiTheme="majorHAnsi" w:cstheme="majorBidi"/>
                <w:b/>
                <w:bCs/>
                <w:caps/>
                <w:color w:val="407EC9"/>
                <w:sz w:val="24"/>
                <w:szCs w:val="24"/>
              </w:rPr>
            </w:rPrChange>
          </w:rPr>
          <w:t>PAWSA is an expert and stakeholder-cent</w:t>
        </w:r>
      </w:ins>
      <w:ins w:id="417" w:author="Sarah Robinson" w:date="2019-10-16T15:02:00Z">
        <w:r w:rsidR="0054474C">
          <w:rPr>
            <w:highlight w:val="yellow"/>
          </w:rPr>
          <w:t>re</w:t>
        </w:r>
      </w:ins>
      <w:ins w:id="418" w:author="Sarah Robinson" w:date="2019-10-16T12:07:00Z">
        <w:r w:rsidRPr="00D25C4F">
          <w:rPr>
            <w:highlight w:val="yellow"/>
            <w:rPrChange w:id="419" w:author="Sarah Robinson" w:date="2019-10-16T13:42:00Z">
              <w:rPr>
                <w:rFonts w:asciiTheme="majorHAnsi" w:eastAsiaTheme="majorEastAsia" w:hAnsiTheme="majorHAnsi" w:cstheme="majorBidi"/>
                <w:b/>
                <w:bCs/>
                <w:caps/>
                <w:color w:val="407EC9"/>
                <w:sz w:val="24"/>
                <w:szCs w:val="24"/>
              </w:rPr>
            </w:rPrChange>
          </w:rPr>
          <w:t>d process</w:t>
        </w:r>
      </w:ins>
      <w:ins w:id="420" w:author="Sarah Robinson" w:date="2019-10-16T15:04:00Z">
        <w:r w:rsidR="006128DC">
          <w:rPr>
            <w:highlight w:val="yellow"/>
          </w:rPr>
          <w:t xml:space="preserve">.  An essential element of this process is </w:t>
        </w:r>
      </w:ins>
      <w:ins w:id="421" w:author="Sarah Robinson" w:date="2019-10-16T12:07:00Z">
        <w:r w:rsidRPr="00D25C4F">
          <w:rPr>
            <w:highlight w:val="yellow"/>
            <w:rPrChange w:id="422" w:author="Sarah Robinson" w:date="2019-10-16T13:42:00Z">
              <w:rPr>
                <w:rFonts w:asciiTheme="majorHAnsi" w:eastAsiaTheme="majorEastAsia" w:hAnsiTheme="majorHAnsi" w:cstheme="majorBidi"/>
                <w:b/>
                <w:bCs/>
                <w:caps/>
                <w:color w:val="407EC9"/>
                <w:sz w:val="24"/>
                <w:szCs w:val="24"/>
              </w:rPr>
            </w:rPrChange>
          </w:rPr>
          <w:t xml:space="preserve">a workshop where discussions </w:t>
        </w:r>
      </w:ins>
      <w:ins w:id="423" w:author="Sarah Robinson" w:date="2019-10-16T15:04:00Z">
        <w:r w:rsidR="006128DC">
          <w:rPr>
            <w:highlight w:val="yellow"/>
          </w:rPr>
          <w:t xml:space="preserve">are held </w:t>
        </w:r>
      </w:ins>
      <w:ins w:id="424" w:author="Sarah Robinson" w:date="2019-10-16T12:07:00Z">
        <w:r w:rsidRPr="00D25C4F">
          <w:rPr>
            <w:highlight w:val="yellow"/>
            <w:rPrChange w:id="425" w:author="Sarah Robinson" w:date="2019-10-16T13:42:00Z">
              <w:rPr>
                <w:rFonts w:asciiTheme="majorHAnsi" w:eastAsiaTheme="majorEastAsia" w:hAnsiTheme="majorHAnsi" w:cstheme="majorBidi"/>
                <w:b/>
                <w:bCs/>
                <w:caps/>
                <w:color w:val="407EC9"/>
                <w:sz w:val="24"/>
                <w:szCs w:val="24"/>
              </w:rPr>
            </w:rPrChange>
          </w:rPr>
          <w:t xml:space="preserve">and </w:t>
        </w:r>
      </w:ins>
      <w:ins w:id="426" w:author="Sarah Robinson" w:date="2019-10-16T15:05:00Z">
        <w:r w:rsidR="006128DC">
          <w:rPr>
            <w:highlight w:val="yellow"/>
          </w:rPr>
          <w:t xml:space="preserve">risk </w:t>
        </w:r>
      </w:ins>
      <w:ins w:id="427" w:author="Sarah Robinson" w:date="2019-10-16T12:07:00Z">
        <w:r w:rsidRPr="00D25C4F">
          <w:rPr>
            <w:highlight w:val="yellow"/>
            <w:rPrChange w:id="428" w:author="Sarah Robinson" w:date="2019-10-16T13:42:00Z">
              <w:rPr>
                <w:rFonts w:asciiTheme="majorHAnsi" w:eastAsiaTheme="majorEastAsia" w:hAnsiTheme="majorHAnsi" w:cstheme="majorBidi"/>
                <w:b/>
                <w:bCs/>
                <w:caps/>
                <w:color w:val="407EC9"/>
                <w:sz w:val="24"/>
                <w:szCs w:val="24"/>
              </w:rPr>
            </w:rPrChange>
          </w:rPr>
          <w:t xml:space="preserve">assessments are </w:t>
        </w:r>
      </w:ins>
      <w:ins w:id="429" w:author="Sarah Robinson" w:date="2019-10-16T15:05:00Z">
        <w:r w:rsidR="00BD58E8">
          <w:rPr>
            <w:highlight w:val="yellow"/>
          </w:rPr>
          <w:t>undertaken</w:t>
        </w:r>
      </w:ins>
      <w:ins w:id="430" w:author="Sarah Robinson" w:date="2019-10-16T12:07:00Z">
        <w:r w:rsidRPr="00D25C4F">
          <w:rPr>
            <w:highlight w:val="yellow"/>
            <w:rPrChange w:id="431" w:author="Sarah Robinson" w:date="2019-10-16T13:42:00Z">
              <w:rPr>
                <w:rFonts w:asciiTheme="majorHAnsi" w:eastAsiaTheme="majorEastAsia" w:hAnsiTheme="majorHAnsi" w:cstheme="majorBidi"/>
                <w:b/>
                <w:bCs/>
                <w:caps/>
                <w:color w:val="407EC9"/>
                <w:sz w:val="24"/>
                <w:szCs w:val="24"/>
              </w:rPr>
            </w:rPrChange>
          </w:rPr>
          <w:t xml:space="preserve">. Workshops are typically executed with a maximum number of </w:t>
        </w:r>
      </w:ins>
      <w:ins w:id="432" w:author="Sarah Robinson" w:date="2019-10-16T12:08:00Z">
        <w:r w:rsidR="005F4648" w:rsidRPr="00D25C4F">
          <w:rPr>
            <w:highlight w:val="yellow"/>
            <w:rPrChange w:id="433" w:author="Sarah Robinson" w:date="2019-10-16T13:42:00Z">
              <w:rPr>
                <w:rFonts w:asciiTheme="majorHAnsi" w:eastAsiaTheme="majorEastAsia" w:hAnsiTheme="majorHAnsi" w:cstheme="majorBidi"/>
                <w:b/>
                <w:bCs/>
                <w:caps/>
                <w:color w:val="407EC9"/>
                <w:sz w:val="24"/>
                <w:szCs w:val="24"/>
              </w:rPr>
            </w:rPrChange>
          </w:rPr>
          <w:t xml:space="preserve">30 </w:t>
        </w:r>
      </w:ins>
      <w:ins w:id="434" w:author="Sarah Robinson" w:date="2019-10-16T12:07:00Z">
        <w:r w:rsidRPr="00D25C4F">
          <w:rPr>
            <w:highlight w:val="yellow"/>
            <w:rPrChange w:id="435" w:author="Sarah Robinson" w:date="2019-10-16T13:42:00Z">
              <w:rPr>
                <w:rFonts w:asciiTheme="majorHAnsi" w:eastAsiaTheme="majorEastAsia" w:hAnsiTheme="majorHAnsi" w:cstheme="majorBidi"/>
                <w:b/>
                <w:bCs/>
                <w:caps/>
                <w:color w:val="407EC9"/>
                <w:sz w:val="24"/>
                <w:szCs w:val="24"/>
              </w:rPr>
            </w:rPrChange>
          </w:rPr>
          <w:t>participants</w:t>
        </w:r>
      </w:ins>
      <w:ins w:id="436" w:author="Sarah Robinson" w:date="2019-10-16T12:08:00Z">
        <w:r w:rsidR="005F4648" w:rsidRPr="00D25C4F">
          <w:rPr>
            <w:highlight w:val="yellow"/>
            <w:rPrChange w:id="437" w:author="Sarah Robinson" w:date="2019-10-16T13:42:00Z">
              <w:rPr>
                <w:rFonts w:asciiTheme="majorHAnsi" w:eastAsiaTheme="majorEastAsia" w:hAnsiTheme="majorHAnsi" w:cstheme="majorBidi"/>
                <w:b/>
                <w:bCs/>
                <w:caps/>
                <w:color w:val="407EC9"/>
                <w:sz w:val="24"/>
                <w:szCs w:val="24"/>
              </w:rPr>
            </w:rPrChange>
          </w:rPr>
          <w:t xml:space="preserve">.  </w:t>
        </w:r>
      </w:ins>
      <w:ins w:id="438" w:author="Sarah Robinson" w:date="2019-10-16T12:07:00Z">
        <w:r w:rsidRPr="00D25C4F">
          <w:rPr>
            <w:highlight w:val="yellow"/>
            <w:rPrChange w:id="439" w:author="Sarah Robinson" w:date="2019-10-16T13:42:00Z">
              <w:rPr>
                <w:rFonts w:asciiTheme="majorHAnsi" w:eastAsiaTheme="majorEastAsia" w:hAnsiTheme="majorHAnsi" w:cstheme="majorBidi"/>
                <w:b/>
                <w:bCs/>
                <w:caps/>
                <w:color w:val="407EC9"/>
                <w:sz w:val="24"/>
                <w:szCs w:val="24"/>
              </w:rPr>
            </w:rPrChange>
          </w:rPr>
          <w:t>Two major groups of participants are targeted</w:t>
        </w:r>
      </w:ins>
      <w:ins w:id="440" w:author="Sarah Robinson" w:date="2019-10-16T15:05:00Z">
        <w:r w:rsidR="003F2309">
          <w:rPr>
            <w:highlight w:val="yellow"/>
          </w:rPr>
          <w:t>;</w:t>
        </w:r>
      </w:ins>
      <w:ins w:id="441" w:author="Sarah Robinson" w:date="2019-10-16T12:07:00Z">
        <w:r w:rsidRPr="00D25C4F">
          <w:rPr>
            <w:highlight w:val="yellow"/>
            <w:rPrChange w:id="442" w:author="Sarah Robinson" w:date="2019-10-16T13:42:00Z">
              <w:rPr>
                <w:rFonts w:asciiTheme="majorHAnsi" w:eastAsiaTheme="majorEastAsia" w:hAnsiTheme="majorHAnsi" w:cstheme="majorBidi"/>
                <w:b/>
                <w:bCs/>
                <w:caps/>
                <w:color w:val="407EC9"/>
                <w:sz w:val="24"/>
                <w:szCs w:val="24"/>
              </w:rPr>
            </w:rPrChange>
          </w:rPr>
          <w:t xml:space="preserve"> experts in</w:t>
        </w:r>
        <w:r w:rsidR="00BD17DA" w:rsidRPr="00D25C4F">
          <w:rPr>
            <w:highlight w:val="yellow"/>
            <w:rPrChange w:id="443" w:author="Sarah Robinson" w:date="2019-10-16T13:42:00Z">
              <w:rPr>
                <w:rFonts w:asciiTheme="majorHAnsi" w:eastAsiaTheme="majorEastAsia" w:hAnsiTheme="majorHAnsi" w:cstheme="majorBidi"/>
                <w:b/>
                <w:bCs/>
                <w:caps/>
                <w:color w:val="407EC9"/>
                <w:sz w:val="24"/>
                <w:szCs w:val="24"/>
              </w:rPr>
            </w:rPrChange>
          </w:rPr>
          <w:t xml:space="preserve"> navigation and traffic management in the waterway</w:t>
        </w:r>
      </w:ins>
      <w:ins w:id="444" w:author="Sarah Robinson" w:date="2019-10-16T12:09:00Z">
        <w:r w:rsidR="002157E0" w:rsidRPr="00D25C4F">
          <w:rPr>
            <w:highlight w:val="yellow"/>
            <w:rPrChange w:id="445" w:author="Sarah Robinson" w:date="2019-10-16T13:42:00Z">
              <w:rPr>
                <w:rFonts w:asciiTheme="majorHAnsi" w:eastAsiaTheme="majorEastAsia" w:hAnsiTheme="majorHAnsi" w:cstheme="majorBidi"/>
                <w:b/>
                <w:bCs/>
                <w:caps/>
                <w:color w:val="407EC9"/>
                <w:sz w:val="24"/>
                <w:szCs w:val="24"/>
              </w:rPr>
            </w:rPrChange>
          </w:rPr>
          <w:t xml:space="preserve"> </w:t>
        </w:r>
      </w:ins>
      <w:ins w:id="446" w:author="Sarah Robinson" w:date="2019-10-16T12:07:00Z">
        <w:r w:rsidR="00BD17DA" w:rsidRPr="00D25C4F">
          <w:rPr>
            <w:highlight w:val="yellow"/>
            <w:rPrChange w:id="447" w:author="Sarah Robinson" w:date="2019-10-16T13:42:00Z">
              <w:rPr>
                <w:rFonts w:asciiTheme="majorHAnsi" w:eastAsiaTheme="majorEastAsia" w:hAnsiTheme="majorHAnsi" w:cstheme="majorBidi"/>
                <w:b/>
                <w:bCs/>
                <w:caps/>
                <w:color w:val="407EC9"/>
                <w:sz w:val="24"/>
                <w:szCs w:val="24"/>
              </w:rPr>
            </w:rPrChange>
          </w:rPr>
          <w:t>and significant stakeholder groups within the affected local community.</w:t>
        </w:r>
      </w:ins>
      <w:ins w:id="448" w:author="Sarah Robinson" w:date="2019-10-16T15:07:00Z">
        <w:r w:rsidR="00485138">
          <w:rPr>
            <w:rStyle w:val="FootnoteReference"/>
            <w:highlight w:val="yellow"/>
          </w:rPr>
          <w:footnoteReference w:id="4"/>
        </w:r>
      </w:ins>
      <w:ins w:id="452" w:author="Sarah Robinson" w:date="2019-10-16T12:07:00Z">
        <w:r w:rsidR="00BD17DA" w:rsidRPr="00D25C4F">
          <w:rPr>
            <w:highlight w:val="yellow"/>
            <w:rPrChange w:id="453" w:author="Sarah Robinson" w:date="2019-10-16T13:42:00Z">
              <w:rPr>
                <w:rFonts w:asciiTheme="majorHAnsi" w:eastAsiaTheme="majorEastAsia" w:hAnsiTheme="majorHAnsi" w:cstheme="majorBidi"/>
                <w:b/>
                <w:bCs/>
                <w:caps/>
                <w:color w:val="407EC9"/>
                <w:sz w:val="24"/>
                <w:szCs w:val="24"/>
              </w:rPr>
            </w:rPrChange>
          </w:rPr>
          <w:t xml:space="preserve"> </w:t>
        </w:r>
      </w:ins>
    </w:p>
    <w:p w14:paraId="591F7E3F" w14:textId="56C3D93B" w:rsidR="00892227" w:rsidRPr="00F13CF0" w:rsidDel="00F13CF0" w:rsidRDefault="002E18C5">
      <w:pPr>
        <w:pStyle w:val="Heading2"/>
        <w:rPr>
          <w:del w:id="454" w:author="Sarah Robinson" w:date="2019-10-16T11:16:00Z"/>
          <w:rPrChange w:id="455" w:author="Sarah Robinson" w:date="2019-10-16T11:18:00Z">
            <w:rPr>
              <w:del w:id="456" w:author="Sarah Robinson" w:date="2019-10-16T11:16:00Z"/>
            </w:rPr>
          </w:rPrChange>
        </w:rPr>
        <w:pPrChange w:id="457" w:author="Sarah Robinson" w:date="2019-10-16T12:27:00Z">
          <w:pPr>
            <w:pStyle w:val="Bullet1"/>
            <w:numPr>
              <w:numId w:val="0"/>
            </w:numPr>
            <w:ind w:left="0" w:firstLine="0"/>
          </w:pPr>
        </w:pPrChange>
      </w:pPr>
      <w:bookmarkStart w:id="458" w:name="_Toc22133068"/>
      <w:ins w:id="459" w:author="Sarah Robinson" w:date="2019-10-16T11:18:00Z">
        <w:r>
          <w:t>INPUTS</w:t>
        </w:r>
      </w:ins>
      <w:bookmarkEnd w:id="458"/>
      <w:del w:id="460" w:author="Sarah Robinson" w:date="2019-10-16T11:16:00Z">
        <w:r w:rsidR="007E7624" w:rsidRPr="00DF395A" w:rsidDel="00A841F6">
          <w:delText xml:space="preserve">The theoretical concept underlying the PAWSA process is the proven systematic decision making </w:delText>
        </w:r>
        <w:r w:rsidR="00A267E9" w:rsidRPr="00DF395A" w:rsidDel="00A841F6">
          <w:delText>‘</w:delText>
        </w:r>
        <w:r w:rsidR="007E7624" w:rsidRPr="00DF395A" w:rsidDel="00A841F6">
          <w:delText>Delphi</w:delText>
        </w:r>
        <w:r w:rsidR="00A267E9" w:rsidRPr="00DF395A" w:rsidDel="00A841F6">
          <w:delText>’</w:delText>
        </w:r>
        <w:r w:rsidR="007E7624" w:rsidRPr="00236C31" w:rsidDel="00A841F6">
          <w:delText xml:space="preserve"> method of converting the opinions of experts with local knowledge into quantified results.</w:delText>
        </w:r>
        <w:r w:rsidR="00A267E9" w:rsidRPr="003B3E3B" w:rsidDel="00A841F6">
          <w:delText xml:space="preserve"> </w:delText>
        </w:r>
        <w:r w:rsidR="007E7624" w:rsidRPr="003B3E3B" w:rsidDel="00A841F6">
          <w:delText xml:space="preserve"> The experts com</w:delText>
        </w:r>
        <w:r w:rsidR="007E7624" w:rsidRPr="00E17062" w:rsidDel="00A841F6">
          <w:delText xml:space="preserve">plete a series of tasks set out in MS Excel™-based Workbooks. </w:delText>
        </w:r>
        <w:r w:rsidR="00B564ED" w:rsidRPr="00DD1C47" w:rsidDel="00A841F6">
          <w:delText xml:space="preserve"> </w:delText>
        </w:r>
        <w:r w:rsidR="007E7624" w:rsidRPr="00DD1C47" w:rsidDel="00A841F6">
          <w:delText xml:space="preserve">After each stage, </w:delText>
        </w:r>
        <w:r w:rsidR="006A1CB8" w:rsidRPr="0067687F" w:rsidDel="00A841F6">
          <w:delText>the</w:delText>
        </w:r>
        <w:r w:rsidR="007E7624" w:rsidRPr="0067687F" w:rsidDel="00A841F6">
          <w:delText xml:space="preserve"> Facilitator </w:delText>
        </w:r>
        <w:r w:rsidR="006A1CB8" w:rsidRPr="00B6101F" w:rsidDel="00A841F6">
          <w:delText xml:space="preserve">provides a </w:delText>
        </w:r>
        <w:r w:rsidR="007E7624" w:rsidRPr="00F13CF0" w:rsidDel="00A841F6">
          <w:rPr>
            <w:rPrChange w:id="461" w:author="Sarah Robinson" w:date="2019-10-16T11:18:00Z">
              <w:rPr/>
            </w:rPrChange>
          </w:rPr>
          <w:delText xml:space="preserve">summary of the experts’ decisions from the previous stage as well as the reasons for these decisions. </w:delText>
        </w:r>
        <w:r w:rsidR="00A267E9" w:rsidRPr="00F13CF0" w:rsidDel="00A841F6">
          <w:rPr>
            <w:rPrChange w:id="462" w:author="Sarah Robinson" w:date="2019-10-16T11:18:00Z">
              <w:rPr/>
            </w:rPrChange>
          </w:rPr>
          <w:delText xml:space="preserve"> </w:delText>
        </w:r>
        <w:r w:rsidR="007E7624" w:rsidRPr="00F13CF0" w:rsidDel="00A841F6">
          <w:rPr>
            <w:rPrChange w:id="463" w:author="Sarah Robinson" w:date="2019-10-16T11:18:00Z">
              <w:rPr/>
            </w:rPrChange>
          </w:rPr>
          <w:delText xml:space="preserve">The experts are therefore encouraged to revise their earlier answers based on the replies of other members of their team. </w:delText>
        </w:r>
        <w:r w:rsidR="00A267E9" w:rsidRPr="00F13CF0" w:rsidDel="00A841F6">
          <w:rPr>
            <w:rPrChange w:id="464" w:author="Sarah Robinson" w:date="2019-10-16T11:18:00Z">
              <w:rPr/>
            </w:rPrChange>
          </w:rPr>
          <w:delText xml:space="preserve"> </w:delText>
        </w:r>
        <w:r w:rsidR="007E7624" w:rsidRPr="00F13CF0" w:rsidDel="00A841F6">
          <w:rPr>
            <w:rPrChange w:id="465" w:author="Sarah Robinson" w:date="2019-10-16T11:18:00Z">
              <w:rPr/>
            </w:rPrChange>
          </w:rPr>
          <w:delText xml:space="preserve">This will ideally reduce the range of the answers so the team will converge towards the </w:delText>
        </w:r>
        <w:r w:rsidR="00A267E9" w:rsidRPr="00F13CF0" w:rsidDel="00A841F6">
          <w:rPr>
            <w:rPrChange w:id="466" w:author="Sarah Robinson" w:date="2019-10-16T11:18:00Z">
              <w:rPr/>
            </w:rPrChange>
          </w:rPr>
          <w:delText>‘</w:delText>
        </w:r>
        <w:r w:rsidR="007E7624" w:rsidRPr="00F13CF0" w:rsidDel="00A841F6">
          <w:rPr>
            <w:rPrChange w:id="467" w:author="Sarah Robinson" w:date="2019-10-16T11:18:00Z">
              <w:rPr/>
            </w:rPrChange>
          </w:rPr>
          <w:delText>correct</w:delText>
        </w:r>
        <w:r w:rsidR="00A267E9" w:rsidRPr="00F13CF0" w:rsidDel="00A841F6">
          <w:rPr>
            <w:rPrChange w:id="468" w:author="Sarah Robinson" w:date="2019-10-16T11:18:00Z">
              <w:rPr/>
            </w:rPrChange>
          </w:rPr>
          <w:delText>’</w:delText>
        </w:r>
        <w:r w:rsidR="007E7624" w:rsidRPr="00F13CF0" w:rsidDel="00A841F6">
          <w:rPr>
            <w:rPrChange w:id="469" w:author="Sarah Robinson" w:date="2019-10-16T11:18:00Z">
              <w:rPr/>
            </w:rPrChange>
          </w:rPr>
          <w:delText xml:space="preserve"> answer. </w:delText>
        </w:r>
        <w:r w:rsidR="00A267E9" w:rsidRPr="00F13CF0" w:rsidDel="00A841F6">
          <w:rPr>
            <w:rPrChange w:id="470" w:author="Sarah Robinson" w:date="2019-10-16T11:18:00Z">
              <w:rPr/>
            </w:rPrChange>
          </w:rPr>
          <w:delText xml:space="preserve"> </w:delText>
        </w:r>
        <w:r w:rsidR="00721A16" w:rsidRPr="00F13CF0" w:rsidDel="00A841F6">
          <w:rPr>
            <w:rPrChange w:id="471" w:author="Sarah Robinson" w:date="2019-10-16T11:18:00Z">
              <w:rPr/>
            </w:rPrChange>
          </w:rPr>
          <w:delText xml:space="preserve">The </w:delText>
        </w:r>
        <w:r w:rsidR="00A267E9" w:rsidRPr="00F13CF0" w:rsidDel="00A841F6">
          <w:rPr>
            <w:rPrChange w:id="472" w:author="Sarah Robinson" w:date="2019-10-16T11:18:00Z">
              <w:rPr/>
            </w:rPrChange>
          </w:rPr>
          <w:delText>‘</w:delText>
        </w:r>
        <w:r w:rsidR="005E3F1A" w:rsidRPr="00F13CF0" w:rsidDel="00A841F6">
          <w:rPr>
            <w:rPrChange w:id="473" w:author="Sarah Robinson" w:date="2019-10-16T11:18:00Z">
              <w:rPr/>
            </w:rPrChange>
          </w:rPr>
          <w:delText>Delphi</w:delText>
        </w:r>
        <w:r w:rsidR="00A267E9" w:rsidRPr="00F13CF0" w:rsidDel="00A841F6">
          <w:rPr>
            <w:rPrChange w:id="474" w:author="Sarah Robinson" w:date="2019-10-16T11:18:00Z">
              <w:rPr/>
            </w:rPrChange>
          </w:rPr>
          <w:delText>’</w:delText>
        </w:r>
        <w:r w:rsidR="005E3F1A" w:rsidRPr="00F13CF0" w:rsidDel="00A841F6">
          <w:rPr>
            <w:rPrChange w:id="475" w:author="Sarah Robinson" w:date="2019-10-16T11:18:00Z">
              <w:rPr/>
            </w:rPrChange>
          </w:rPr>
          <w:delText xml:space="preserve"> </w:delText>
        </w:r>
        <w:r w:rsidR="00721A16" w:rsidRPr="00F13CF0" w:rsidDel="00A841F6">
          <w:rPr>
            <w:rPrChange w:id="476" w:author="Sarah Robinson" w:date="2019-10-16T11:18:00Z">
              <w:rPr/>
            </w:rPrChange>
          </w:rPr>
          <w:delText xml:space="preserve">method used in PAWSA </w:delText>
        </w:r>
        <w:r w:rsidR="005E3F1A" w:rsidRPr="00F13CF0" w:rsidDel="00A841F6">
          <w:rPr>
            <w:rPrChange w:id="477" w:author="Sarah Robinson" w:date="2019-10-16T11:18:00Z">
              <w:rPr/>
            </w:rPrChange>
          </w:rPr>
          <w:delText xml:space="preserve">is based on the principle that </w:delText>
        </w:r>
        <w:r w:rsidR="00721A16" w:rsidRPr="00F13CF0" w:rsidDel="00A841F6">
          <w:rPr>
            <w:rPrChange w:id="478" w:author="Sarah Robinson" w:date="2019-10-16T11:18:00Z">
              <w:rPr/>
            </w:rPrChange>
          </w:rPr>
          <w:delText xml:space="preserve">decisions </w:delText>
        </w:r>
        <w:r w:rsidR="005E3F1A" w:rsidRPr="00F13CF0" w:rsidDel="00A841F6">
          <w:rPr>
            <w:rPrChange w:id="479" w:author="Sarah Robinson" w:date="2019-10-16T11:18:00Z">
              <w:rPr/>
            </w:rPrChange>
          </w:rPr>
          <w:delText>from a structured group of individuals are more accurate than those from unstructured groups.</w:delText>
        </w:r>
      </w:del>
    </w:p>
    <w:p w14:paraId="2723CF2E" w14:textId="62D27BD8" w:rsidR="00F13CF0" w:rsidRPr="00F13CF0" w:rsidRDefault="00F13CF0">
      <w:pPr>
        <w:pStyle w:val="Heading2"/>
        <w:rPr>
          <w:ins w:id="480" w:author="Sarah Robinson" w:date="2019-10-16T11:17:00Z"/>
          <w:rPrChange w:id="481" w:author="Sarah Robinson" w:date="2019-10-16T11:18:00Z">
            <w:rPr>
              <w:ins w:id="482" w:author="Sarah Robinson" w:date="2019-10-16T11:17:00Z"/>
              <w:color w:val="000000" w:themeColor="text1"/>
            </w:rPr>
          </w:rPrChange>
        </w:rPr>
        <w:pPrChange w:id="483" w:author="Sarah Robinson" w:date="2019-10-16T12:27:00Z">
          <w:pPr>
            <w:pStyle w:val="BodyText"/>
          </w:pPr>
        </w:pPrChange>
      </w:pPr>
      <w:bookmarkStart w:id="484" w:name="_Toc22133069"/>
      <w:bookmarkEnd w:id="484"/>
    </w:p>
    <w:p w14:paraId="4CE08C03" w14:textId="3E42CA77" w:rsidR="00892227" w:rsidRPr="009F4515" w:rsidDel="000D27F2" w:rsidRDefault="00892227" w:rsidP="00A267E9">
      <w:pPr>
        <w:pStyle w:val="BodyText"/>
        <w:rPr>
          <w:moveFrom w:id="485" w:author="Sarah Robinson" w:date="2019-10-16T11:01:00Z"/>
          <w:highlight w:val="yellow"/>
          <w:rPrChange w:id="486" w:author="Sarah Robinson" w:date="2019-10-16T11:02:00Z">
            <w:rPr>
              <w:moveFrom w:id="487" w:author="Sarah Robinson" w:date="2019-10-16T11:01:00Z"/>
            </w:rPr>
          </w:rPrChange>
        </w:rPr>
      </w:pPr>
      <w:moveFromRangeStart w:id="488" w:author="Sarah Robinson" w:date="2019-10-16T11:01:00Z" w:name="move22116110"/>
      <w:moveFrom w:id="489" w:author="Sarah Robinson" w:date="2019-10-16T11:01:00Z">
        <w:r w:rsidRPr="009F4515" w:rsidDel="000D27F2">
          <w:rPr>
            <w:highlight w:val="yellow"/>
            <w:rPrChange w:id="490" w:author="Sarah Robinson" w:date="2019-10-16T11:02:00Z">
              <w:rPr/>
            </w:rPrChange>
          </w:rPr>
          <w:t xml:space="preserve">The output from PAWSA indicates whether the </w:t>
        </w:r>
        <w:r w:rsidRPr="009F4515" w:rsidDel="000D27F2">
          <w:rPr>
            <w:b/>
            <w:highlight w:val="yellow"/>
            <w:rPrChange w:id="491" w:author="Sarah Robinson" w:date="2019-10-16T11:02:00Z">
              <w:rPr>
                <w:b/>
              </w:rPr>
            </w:rPrChange>
          </w:rPr>
          <w:t>existing</w:t>
        </w:r>
        <w:r w:rsidRPr="009F4515" w:rsidDel="000D27F2">
          <w:rPr>
            <w:highlight w:val="yellow"/>
            <w:rPrChange w:id="492" w:author="Sarah Robinson" w:date="2019-10-16T11:02:00Z">
              <w:rPr/>
            </w:rPrChange>
          </w:rPr>
          <w:t xml:space="preserve"> risk in a waterway is:</w:t>
        </w:r>
      </w:moveFrom>
    </w:p>
    <w:p w14:paraId="7AE6DAC7" w14:textId="721C2922" w:rsidR="005E3F1A" w:rsidRPr="009F4515" w:rsidDel="000D27F2" w:rsidRDefault="00892227" w:rsidP="00A267E9">
      <w:pPr>
        <w:pStyle w:val="Bullet1"/>
        <w:rPr>
          <w:moveFrom w:id="493" w:author="Sarah Robinson" w:date="2019-10-16T11:01:00Z"/>
          <w:highlight w:val="yellow"/>
          <w:rPrChange w:id="494" w:author="Sarah Robinson" w:date="2019-10-16T11:02:00Z">
            <w:rPr>
              <w:moveFrom w:id="495" w:author="Sarah Robinson" w:date="2019-10-16T11:01:00Z"/>
            </w:rPr>
          </w:rPrChange>
        </w:rPr>
      </w:pPr>
      <w:moveFrom w:id="496" w:author="Sarah Robinson" w:date="2019-10-16T11:01:00Z">
        <w:r w:rsidRPr="009F4515" w:rsidDel="000D27F2">
          <w:rPr>
            <w:b/>
            <w:highlight w:val="yellow"/>
            <w:rPrChange w:id="497" w:author="Sarah Robinson" w:date="2019-10-16T11:02:00Z">
              <w:rPr>
                <w:b/>
              </w:rPr>
            </w:rPrChange>
          </w:rPr>
          <w:t>Acceptable</w:t>
        </w:r>
        <w:r w:rsidRPr="009F4515" w:rsidDel="000D27F2">
          <w:rPr>
            <w:highlight w:val="yellow"/>
            <w:rPrChange w:id="498" w:author="Sarah Robinson" w:date="2019-10-16T11:02:00Z">
              <w:rPr/>
            </w:rPrChange>
          </w:rPr>
          <w:t xml:space="preserve"> and that no further work is needed unless changes occur in significant criteria, such as the traffic pattern or types of vessels using that waterway;</w:t>
        </w:r>
      </w:moveFrom>
    </w:p>
    <w:p w14:paraId="1301B308" w14:textId="3EC6DB91" w:rsidR="00892227" w:rsidRPr="009F4515" w:rsidDel="000D27F2" w:rsidRDefault="00892227" w:rsidP="00A267E9">
      <w:pPr>
        <w:pStyle w:val="Bullet1"/>
        <w:rPr>
          <w:moveFrom w:id="499" w:author="Sarah Robinson" w:date="2019-10-16T11:01:00Z"/>
          <w:highlight w:val="yellow"/>
          <w:rPrChange w:id="500" w:author="Sarah Robinson" w:date="2019-10-16T11:02:00Z">
            <w:rPr>
              <w:moveFrom w:id="501" w:author="Sarah Robinson" w:date="2019-10-16T11:01:00Z"/>
            </w:rPr>
          </w:rPrChange>
        </w:rPr>
      </w:pPr>
      <w:moveFrom w:id="502" w:author="Sarah Robinson" w:date="2019-10-16T11:01:00Z">
        <w:r w:rsidRPr="009F4515" w:rsidDel="000D27F2">
          <w:rPr>
            <w:b/>
            <w:highlight w:val="yellow"/>
            <w:rPrChange w:id="503" w:author="Sarah Robinson" w:date="2019-10-16T11:02:00Z">
              <w:rPr>
                <w:b/>
              </w:rPr>
            </w:rPrChange>
          </w:rPr>
          <w:t xml:space="preserve">Not </w:t>
        </w:r>
        <w:r w:rsidR="00FA6D0A" w:rsidRPr="009F4515" w:rsidDel="000D27F2">
          <w:rPr>
            <w:b/>
            <w:highlight w:val="yellow"/>
            <w:rPrChange w:id="504" w:author="Sarah Robinson" w:date="2019-10-16T11:02:00Z">
              <w:rPr>
                <w:b/>
              </w:rPr>
            </w:rPrChange>
          </w:rPr>
          <w:t>a</w:t>
        </w:r>
        <w:r w:rsidRPr="009F4515" w:rsidDel="000D27F2">
          <w:rPr>
            <w:b/>
            <w:highlight w:val="yellow"/>
            <w:rPrChange w:id="505" w:author="Sarah Robinson" w:date="2019-10-16T11:02:00Z">
              <w:rPr>
                <w:b/>
              </w:rPr>
            </w:rPrChange>
          </w:rPr>
          <w:t>cceptable</w:t>
        </w:r>
        <w:r w:rsidRPr="009F4515" w:rsidDel="000D27F2">
          <w:rPr>
            <w:highlight w:val="yellow"/>
            <w:rPrChange w:id="506" w:author="Sarah Robinson" w:date="2019-10-16T11:02:00Z">
              <w:rPr/>
            </w:rPrChange>
          </w:rPr>
          <w:t xml:space="preserve"> but the risk control options necessary to make the risk level of the waterway acceptable have been identified adequately;</w:t>
        </w:r>
      </w:moveFrom>
    </w:p>
    <w:p w14:paraId="6FFA194A" w14:textId="0F74800B" w:rsidR="00922A52" w:rsidRPr="009F4515" w:rsidRDefault="00892227" w:rsidP="00922A52">
      <w:pPr>
        <w:pStyle w:val="Bullet1"/>
        <w:numPr>
          <w:ilvl w:val="0"/>
          <w:numId w:val="0"/>
        </w:numPr>
        <w:rPr>
          <w:ins w:id="507" w:author="Sarah Robinson" w:date="2019-10-16T10:58:00Z"/>
          <w:highlight w:val="yellow"/>
          <w:rPrChange w:id="508" w:author="Sarah Robinson" w:date="2019-10-16T11:02:00Z">
            <w:rPr>
              <w:ins w:id="509" w:author="Sarah Robinson" w:date="2019-10-16T10:58:00Z"/>
            </w:rPr>
          </w:rPrChange>
        </w:rPr>
      </w:pPr>
      <w:moveFrom w:id="510" w:author="Sarah Robinson" w:date="2019-10-16T11:01:00Z">
        <w:r w:rsidRPr="009F4515" w:rsidDel="000D27F2">
          <w:rPr>
            <w:b/>
            <w:highlight w:val="yellow"/>
            <w:rPrChange w:id="511" w:author="Sarah Robinson" w:date="2019-10-16T11:02:00Z">
              <w:rPr>
                <w:b/>
              </w:rPr>
            </w:rPrChange>
          </w:rPr>
          <w:t>Not acceptable</w:t>
        </w:r>
        <w:r w:rsidRPr="009F4515" w:rsidDel="000D27F2">
          <w:rPr>
            <w:highlight w:val="yellow"/>
            <w:rPrChange w:id="512" w:author="Sarah Robinson" w:date="2019-10-16T11:02:00Z">
              <w:rPr/>
            </w:rPrChange>
          </w:rPr>
          <w:t xml:space="preserve"> and more detailed study is necessary to enable the risk control options that will make the risk level of the waterway acceptab</w:t>
        </w:r>
        <w:r w:rsidR="00A267E9" w:rsidRPr="009F4515" w:rsidDel="000D27F2">
          <w:rPr>
            <w:highlight w:val="yellow"/>
            <w:rPrChange w:id="513" w:author="Sarah Robinson" w:date="2019-10-16T11:02:00Z">
              <w:rPr/>
            </w:rPrChange>
          </w:rPr>
          <w:t>le to be identified adequately.</w:t>
        </w:r>
      </w:moveFrom>
      <w:moveFromRangeEnd w:id="488"/>
      <w:ins w:id="514" w:author="Sarah Robinson" w:date="2019-10-16T10:55:00Z">
        <w:r w:rsidR="00922A52" w:rsidRPr="009F4515">
          <w:rPr>
            <w:highlight w:val="yellow"/>
            <w:rPrChange w:id="515" w:author="Sarah Robinson" w:date="2019-10-16T11:02:00Z">
              <w:rPr/>
            </w:rPrChange>
          </w:rPr>
          <w:t>The PAWSA proces</w:t>
        </w:r>
      </w:ins>
      <w:ins w:id="516" w:author="Sarah Robinson" w:date="2019-10-16T10:56:00Z">
        <w:r w:rsidR="00922A52" w:rsidRPr="009F4515">
          <w:rPr>
            <w:highlight w:val="yellow"/>
            <w:rPrChange w:id="517" w:author="Sarah Robinson" w:date="2019-10-16T11:02:00Z">
              <w:rPr/>
            </w:rPrChange>
          </w:rPr>
          <w:t xml:space="preserve">s can use </w:t>
        </w:r>
        <w:r w:rsidR="00226202" w:rsidRPr="009F4515">
          <w:rPr>
            <w:highlight w:val="yellow"/>
            <w:rPrChange w:id="518" w:author="Sarah Robinson" w:date="2019-10-16T11:02:00Z">
              <w:rPr/>
            </w:rPrChange>
          </w:rPr>
          <w:t>various information as inputs for the expert ratings for the risk factors</w:t>
        </w:r>
      </w:ins>
      <w:ins w:id="519" w:author="Sarah Robinson" w:date="2019-10-16T10:57:00Z">
        <w:r w:rsidR="00A634F3" w:rsidRPr="009F4515">
          <w:rPr>
            <w:highlight w:val="yellow"/>
            <w:rPrChange w:id="520" w:author="Sarah Robinson" w:date="2019-10-16T11:02:00Z">
              <w:rPr/>
            </w:rPrChange>
          </w:rPr>
          <w:t>.  These include</w:t>
        </w:r>
      </w:ins>
      <w:ins w:id="521" w:author="Sarah Robinson" w:date="2019-10-16T15:09:00Z">
        <w:r w:rsidR="003D6C04">
          <w:rPr>
            <w:highlight w:val="yellow"/>
          </w:rPr>
          <w:t xml:space="preserve"> but is not limited to</w:t>
        </w:r>
      </w:ins>
      <w:ins w:id="522" w:author="Sarah Robinson" w:date="2019-10-16T10:58:00Z">
        <w:r w:rsidR="00DC50F3" w:rsidRPr="009F4515">
          <w:rPr>
            <w:highlight w:val="yellow"/>
            <w:rPrChange w:id="523" w:author="Sarah Robinson" w:date="2019-10-16T11:02:00Z">
              <w:rPr/>
            </w:rPrChange>
          </w:rPr>
          <w:t>:</w:t>
        </w:r>
      </w:ins>
    </w:p>
    <w:p w14:paraId="0C24D723" w14:textId="61B32283" w:rsidR="00DC50F3" w:rsidRPr="009F4515" w:rsidRDefault="00DC50F3" w:rsidP="00DC50F3">
      <w:pPr>
        <w:pStyle w:val="Bullet1"/>
        <w:numPr>
          <w:ilvl w:val="0"/>
          <w:numId w:val="83"/>
        </w:numPr>
        <w:rPr>
          <w:ins w:id="524" w:author="Sarah Robinson" w:date="2019-10-16T10:58:00Z"/>
          <w:highlight w:val="yellow"/>
          <w:rPrChange w:id="525" w:author="Sarah Robinson" w:date="2019-10-16T11:02:00Z">
            <w:rPr>
              <w:ins w:id="526" w:author="Sarah Robinson" w:date="2019-10-16T10:58:00Z"/>
            </w:rPr>
          </w:rPrChange>
        </w:rPr>
      </w:pPr>
      <w:ins w:id="527" w:author="Sarah Robinson" w:date="2019-10-16T10:58:00Z">
        <w:r w:rsidRPr="009F4515">
          <w:rPr>
            <w:highlight w:val="yellow"/>
            <w:rPrChange w:id="528" w:author="Sarah Robinson" w:date="2019-10-16T11:02:00Z">
              <w:rPr/>
            </w:rPrChange>
          </w:rPr>
          <w:t>Expert Knowledge</w:t>
        </w:r>
      </w:ins>
      <w:ins w:id="529" w:author="Sarah Robinson" w:date="2019-10-16T14:38:00Z">
        <w:r w:rsidR="007E181E">
          <w:rPr>
            <w:highlight w:val="yellow"/>
          </w:rPr>
          <w:t>;</w:t>
        </w:r>
      </w:ins>
    </w:p>
    <w:p w14:paraId="21501A6A" w14:textId="28BC865D" w:rsidR="00E34E40" w:rsidRPr="00670921" w:rsidRDefault="00E34E40" w:rsidP="00E34E40">
      <w:pPr>
        <w:pStyle w:val="List1"/>
        <w:numPr>
          <w:ilvl w:val="0"/>
          <w:numId w:val="83"/>
        </w:numPr>
        <w:rPr>
          <w:ins w:id="530" w:author="Sarah Robinson" w:date="2019-10-16T14:30:00Z"/>
        </w:rPr>
      </w:pPr>
      <w:ins w:id="531" w:author="Sarah Robinson" w:date="2019-10-16T14:30:00Z">
        <w:r w:rsidRPr="00670921">
          <w:lastRenderedPageBreak/>
          <w:t>Detailed</w:t>
        </w:r>
      </w:ins>
      <w:ins w:id="532" w:author="Sarah Robinson" w:date="2019-10-16T14:37:00Z">
        <w:r w:rsidR="00E06CE9">
          <w:t xml:space="preserve">, quality assured </w:t>
        </w:r>
      </w:ins>
      <w:ins w:id="533" w:author="Sarah Robinson" w:date="2019-10-16T14:30:00Z">
        <w:r w:rsidRPr="00670921">
          <w:t>records of maritime traffic</w:t>
        </w:r>
      </w:ins>
      <w:ins w:id="534" w:author="Sarah Robinson" w:date="2019-10-16T14:37:00Z">
        <w:r w:rsidR="00E06CE9">
          <w:t>,</w:t>
        </w:r>
      </w:ins>
      <w:ins w:id="535" w:author="Sarah Robinson" w:date="2019-10-16T14:30:00Z">
        <w:r w:rsidRPr="00670921">
          <w:t xml:space="preserve"> cargoes and maritime casualties</w:t>
        </w:r>
      </w:ins>
      <w:ins w:id="536" w:author="Sarah Robinson" w:date="2019-10-16T14:38:00Z">
        <w:r w:rsidR="007E181E">
          <w:t>;</w:t>
        </w:r>
      </w:ins>
    </w:p>
    <w:p w14:paraId="5F5C9F4C" w14:textId="158889D0" w:rsidR="00E34E40" w:rsidRPr="00670921" w:rsidRDefault="00E34E40" w:rsidP="00E34E40">
      <w:pPr>
        <w:pStyle w:val="List1"/>
        <w:numPr>
          <w:ilvl w:val="0"/>
          <w:numId w:val="83"/>
        </w:numPr>
        <w:rPr>
          <w:ins w:id="537" w:author="Sarah Robinson" w:date="2019-10-16T14:30:00Z"/>
        </w:rPr>
      </w:pPr>
      <w:ins w:id="538" w:author="Sarah Robinson" w:date="2019-10-16T14:30:00Z">
        <w:r w:rsidRPr="00670921">
          <w:t>Official nautical charts and publications based, where possible, on modern surveys</w:t>
        </w:r>
      </w:ins>
      <w:ins w:id="539" w:author="Sarah Robinson" w:date="2019-10-16T14:38:00Z">
        <w:r w:rsidR="007E181E">
          <w:t>;</w:t>
        </w:r>
      </w:ins>
    </w:p>
    <w:p w14:paraId="5233109E" w14:textId="0239B70E" w:rsidR="00B3226A" w:rsidRDefault="00B3226A" w:rsidP="00DC50F3">
      <w:pPr>
        <w:pStyle w:val="Bullet1"/>
        <w:numPr>
          <w:ilvl w:val="0"/>
          <w:numId w:val="83"/>
        </w:numPr>
        <w:rPr>
          <w:ins w:id="540" w:author="Sarah Robinson" w:date="2019-10-16T14:30:00Z"/>
          <w:highlight w:val="yellow"/>
        </w:rPr>
      </w:pPr>
      <w:ins w:id="541" w:author="Sarah Robinson" w:date="2019-10-16T10:59:00Z">
        <w:r w:rsidRPr="009F4515">
          <w:rPr>
            <w:highlight w:val="yellow"/>
            <w:rPrChange w:id="542" w:author="Sarah Robinson" w:date="2019-10-16T11:02:00Z">
              <w:rPr/>
            </w:rPrChange>
          </w:rPr>
          <w:t>Information regarding conservancy of goods in the waterway</w:t>
        </w:r>
      </w:ins>
      <w:ins w:id="543" w:author="Sarah Robinson" w:date="2019-10-16T14:38:00Z">
        <w:r w:rsidR="007E181E">
          <w:rPr>
            <w:highlight w:val="yellow"/>
          </w:rPr>
          <w:t>;</w:t>
        </w:r>
      </w:ins>
    </w:p>
    <w:p w14:paraId="24878F09" w14:textId="6028E9FF" w:rsidR="00E34E40" w:rsidRPr="00670921" w:rsidRDefault="00E34E40" w:rsidP="00E34E40">
      <w:pPr>
        <w:pStyle w:val="List1"/>
        <w:numPr>
          <w:ilvl w:val="0"/>
          <w:numId w:val="83"/>
        </w:numPr>
        <w:rPr>
          <w:ins w:id="544" w:author="Sarah Robinson" w:date="2019-10-16T14:30:00Z"/>
        </w:rPr>
      </w:pPr>
      <w:ins w:id="545" w:author="Sarah Robinson" w:date="2019-10-16T14:30:00Z">
        <w:r w:rsidRPr="00670921">
          <w:t>Meteorological</w:t>
        </w:r>
      </w:ins>
      <w:ins w:id="546" w:author="Sarah Robinson" w:date="2019-10-16T14:34:00Z">
        <w:r w:rsidR="00E96154">
          <w:t xml:space="preserve">, </w:t>
        </w:r>
      </w:ins>
      <w:ins w:id="547" w:author="Sarah Robinson" w:date="2019-10-16T14:31:00Z">
        <w:r w:rsidR="00C87AFE">
          <w:t xml:space="preserve">hydrographic </w:t>
        </w:r>
      </w:ins>
      <w:ins w:id="548" w:author="Sarah Robinson" w:date="2019-10-16T14:34:00Z">
        <w:r w:rsidR="00E96154">
          <w:t>and o</w:t>
        </w:r>
        <w:r w:rsidR="00AC42AF">
          <w:t xml:space="preserve">ceanographic </w:t>
        </w:r>
      </w:ins>
      <w:ins w:id="549" w:author="Sarah Robinson" w:date="2019-10-16T14:30:00Z">
        <w:r w:rsidRPr="00670921">
          <w:t>records</w:t>
        </w:r>
      </w:ins>
      <w:ins w:id="550" w:author="Sarah Robinson" w:date="2019-10-16T14:38:00Z">
        <w:r w:rsidR="007E181E">
          <w:t>;</w:t>
        </w:r>
      </w:ins>
    </w:p>
    <w:p w14:paraId="7F8706C9" w14:textId="49ABCCEB" w:rsidR="00E34E40" w:rsidRPr="00670921" w:rsidRDefault="00E34E40" w:rsidP="00E34E40">
      <w:pPr>
        <w:pStyle w:val="List1"/>
        <w:numPr>
          <w:ilvl w:val="0"/>
          <w:numId w:val="83"/>
        </w:numPr>
        <w:rPr>
          <w:ins w:id="551" w:author="Sarah Robinson" w:date="2019-10-16T14:30:00Z"/>
        </w:rPr>
      </w:pPr>
      <w:ins w:id="552" w:author="Sarah Robinson" w:date="2019-10-16T14:30:00Z">
        <w:r w:rsidRPr="00670921">
          <w:t xml:space="preserve">Details of proposed or planned maritime projects in or near the waterway </w:t>
        </w:r>
      </w:ins>
      <w:ins w:id="553" w:author="Sarah Robinson" w:date="2019-10-16T14:35:00Z">
        <w:r w:rsidR="007A0ECE">
          <w:t xml:space="preserve">being </w:t>
        </w:r>
      </w:ins>
      <w:ins w:id="554" w:author="Sarah Robinson" w:date="2019-10-16T14:30:00Z">
        <w:r w:rsidRPr="00670921">
          <w:t>assessed</w:t>
        </w:r>
      </w:ins>
      <w:ins w:id="555" w:author="Sarah Robinson" w:date="2019-10-16T14:38:00Z">
        <w:r w:rsidR="007E181E">
          <w:t>;</w:t>
        </w:r>
      </w:ins>
    </w:p>
    <w:p w14:paraId="1196D239" w14:textId="4C5AC098" w:rsidR="006771C3" w:rsidRDefault="006771C3">
      <w:pPr>
        <w:spacing w:after="200" w:line="276" w:lineRule="auto"/>
        <w:rPr>
          <w:ins w:id="556" w:author="Sarah Robinson" w:date="2019-10-16T15:10:00Z"/>
          <w:color w:val="000000" w:themeColor="text1"/>
          <w:sz w:val="22"/>
          <w:highlight w:val="yellow"/>
        </w:rPr>
      </w:pPr>
      <w:ins w:id="557" w:author="Sarah Robinson" w:date="2019-10-16T15:10:00Z">
        <w:r>
          <w:rPr>
            <w:highlight w:val="yellow"/>
          </w:rPr>
          <w:br w:type="page"/>
        </w:r>
      </w:ins>
    </w:p>
    <w:p w14:paraId="6D80293D" w14:textId="1863CBE1" w:rsidR="002E18C5" w:rsidRPr="00DD1AE2" w:rsidRDefault="00D9612F">
      <w:pPr>
        <w:pStyle w:val="Heading2"/>
        <w:rPr>
          <w:ins w:id="558" w:author="Sarah Robinson" w:date="2019-10-16T11:19:00Z"/>
        </w:rPr>
        <w:pPrChange w:id="559" w:author="Sarah Robinson" w:date="2019-10-16T12:27:00Z">
          <w:pPr>
            <w:pStyle w:val="BodyText"/>
            <w:numPr>
              <w:numId w:val="83"/>
            </w:numPr>
            <w:ind w:left="720" w:hanging="360"/>
          </w:pPr>
        </w:pPrChange>
      </w:pPr>
      <w:bookmarkStart w:id="560" w:name="_Toc22133070"/>
      <w:ins w:id="561" w:author="Sarah Robinson" w:date="2019-10-16T11:19:00Z">
        <w:r>
          <w:lastRenderedPageBreak/>
          <w:t>OUT</w:t>
        </w:r>
        <w:r w:rsidR="002E18C5">
          <w:t>PUTS</w:t>
        </w:r>
        <w:bookmarkEnd w:id="560"/>
      </w:ins>
    </w:p>
    <w:p w14:paraId="4CDA168A" w14:textId="4AFE8F15" w:rsidR="000D27F2" w:rsidRPr="00D25C4F" w:rsidRDefault="009A5F19">
      <w:pPr>
        <w:pStyle w:val="Bullet1"/>
        <w:numPr>
          <w:ilvl w:val="0"/>
          <w:numId w:val="0"/>
        </w:numPr>
        <w:rPr>
          <w:moveTo w:id="562" w:author="Sarah Robinson" w:date="2019-10-16T11:01:00Z"/>
          <w:highlight w:val="cyan"/>
          <w:rPrChange w:id="563" w:author="Sarah Robinson" w:date="2019-10-16T13:42:00Z">
            <w:rPr>
              <w:moveTo w:id="564" w:author="Sarah Robinson" w:date="2019-10-16T11:01:00Z"/>
            </w:rPr>
          </w:rPrChange>
        </w:rPr>
        <w:pPrChange w:id="565" w:author="Sarah Robinson" w:date="2019-10-16T11:02:00Z">
          <w:pPr>
            <w:pStyle w:val="BodyText"/>
          </w:pPr>
        </w:pPrChange>
      </w:pPr>
      <w:ins w:id="566" w:author="Sarah Robinson" w:date="2019-10-16T10:59:00Z">
        <w:r w:rsidRPr="009F4515">
          <w:rPr>
            <w:highlight w:val="yellow"/>
            <w:rPrChange w:id="567" w:author="Sarah Robinson" w:date="2019-10-16T11:02:00Z">
              <w:rPr/>
            </w:rPrChange>
          </w:rPr>
          <w:t xml:space="preserve">The PAWSA process </w:t>
        </w:r>
      </w:ins>
      <w:ins w:id="568" w:author="Sarah Robinson" w:date="2019-10-16T11:00:00Z">
        <w:r w:rsidR="00966E47" w:rsidRPr="009F4515">
          <w:rPr>
            <w:highlight w:val="yellow"/>
            <w:rPrChange w:id="569" w:author="Sarah Robinson" w:date="2019-10-16T11:02:00Z">
              <w:rPr/>
            </w:rPrChange>
          </w:rPr>
          <w:t>converts</w:t>
        </w:r>
        <w:r w:rsidRPr="009F4515">
          <w:rPr>
            <w:highlight w:val="yellow"/>
            <w:rPrChange w:id="570" w:author="Sarah Robinson" w:date="2019-10-16T11:02:00Z">
              <w:rPr/>
            </w:rPrChange>
          </w:rPr>
          <w:t xml:space="preserve"> </w:t>
        </w:r>
      </w:ins>
      <w:ins w:id="571" w:author="Sarah Robinson" w:date="2019-10-16T11:20:00Z">
        <w:r w:rsidR="003A45FA">
          <w:rPr>
            <w:highlight w:val="yellow"/>
          </w:rPr>
          <w:t>q</w:t>
        </w:r>
      </w:ins>
      <w:ins w:id="572" w:author="Sarah Robinson" w:date="2019-10-16T11:00:00Z">
        <w:r w:rsidRPr="009F4515">
          <w:rPr>
            <w:highlight w:val="yellow"/>
            <w:rPrChange w:id="573" w:author="Sarah Robinson" w:date="2019-10-16T11:02:00Z">
              <w:rPr/>
            </w:rPrChange>
          </w:rPr>
          <w:t xml:space="preserve">ualitative </w:t>
        </w:r>
      </w:ins>
      <w:ins w:id="574" w:author="Sarah Robinson" w:date="2019-10-16T11:20:00Z">
        <w:r w:rsidR="003A45FA">
          <w:rPr>
            <w:highlight w:val="yellow"/>
          </w:rPr>
          <w:t xml:space="preserve">discussion </w:t>
        </w:r>
      </w:ins>
      <w:ins w:id="575" w:author="Sarah Robinson" w:date="2019-10-16T11:00:00Z">
        <w:r w:rsidRPr="009F4515">
          <w:rPr>
            <w:highlight w:val="yellow"/>
            <w:rPrChange w:id="576" w:author="Sarah Robinson" w:date="2019-10-16T11:02:00Z">
              <w:rPr/>
            </w:rPrChange>
          </w:rPr>
          <w:t xml:space="preserve">into </w:t>
        </w:r>
        <w:r w:rsidR="00F442A4" w:rsidRPr="00D25C4F">
          <w:rPr>
            <w:highlight w:val="cyan"/>
            <w:rPrChange w:id="577" w:author="Sarah Robinson" w:date="2019-10-16T13:42:00Z">
              <w:rPr/>
            </w:rPrChange>
          </w:rPr>
          <w:t xml:space="preserve">quantitative </w:t>
        </w:r>
      </w:ins>
      <w:ins w:id="578" w:author="Sarah Robinson" w:date="2019-10-16T11:20:00Z">
        <w:r w:rsidR="003A45FA" w:rsidRPr="00D25C4F">
          <w:rPr>
            <w:highlight w:val="cyan"/>
            <w:rPrChange w:id="579" w:author="Sarah Robinson" w:date="2019-10-16T13:42:00Z">
              <w:rPr/>
            </w:rPrChange>
          </w:rPr>
          <w:t>rating</w:t>
        </w:r>
      </w:ins>
      <w:ins w:id="580" w:author="Sarah Robinson" w:date="2019-10-16T11:21:00Z">
        <w:r w:rsidR="003A45FA" w:rsidRPr="00D25C4F">
          <w:rPr>
            <w:highlight w:val="cyan"/>
            <w:rPrChange w:id="581" w:author="Sarah Robinson" w:date="2019-10-16T13:42:00Z">
              <w:rPr/>
            </w:rPrChange>
          </w:rPr>
          <w:t>s</w:t>
        </w:r>
      </w:ins>
      <w:ins w:id="582" w:author="Sarah Robinson" w:date="2019-10-16T11:01:00Z">
        <w:r w:rsidR="00F442A4" w:rsidRPr="00D25C4F">
          <w:rPr>
            <w:highlight w:val="cyan"/>
            <w:rPrChange w:id="583" w:author="Sarah Robinson" w:date="2019-10-16T13:42:00Z">
              <w:rPr/>
            </w:rPrChange>
          </w:rPr>
          <w:t xml:space="preserve"> </w:t>
        </w:r>
      </w:ins>
      <w:moveToRangeStart w:id="584" w:author="Sarah Robinson" w:date="2019-10-16T11:01:00Z" w:name="move22116110"/>
      <w:moveTo w:id="585" w:author="Sarah Robinson" w:date="2019-10-16T11:01:00Z">
        <w:del w:id="586" w:author="Sarah Robinson" w:date="2019-10-16T11:02:00Z">
          <w:r w:rsidR="000D27F2" w:rsidRPr="00D25C4F" w:rsidDel="009F4515">
            <w:rPr>
              <w:highlight w:val="cyan"/>
              <w:rPrChange w:id="587" w:author="Sarah Robinson" w:date="2019-10-16T13:42:00Z">
                <w:rPr/>
              </w:rPrChange>
            </w:rPr>
            <w:delText xml:space="preserve">The </w:delText>
          </w:r>
        </w:del>
        <w:del w:id="588" w:author="Sarah Robinson" w:date="2019-10-16T11:20:00Z">
          <w:r w:rsidR="000D27F2" w:rsidRPr="00D25C4F" w:rsidDel="003A45FA">
            <w:rPr>
              <w:highlight w:val="cyan"/>
              <w:rPrChange w:id="589" w:author="Sarah Robinson" w:date="2019-10-16T13:42:00Z">
                <w:rPr/>
              </w:rPrChange>
            </w:rPr>
            <w:delText xml:space="preserve">output </w:delText>
          </w:r>
        </w:del>
        <w:del w:id="590" w:author="Sarah Robinson" w:date="2019-10-16T11:02:00Z">
          <w:r w:rsidR="000D27F2" w:rsidRPr="00D25C4F" w:rsidDel="009F4515">
            <w:rPr>
              <w:highlight w:val="cyan"/>
              <w:rPrChange w:id="591" w:author="Sarah Robinson" w:date="2019-10-16T13:42:00Z">
                <w:rPr/>
              </w:rPrChange>
            </w:rPr>
            <w:delText>from PAWSA</w:delText>
          </w:r>
        </w:del>
      </w:moveTo>
      <w:ins w:id="592" w:author="Sarah Robinson" w:date="2019-10-16T11:02:00Z">
        <w:r w:rsidR="009F4515" w:rsidRPr="00D25C4F">
          <w:rPr>
            <w:highlight w:val="cyan"/>
            <w:rPrChange w:id="593" w:author="Sarah Robinson" w:date="2019-10-16T13:42:00Z">
              <w:rPr/>
            </w:rPrChange>
          </w:rPr>
          <w:t>that</w:t>
        </w:r>
      </w:ins>
      <w:moveTo w:id="594" w:author="Sarah Robinson" w:date="2019-10-16T11:01:00Z">
        <w:r w:rsidR="000D27F2" w:rsidRPr="00D25C4F">
          <w:rPr>
            <w:highlight w:val="cyan"/>
            <w:rPrChange w:id="595" w:author="Sarah Robinson" w:date="2019-10-16T13:42:00Z">
              <w:rPr/>
            </w:rPrChange>
          </w:rPr>
          <w:t xml:space="preserve"> indicate</w:t>
        </w:r>
        <w:del w:id="596" w:author="Sarah Robinson" w:date="2019-10-16T11:21:00Z">
          <w:r w:rsidR="000D27F2" w:rsidRPr="00D25C4F" w:rsidDel="003A45FA">
            <w:rPr>
              <w:highlight w:val="cyan"/>
              <w:rPrChange w:id="597" w:author="Sarah Robinson" w:date="2019-10-16T13:42:00Z">
                <w:rPr/>
              </w:rPrChange>
            </w:rPr>
            <w:delText>s</w:delText>
          </w:r>
        </w:del>
        <w:r w:rsidR="000D27F2" w:rsidRPr="00D25C4F">
          <w:rPr>
            <w:highlight w:val="cyan"/>
            <w:rPrChange w:id="598" w:author="Sarah Robinson" w:date="2019-10-16T13:42:00Z">
              <w:rPr/>
            </w:rPrChange>
          </w:rPr>
          <w:t xml:space="preserve"> whether the </w:t>
        </w:r>
        <w:r w:rsidR="000D27F2" w:rsidRPr="00D25C4F">
          <w:rPr>
            <w:b/>
            <w:highlight w:val="cyan"/>
            <w:rPrChange w:id="599" w:author="Sarah Robinson" w:date="2019-10-16T13:42:00Z">
              <w:rPr>
                <w:b/>
              </w:rPr>
            </w:rPrChange>
          </w:rPr>
          <w:t>existing</w:t>
        </w:r>
      </w:moveTo>
      <w:ins w:id="600" w:author="Sarah Robinson" w:date="2019-10-16T14:35:00Z">
        <w:r w:rsidR="007A0ECE">
          <w:rPr>
            <w:highlight w:val="cyan"/>
          </w:rPr>
          <w:t xml:space="preserve"> </w:t>
        </w:r>
      </w:ins>
      <w:moveTo w:id="601" w:author="Sarah Robinson" w:date="2019-10-16T11:01:00Z">
        <w:del w:id="602" w:author="Sarah Robinson" w:date="2019-10-16T14:35:00Z">
          <w:r w:rsidR="000D27F2" w:rsidRPr="00D25C4F" w:rsidDel="007A0ECE">
            <w:rPr>
              <w:highlight w:val="cyan"/>
              <w:rPrChange w:id="603" w:author="Sarah Robinson" w:date="2019-10-16T13:42:00Z">
                <w:rPr/>
              </w:rPrChange>
            </w:rPr>
            <w:delText xml:space="preserve"> </w:delText>
          </w:r>
        </w:del>
        <w:r w:rsidR="000D27F2" w:rsidRPr="00D25C4F">
          <w:rPr>
            <w:highlight w:val="cyan"/>
            <w:rPrChange w:id="604" w:author="Sarah Robinson" w:date="2019-10-16T13:42:00Z">
              <w:rPr/>
            </w:rPrChange>
          </w:rPr>
          <w:t>risk in a waterway is:</w:t>
        </w:r>
      </w:moveTo>
    </w:p>
    <w:p w14:paraId="659F99FA" w14:textId="77777777" w:rsidR="000D27F2" w:rsidRPr="00D25C4F" w:rsidRDefault="000D27F2" w:rsidP="000D27F2">
      <w:pPr>
        <w:pStyle w:val="Bullet1"/>
        <w:rPr>
          <w:moveTo w:id="605" w:author="Sarah Robinson" w:date="2019-10-16T11:01:00Z"/>
          <w:highlight w:val="cyan"/>
          <w:rPrChange w:id="606" w:author="Sarah Robinson" w:date="2019-10-16T13:42:00Z">
            <w:rPr>
              <w:moveTo w:id="607" w:author="Sarah Robinson" w:date="2019-10-16T11:01:00Z"/>
            </w:rPr>
          </w:rPrChange>
        </w:rPr>
      </w:pPr>
      <w:moveTo w:id="608" w:author="Sarah Robinson" w:date="2019-10-16T11:01:00Z">
        <w:r w:rsidRPr="00D25C4F">
          <w:rPr>
            <w:b/>
            <w:highlight w:val="cyan"/>
            <w:rPrChange w:id="609" w:author="Sarah Robinson" w:date="2019-10-16T13:42:00Z">
              <w:rPr>
                <w:b/>
              </w:rPr>
            </w:rPrChange>
          </w:rPr>
          <w:t>Acceptable</w:t>
        </w:r>
        <w:r w:rsidRPr="00D25C4F">
          <w:rPr>
            <w:highlight w:val="cyan"/>
            <w:rPrChange w:id="610" w:author="Sarah Robinson" w:date="2019-10-16T13:42:00Z">
              <w:rPr/>
            </w:rPrChange>
          </w:rPr>
          <w:t xml:space="preserve"> and that no further work is needed unless changes occur in significant criteria, such as the traffic pattern or types of vessels using that waterway;</w:t>
        </w:r>
      </w:moveTo>
    </w:p>
    <w:p w14:paraId="36E2F09A" w14:textId="77777777" w:rsidR="000D27F2" w:rsidRPr="00D25C4F" w:rsidRDefault="000D27F2" w:rsidP="000D27F2">
      <w:pPr>
        <w:pStyle w:val="Bullet1"/>
        <w:rPr>
          <w:moveTo w:id="611" w:author="Sarah Robinson" w:date="2019-10-16T11:01:00Z"/>
          <w:highlight w:val="cyan"/>
          <w:rPrChange w:id="612" w:author="Sarah Robinson" w:date="2019-10-16T13:42:00Z">
            <w:rPr>
              <w:moveTo w:id="613" w:author="Sarah Robinson" w:date="2019-10-16T11:01:00Z"/>
            </w:rPr>
          </w:rPrChange>
        </w:rPr>
      </w:pPr>
      <w:moveTo w:id="614" w:author="Sarah Robinson" w:date="2019-10-16T11:01:00Z">
        <w:r w:rsidRPr="00D25C4F">
          <w:rPr>
            <w:b/>
            <w:highlight w:val="cyan"/>
            <w:rPrChange w:id="615" w:author="Sarah Robinson" w:date="2019-10-16T13:42:00Z">
              <w:rPr>
                <w:b/>
              </w:rPr>
            </w:rPrChange>
          </w:rPr>
          <w:t>Not acceptable</w:t>
        </w:r>
        <w:r w:rsidRPr="00D25C4F">
          <w:rPr>
            <w:highlight w:val="cyan"/>
            <w:rPrChange w:id="616" w:author="Sarah Robinson" w:date="2019-10-16T13:42:00Z">
              <w:rPr/>
            </w:rPrChange>
          </w:rPr>
          <w:t xml:space="preserve"> but the risk control options necessary to make the risk level of the waterway acceptable have been identified adequately;</w:t>
        </w:r>
      </w:moveTo>
    </w:p>
    <w:p w14:paraId="3B35032F" w14:textId="77777777" w:rsidR="000D27F2" w:rsidRPr="00D25C4F" w:rsidRDefault="000D27F2" w:rsidP="000D27F2">
      <w:pPr>
        <w:pStyle w:val="Bullet1"/>
        <w:rPr>
          <w:moveTo w:id="617" w:author="Sarah Robinson" w:date="2019-10-16T11:01:00Z"/>
          <w:highlight w:val="cyan"/>
          <w:rPrChange w:id="618" w:author="Sarah Robinson" w:date="2019-10-16T13:42:00Z">
            <w:rPr>
              <w:moveTo w:id="619" w:author="Sarah Robinson" w:date="2019-10-16T11:01:00Z"/>
            </w:rPr>
          </w:rPrChange>
        </w:rPr>
      </w:pPr>
      <w:moveTo w:id="620" w:author="Sarah Robinson" w:date="2019-10-16T11:01:00Z">
        <w:r w:rsidRPr="00D25C4F">
          <w:rPr>
            <w:b/>
            <w:highlight w:val="cyan"/>
            <w:rPrChange w:id="621" w:author="Sarah Robinson" w:date="2019-10-16T13:42:00Z">
              <w:rPr>
                <w:b/>
              </w:rPr>
            </w:rPrChange>
          </w:rPr>
          <w:t>Not acceptable</w:t>
        </w:r>
        <w:r w:rsidRPr="00D25C4F">
          <w:rPr>
            <w:highlight w:val="cyan"/>
            <w:rPrChange w:id="622" w:author="Sarah Robinson" w:date="2019-10-16T13:42:00Z">
              <w:rPr/>
            </w:rPrChange>
          </w:rPr>
          <w:t xml:space="preserve"> and more detailed study is necessary to enable the risk control options that will make the risk level of the waterway acceptable to be identified adequately.</w:t>
        </w:r>
      </w:moveTo>
    </w:p>
    <w:p w14:paraId="744D1EB8" w14:textId="2449E752" w:rsidR="00491138" w:rsidRDefault="00491138" w:rsidP="00491138">
      <w:pPr>
        <w:pStyle w:val="Heading1"/>
        <w:rPr>
          <w:ins w:id="623" w:author="Sarah Robinson" w:date="2019-10-15T15:29:00Z"/>
          <w:caps w:val="0"/>
        </w:rPr>
      </w:pPr>
      <w:bookmarkStart w:id="624" w:name="_Toc22133071"/>
      <w:moveToRangeEnd w:id="584"/>
      <w:ins w:id="625" w:author="Sarah Robinson" w:date="2019-10-15T15:29:00Z">
        <w:r>
          <w:rPr>
            <w:caps w:val="0"/>
          </w:rPr>
          <w:t>USE</w:t>
        </w:r>
        <w:bookmarkEnd w:id="624"/>
      </w:ins>
    </w:p>
    <w:p w14:paraId="4DA080C3" w14:textId="77777777" w:rsidR="00491138" w:rsidRPr="00A37313" w:rsidRDefault="00491138" w:rsidP="00491138">
      <w:pPr>
        <w:pStyle w:val="Heading1separatationline"/>
        <w:rPr>
          <w:ins w:id="626" w:author="Sarah Robinson" w:date="2019-10-15T15:29:00Z"/>
        </w:rPr>
      </w:pPr>
    </w:p>
    <w:p w14:paraId="026C772C" w14:textId="789D5A56" w:rsidR="00491138" w:rsidRDefault="00746861">
      <w:pPr>
        <w:pStyle w:val="Bullet1"/>
        <w:numPr>
          <w:ilvl w:val="0"/>
          <w:numId w:val="0"/>
        </w:numPr>
        <w:rPr>
          <w:ins w:id="627" w:author="Sarah Robinson" w:date="2019-10-16T13:52:00Z"/>
        </w:rPr>
      </w:pPr>
      <w:ins w:id="628" w:author="Sarah Robinson" w:date="2019-10-15T16:07:00Z">
        <w:r>
          <w:t xml:space="preserve"> </w:t>
        </w:r>
      </w:ins>
      <w:ins w:id="629" w:author="Sarah Robinson" w:date="2019-10-16T10:54:00Z">
        <w:r w:rsidR="00081C90" w:rsidRPr="00926F01">
          <w:rPr>
            <w:highlight w:val="yellow"/>
            <w:rPrChange w:id="630" w:author="Sarah Robinson" w:date="2019-10-16T13:54:00Z">
              <w:rPr/>
            </w:rPrChange>
          </w:rPr>
          <w:t>PAWSA is primarily useful in the risk a</w:t>
        </w:r>
      </w:ins>
      <w:ins w:id="631" w:author="Sarah Robinson" w:date="2019-10-16T10:55:00Z">
        <w:r w:rsidR="00081C90" w:rsidRPr="00926F01">
          <w:rPr>
            <w:highlight w:val="yellow"/>
            <w:rPrChange w:id="632" w:author="Sarah Robinson" w:date="2019-10-16T13:54:00Z">
              <w:rPr/>
            </w:rPrChange>
          </w:rPr>
          <w:t>nalysis stage of the intermittent and strategic</w:t>
        </w:r>
        <w:r w:rsidR="00CE30CE" w:rsidRPr="00926F01">
          <w:rPr>
            <w:highlight w:val="yellow"/>
            <w:rPrChange w:id="633" w:author="Sarah Robinson" w:date="2019-10-16T13:54:00Z">
              <w:rPr/>
            </w:rPrChange>
          </w:rPr>
          <w:t xml:space="preserve"> risk management </w:t>
        </w:r>
        <w:commentRangeStart w:id="634"/>
        <w:r w:rsidR="00CE30CE" w:rsidRPr="00926F01">
          <w:rPr>
            <w:highlight w:val="yellow"/>
            <w:rPrChange w:id="635" w:author="Sarah Robinson" w:date="2019-10-16T13:54:00Z">
              <w:rPr/>
            </w:rPrChange>
          </w:rPr>
          <w:t>processes</w:t>
        </w:r>
      </w:ins>
      <w:commentRangeEnd w:id="634"/>
      <w:ins w:id="636" w:author="Sarah Robinson" w:date="2019-10-16T12:36:00Z">
        <w:r w:rsidR="00DF395A" w:rsidRPr="00926F01">
          <w:rPr>
            <w:rStyle w:val="CommentReference"/>
            <w:color w:val="auto"/>
            <w:highlight w:val="yellow"/>
            <w:rPrChange w:id="637" w:author="Sarah Robinson" w:date="2019-10-16T13:54:00Z">
              <w:rPr>
                <w:rStyle w:val="CommentReference"/>
                <w:color w:val="auto"/>
              </w:rPr>
            </w:rPrChange>
          </w:rPr>
          <w:commentReference w:id="634"/>
        </w:r>
      </w:ins>
    </w:p>
    <w:p w14:paraId="479F87BC" w14:textId="77777777" w:rsidR="004549FD" w:rsidRPr="00670921" w:rsidRDefault="004549FD">
      <w:pPr>
        <w:pStyle w:val="Bullet1"/>
        <w:numPr>
          <w:ilvl w:val="0"/>
          <w:numId w:val="0"/>
        </w:numPr>
        <w:pPrChange w:id="638" w:author="Sarah Robinson" w:date="2019-10-15T15:29:00Z">
          <w:pPr>
            <w:pStyle w:val="Bullet1"/>
          </w:pPr>
        </w:pPrChange>
      </w:pPr>
    </w:p>
    <w:p w14:paraId="3964F5BE" w14:textId="6E20F713" w:rsidR="004B39E5" w:rsidRDefault="00F55AB0" w:rsidP="00FE3ACB">
      <w:pPr>
        <w:pStyle w:val="Heading1"/>
        <w:rPr>
          <w:ins w:id="639" w:author="Sarah Robinson" w:date="2019-10-15T15:28:00Z"/>
          <w:caps w:val="0"/>
        </w:rPr>
      </w:pPr>
      <w:bookmarkStart w:id="640" w:name="_Toc22133072"/>
      <w:ins w:id="641" w:author="Sarah Robinson" w:date="2019-10-16T13:50:00Z">
        <w:r>
          <w:rPr>
            <w:caps w:val="0"/>
          </w:rPr>
          <w:t xml:space="preserve">STRENGTHS AND </w:t>
        </w:r>
        <w:commentRangeStart w:id="642"/>
        <w:r>
          <w:rPr>
            <w:caps w:val="0"/>
          </w:rPr>
          <w:t>LIMITATIONS</w:t>
        </w:r>
      </w:ins>
      <w:commentRangeEnd w:id="642"/>
      <w:ins w:id="643" w:author="Sarah Robinson" w:date="2019-10-16T13:51:00Z">
        <w:r w:rsidR="001F56F3">
          <w:rPr>
            <w:rStyle w:val="CommentReference"/>
            <w:rFonts w:asciiTheme="minorHAnsi" w:eastAsiaTheme="minorHAnsi" w:hAnsiTheme="minorHAnsi" w:cstheme="minorBidi"/>
            <w:b w:val="0"/>
            <w:bCs w:val="0"/>
            <w:caps w:val="0"/>
            <w:color w:val="auto"/>
          </w:rPr>
          <w:commentReference w:id="642"/>
        </w:r>
      </w:ins>
      <w:bookmarkEnd w:id="640"/>
      <w:del w:id="644" w:author="Sarah Robinson" w:date="2019-10-16T13:50:00Z">
        <w:r w:rsidR="00CF0A8F" w:rsidRPr="00670921" w:rsidDel="00F55AB0">
          <w:rPr>
            <w:caps w:val="0"/>
          </w:rPr>
          <w:delText>FACTORS AFFECTING THE DELIVERY OF PAWSA MK II</w:delText>
        </w:r>
      </w:del>
    </w:p>
    <w:p w14:paraId="603E9AD5" w14:textId="77777777" w:rsidR="00491138" w:rsidRPr="003E148A" w:rsidRDefault="00491138">
      <w:pPr>
        <w:pStyle w:val="Heading1separatationline"/>
        <w:pPrChange w:id="645" w:author="Sarah Robinson" w:date="2019-10-15T15:28:00Z">
          <w:pPr>
            <w:pStyle w:val="Heading1"/>
          </w:pPr>
        </w:pPrChange>
      </w:pPr>
    </w:p>
    <w:p w14:paraId="33E89AE4" w14:textId="77777777" w:rsidR="00E628EE" w:rsidRPr="00670921" w:rsidRDefault="00E628EE" w:rsidP="009B2D7D">
      <w:pPr>
        <w:pStyle w:val="Heading1separatationline"/>
        <w:jc w:val="both"/>
      </w:pPr>
    </w:p>
    <w:p w14:paraId="2D8AFA57" w14:textId="77777777" w:rsidR="004549FD" w:rsidRPr="00926F01" w:rsidRDefault="004549FD" w:rsidP="004549FD">
      <w:pPr>
        <w:pStyle w:val="BodyText"/>
        <w:rPr>
          <w:ins w:id="646" w:author="Sarah Robinson" w:date="2019-10-16T13:52:00Z"/>
          <w:highlight w:val="yellow"/>
          <w:rPrChange w:id="647" w:author="Sarah Robinson" w:date="2019-10-16T13:54:00Z">
            <w:rPr>
              <w:ins w:id="648" w:author="Sarah Robinson" w:date="2019-10-16T13:52:00Z"/>
            </w:rPr>
          </w:rPrChange>
        </w:rPr>
      </w:pPr>
      <w:bookmarkStart w:id="649" w:name="_Toc370973612"/>
      <w:ins w:id="650" w:author="Sarah Robinson" w:date="2019-10-16T13:52:00Z">
        <w:r w:rsidRPr="00926F01">
          <w:rPr>
            <w:highlight w:val="yellow"/>
            <w:rPrChange w:id="651" w:author="Sarah Robinson" w:date="2019-10-16T13:54:00Z">
              <w:rPr/>
            </w:rPrChange>
          </w:rPr>
          <w:t>Some strengths of PAWSA include:</w:t>
        </w:r>
      </w:ins>
    </w:p>
    <w:p w14:paraId="3156206A" w14:textId="101F011E" w:rsidR="00CD03B6" w:rsidRPr="00926F01" w:rsidRDefault="004549FD">
      <w:pPr>
        <w:pStyle w:val="BodyText"/>
        <w:numPr>
          <w:ilvl w:val="0"/>
          <w:numId w:val="85"/>
        </w:numPr>
        <w:rPr>
          <w:ins w:id="652" w:author="Sarah Robinson" w:date="2019-10-16T13:53:00Z"/>
          <w:highlight w:val="yellow"/>
          <w:rPrChange w:id="653" w:author="Sarah Robinson" w:date="2019-10-16T13:54:00Z">
            <w:rPr>
              <w:ins w:id="654" w:author="Sarah Robinson" w:date="2019-10-16T13:53:00Z"/>
            </w:rPr>
          </w:rPrChange>
        </w:rPr>
        <w:pPrChange w:id="655" w:author="Sarah Robinson" w:date="2019-10-16T13:55:00Z">
          <w:pPr>
            <w:pStyle w:val="BodyText"/>
          </w:pPr>
        </w:pPrChange>
      </w:pPr>
      <w:ins w:id="656" w:author="Sarah Robinson" w:date="2019-10-16T13:52:00Z">
        <w:r w:rsidRPr="00926F01">
          <w:rPr>
            <w:highlight w:val="yellow"/>
            <w:rPrChange w:id="657" w:author="Sarah Robinson" w:date="2019-10-16T13:54:00Z">
              <w:rPr/>
            </w:rPrChange>
          </w:rPr>
          <w:t xml:space="preserve">The waterway risk model and the process are based on extensive consultation within the maritime cluster, </w:t>
        </w:r>
        <w:r w:rsidRPr="00DD1C47">
          <w:rPr>
            <w:strike/>
            <w:highlight w:val="yellow"/>
            <w:rPrChange w:id="658" w:author="Sarah Robinson" w:date="2019-10-16T13:54:00Z">
              <w:rPr/>
            </w:rPrChange>
          </w:rPr>
          <w:t>with involvement from academia</w:t>
        </w:r>
        <w:r w:rsidRPr="00926F01">
          <w:rPr>
            <w:highlight w:val="yellow"/>
            <w:rPrChange w:id="659" w:author="Sarah Robinson" w:date="2019-10-16T13:54:00Z">
              <w:rPr/>
            </w:rPrChange>
          </w:rPr>
          <w:t>. The process has been refined over many years of use</w:t>
        </w:r>
      </w:ins>
      <w:ins w:id="660" w:author="Sarah Robinson" w:date="2019-10-16T15:11:00Z">
        <w:r w:rsidR="00B470AE">
          <w:rPr>
            <w:highlight w:val="yellow"/>
          </w:rPr>
          <w:t>;</w:t>
        </w:r>
      </w:ins>
    </w:p>
    <w:p w14:paraId="511A7F46" w14:textId="51A39E60" w:rsidR="00CD03B6" w:rsidRPr="00926F01" w:rsidRDefault="004549FD">
      <w:pPr>
        <w:pStyle w:val="BodyText"/>
        <w:numPr>
          <w:ilvl w:val="0"/>
          <w:numId w:val="85"/>
        </w:numPr>
        <w:rPr>
          <w:ins w:id="661" w:author="Sarah Robinson" w:date="2019-10-16T13:53:00Z"/>
          <w:highlight w:val="yellow"/>
          <w:rPrChange w:id="662" w:author="Sarah Robinson" w:date="2019-10-16T13:54:00Z">
            <w:rPr>
              <w:ins w:id="663" w:author="Sarah Robinson" w:date="2019-10-16T13:53:00Z"/>
            </w:rPr>
          </w:rPrChange>
        </w:rPr>
        <w:pPrChange w:id="664" w:author="Sarah Robinson" w:date="2019-10-16T13:55:00Z">
          <w:pPr>
            <w:pStyle w:val="BodyText"/>
          </w:pPr>
        </w:pPrChange>
      </w:pPr>
      <w:ins w:id="665" w:author="Sarah Robinson" w:date="2019-10-16T13:52:00Z">
        <w:r w:rsidRPr="00926F01">
          <w:rPr>
            <w:highlight w:val="yellow"/>
            <w:rPrChange w:id="666" w:author="Sarah Robinson" w:date="2019-10-16T13:54:00Z">
              <w:rPr/>
            </w:rPrChange>
          </w:rPr>
          <w:t>The process is based on wide expertise from diverse waterway experts and stakeholder groups</w:t>
        </w:r>
      </w:ins>
      <w:ins w:id="667" w:author="Sarah Robinson" w:date="2019-10-16T14:09:00Z">
        <w:r w:rsidR="00B82B09">
          <w:rPr>
            <w:highlight w:val="yellow"/>
          </w:rPr>
          <w:t xml:space="preserve">.  </w:t>
        </w:r>
      </w:ins>
      <w:ins w:id="668" w:author="Sarah Robinson" w:date="2019-10-16T14:11:00Z">
        <w:r w:rsidR="00AC6D62">
          <w:rPr>
            <w:highlight w:val="yellow"/>
          </w:rPr>
          <w:t xml:space="preserve">This </w:t>
        </w:r>
      </w:ins>
      <w:ins w:id="669" w:author="Sarah Robinson" w:date="2019-10-16T13:52:00Z">
        <w:r w:rsidRPr="00926F01">
          <w:rPr>
            <w:highlight w:val="yellow"/>
            <w:rPrChange w:id="670" w:author="Sarah Robinson" w:date="2019-10-16T13:54:00Z">
              <w:rPr/>
            </w:rPrChange>
          </w:rPr>
          <w:t>lea</w:t>
        </w:r>
      </w:ins>
      <w:ins w:id="671" w:author="Sarah Robinson" w:date="2019-10-16T14:11:00Z">
        <w:r w:rsidR="0044173D">
          <w:rPr>
            <w:highlight w:val="yellow"/>
          </w:rPr>
          <w:t>ds</w:t>
        </w:r>
      </w:ins>
      <w:ins w:id="672" w:author="Sarah Robinson" w:date="2019-10-16T13:52:00Z">
        <w:r w:rsidRPr="00926F01">
          <w:rPr>
            <w:highlight w:val="yellow"/>
            <w:rPrChange w:id="673" w:author="Sarah Robinson" w:date="2019-10-16T13:54:00Z">
              <w:rPr/>
            </w:rPrChange>
          </w:rPr>
          <w:t xml:space="preserve"> to a relevant knowledge base, while facilitating acceptance of the results</w:t>
        </w:r>
      </w:ins>
      <w:ins w:id="674" w:author="Sarah Robinson" w:date="2019-10-16T15:11:00Z">
        <w:r w:rsidR="00B470AE">
          <w:rPr>
            <w:highlight w:val="yellow"/>
          </w:rPr>
          <w:t>;</w:t>
        </w:r>
      </w:ins>
    </w:p>
    <w:p w14:paraId="0561E8B4" w14:textId="68D930CC" w:rsidR="00CD03B6" w:rsidRPr="00926F01" w:rsidRDefault="004549FD">
      <w:pPr>
        <w:pStyle w:val="BodyText"/>
        <w:numPr>
          <w:ilvl w:val="0"/>
          <w:numId w:val="85"/>
        </w:numPr>
        <w:rPr>
          <w:ins w:id="675" w:author="Sarah Robinson" w:date="2019-10-16T13:53:00Z"/>
          <w:highlight w:val="yellow"/>
          <w:rPrChange w:id="676" w:author="Sarah Robinson" w:date="2019-10-16T13:54:00Z">
            <w:rPr>
              <w:ins w:id="677" w:author="Sarah Robinson" w:date="2019-10-16T13:53:00Z"/>
            </w:rPr>
          </w:rPrChange>
        </w:rPr>
        <w:pPrChange w:id="678" w:author="Sarah Robinson" w:date="2019-10-16T13:55:00Z">
          <w:pPr>
            <w:pStyle w:val="BodyText"/>
          </w:pPr>
        </w:pPrChange>
      </w:pPr>
      <w:ins w:id="679" w:author="Sarah Robinson" w:date="2019-10-16T13:52:00Z">
        <w:r w:rsidRPr="00926F01">
          <w:rPr>
            <w:highlight w:val="yellow"/>
            <w:rPrChange w:id="680" w:author="Sarah Robinson" w:date="2019-10-16T13:54:00Z">
              <w:rPr/>
            </w:rPrChange>
          </w:rPr>
          <w:t>The process includes mechanisms to weigh</w:t>
        </w:r>
      </w:ins>
      <w:ins w:id="681" w:author="Sarah Robinson" w:date="2019-10-16T13:55:00Z">
        <w:r w:rsidR="00926F01">
          <w:rPr>
            <w:highlight w:val="yellow"/>
          </w:rPr>
          <w:t>t</w:t>
        </w:r>
      </w:ins>
      <w:ins w:id="682" w:author="Sarah Robinson" w:date="2019-10-16T13:52:00Z">
        <w:r w:rsidRPr="00926F01">
          <w:rPr>
            <w:highlight w:val="yellow"/>
            <w:rPrChange w:id="683" w:author="Sarah Robinson" w:date="2019-10-16T13:54:00Z">
              <w:rPr/>
            </w:rPrChange>
          </w:rPr>
          <w:t xml:space="preserve"> the teams’ expertise </w:t>
        </w:r>
      </w:ins>
      <w:ins w:id="684" w:author="Sarah Robinson" w:date="2019-10-16T13:55:00Z">
        <w:r w:rsidR="00926F01">
          <w:rPr>
            <w:highlight w:val="yellow"/>
          </w:rPr>
          <w:t xml:space="preserve">on </w:t>
        </w:r>
      </w:ins>
      <w:ins w:id="685" w:author="Sarah Robinson" w:date="2019-10-16T13:52:00Z">
        <w:r w:rsidRPr="00926F01">
          <w:rPr>
            <w:highlight w:val="yellow"/>
            <w:rPrChange w:id="686" w:author="Sarah Robinson" w:date="2019-10-16T13:54:00Z">
              <w:rPr/>
            </w:rPrChange>
          </w:rPr>
          <w:t>specific issues, increasing the validity of the ratings</w:t>
        </w:r>
      </w:ins>
      <w:ins w:id="687" w:author="Sarah Robinson" w:date="2019-10-16T15:11:00Z">
        <w:r w:rsidR="00B470AE">
          <w:rPr>
            <w:highlight w:val="yellow"/>
          </w:rPr>
          <w:t>;</w:t>
        </w:r>
      </w:ins>
    </w:p>
    <w:p w14:paraId="6B553CBD" w14:textId="4C063C38" w:rsidR="00CD03B6" w:rsidRPr="00926F01" w:rsidRDefault="004549FD">
      <w:pPr>
        <w:pStyle w:val="BodyText"/>
        <w:numPr>
          <w:ilvl w:val="0"/>
          <w:numId w:val="85"/>
        </w:numPr>
        <w:rPr>
          <w:ins w:id="688" w:author="Sarah Robinson" w:date="2019-10-16T13:53:00Z"/>
          <w:highlight w:val="yellow"/>
          <w:rPrChange w:id="689" w:author="Sarah Robinson" w:date="2019-10-16T13:54:00Z">
            <w:rPr>
              <w:ins w:id="690" w:author="Sarah Robinson" w:date="2019-10-16T13:53:00Z"/>
            </w:rPr>
          </w:rPrChange>
        </w:rPr>
        <w:pPrChange w:id="691" w:author="Sarah Robinson" w:date="2019-10-16T13:55:00Z">
          <w:pPr>
            <w:pStyle w:val="BodyText"/>
          </w:pPr>
        </w:pPrChange>
      </w:pPr>
      <w:ins w:id="692" w:author="Sarah Robinson" w:date="2019-10-16T13:52:00Z">
        <w:r w:rsidRPr="00926F01">
          <w:rPr>
            <w:highlight w:val="yellow"/>
            <w:rPrChange w:id="693" w:author="Sarah Robinson" w:date="2019-10-16T13:54:00Z">
              <w:rPr/>
            </w:rPrChange>
          </w:rPr>
          <w:t>Focus is not only on the ratings per se, but also on the justification provided in support of these</w:t>
        </w:r>
      </w:ins>
      <w:ins w:id="694" w:author="Sarah Robinson" w:date="2019-10-16T15:11:00Z">
        <w:r w:rsidR="00B470AE">
          <w:rPr>
            <w:highlight w:val="yellow"/>
          </w:rPr>
          <w:t>;</w:t>
        </w:r>
      </w:ins>
    </w:p>
    <w:p w14:paraId="44B8DAE4" w14:textId="75C65130" w:rsidR="00CD03B6" w:rsidRDefault="004549FD" w:rsidP="00926F01">
      <w:pPr>
        <w:pStyle w:val="BodyText"/>
        <w:numPr>
          <w:ilvl w:val="0"/>
          <w:numId w:val="85"/>
        </w:numPr>
        <w:rPr>
          <w:highlight w:val="yellow"/>
        </w:rPr>
      </w:pPr>
      <w:ins w:id="695" w:author="Sarah Robinson" w:date="2019-10-16T13:52:00Z">
        <w:r w:rsidRPr="00926F01">
          <w:rPr>
            <w:highlight w:val="yellow"/>
            <w:rPrChange w:id="696" w:author="Sarah Robinson" w:date="2019-10-16T13:54:00Z">
              <w:rPr/>
            </w:rPrChange>
          </w:rPr>
          <w:t xml:space="preserve">PAWSA considers </w:t>
        </w:r>
      </w:ins>
      <w:r w:rsidR="00DD1C47" w:rsidRPr="00DD1C47">
        <w:rPr>
          <w:highlight w:val="yellow"/>
          <w:u w:val="single"/>
        </w:rPr>
        <w:t>risk management measures</w:t>
      </w:r>
      <w:r w:rsidR="00DD1C47">
        <w:rPr>
          <w:highlight w:val="yellow"/>
        </w:rPr>
        <w:t xml:space="preserve"> for </w:t>
      </w:r>
      <w:ins w:id="697" w:author="Sarah Robinson" w:date="2019-10-16T13:52:00Z">
        <w:r w:rsidRPr="00DD1C47">
          <w:rPr>
            <w:strike/>
            <w:highlight w:val="yellow"/>
            <w:rPrChange w:id="698" w:author="Sarah Robinson" w:date="2019-10-16T13:54:00Z">
              <w:rPr/>
            </w:rPrChange>
          </w:rPr>
          <w:t>factors concerned with</w:t>
        </w:r>
        <w:r w:rsidRPr="00926F01">
          <w:rPr>
            <w:highlight w:val="yellow"/>
            <w:rPrChange w:id="699" w:author="Sarah Robinson" w:date="2019-10-16T13:54:00Z">
              <w:rPr/>
            </w:rPrChange>
          </w:rPr>
          <w:t xml:space="preserve"> accident prevention, preparedness and response</w:t>
        </w:r>
      </w:ins>
      <w:ins w:id="700" w:author="Sarah Robinson" w:date="2019-10-16T15:12:00Z">
        <w:r w:rsidR="0000313C">
          <w:rPr>
            <w:highlight w:val="yellow"/>
          </w:rPr>
          <w:t>.</w:t>
        </w:r>
      </w:ins>
    </w:p>
    <w:p w14:paraId="54258F5B" w14:textId="41D8E571" w:rsidR="00760B0D" w:rsidRPr="00760B0D" w:rsidRDefault="00760B0D" w:rsidP="00926F01">
      <w:pPr>
        <w:pStyle w:val="BodyText"/>
        <w:numPr>
          <w:ilvl w:val="0"/>
          <w:numId w:val="85"/>
        </w:numPr>
        <w:rPr>
          <w:ins w:id="701" w:author="Sarah Robinson" w:date="2019-10-16T14:14:00Z"/>
          <w:highlight w:val="yellow"/>
          <w:u w:val="single"/>
        </w:rPr>
      </w:pPr>
      <w:r w:rsidRPr="00760B0D">
        <w:rPr>
          <w:highlight w:val="yellow"/>
          <w:u w:val="single"/>
        </w:rPr>
        <w:t xml:space="preserve">Stakeholder buy in </w:t>
      </w:r>
      <w:r>
        <w:rPr>
          <w:highlight w:val="yellow"/>
          <w:u w:val="single"/>
        </w:rPr>
        <w:t xml:space="preserve">/ commitment to results and control measures </w:t>
      </w:r>
      <w:r w:rsidRPr="00760B0D">
        <w:rPr>
          <w:highlight w:val="yellow"/>
          <w:u w:val="single"/>
        </w:rPr>
        <w:t>(from 1018)</w:t>
      </w:r>
    </w:p>
    <w:p w14:paraId="6D1CB498" w14:textId="77777777" w:rsidR="000A4DEF" w:rsidRPr="00926F01" w:rsidRDefault="000A4DEF" w:rsidP="00236C31">
      <w:pPr>
        <w:pStyle w:val="BodyText"/>
        <w:rPr>
          <w:ins w:id="702" w:author="Sarah Robinson" w:date="2019-10-16T13:53:00Z"/>
          <w:highlight w:val="yellow"/>
          <w:rPrChange w:id="703" w:author="Sarah Robinson" w:date="2019-10-16T13:54:00Z">
            <w:rPr>
              <w:ins w:id="704" w:author="Sarah Robinson" w:date="2019-10-16T13:53:00Z"/>
            </w:rPr>
          </w:rPrChange>
        </w:rPr>
      </w:pPr>
    </w:p>
    <w:p w14:paraId="29BBB121" w14:textId="77777777" w:rsidR="004549FD" w:rsidRPr="00926F01" w:rsidRDefault="004549FD">
      <w:pPr>
        <w:pStyle w:val="BodyText"/>
        <w:rPr>
          <w:ins w:id="705" w:author="Sarah Robinson" w:date="2019-10-16T13:52:00Z"/>
          <w:highlight w:val="yellow"/>
          <w:rPrChange w:id="706" w:author="Sarah Robinson" w:date="2019-10-16T13:54:00Z">
            <w:rPr>
              <w:ins w:id="707" w:author="Sarah Robinson" w:date="2019-10-16T13:52:00Z"/>
            </w:rPr>
          </w:rPrChange>
        </w:rPr>
      </w:pPr>
      <w:ins w:id="708" w:author="Sarah Robinson" w:date="2019-10-16T13:52:00Z">
        <w:r w:rsidRPr="00926F01">
          <w:rPr>
            <w:highlight w:val="yellow"/>
            <w:rPrChange w:id="709" w:author="Sarah Robinson" w:date="2019-10-16T13:54:00Z">
              <w:rPr/>
            </w:rPrChange>
          </w:rPr>
          <w:t>Some limitations of PAWSA include:</w:t>
        </w:r>
      </w:ins>
    </w:p>
    <w:p w14:paraId="6BCEBF88" w14:textId="44674317" w:rsidR="00CD03B6" w:rsidRPr="00926F01" w:rsidRDefault="004549FD">
      <w:pPr>
        <w:pStyle w:val="BodyText"/>
        <w:numPr>
          <w:ilvl w:val="0"/>
          <w:numId w:val="85"/>
        </w:numPr>
        <w:rPr>
          <w:ins w:id="710" w:author="Sarah Robinson" w:date="2019-10-16T13:53:00Z"/>
          <w:highlight w:val="yellow"/>
          <w:rPrChange w:id="711" w:author="Sarah Robinson" w:date="2019-10-16T13:54:00Z">
            <w:rPr>
              <w:ins w:id="712" w:author="Sarah Robinson" w:date="2019-10-16T13:53:00Z"/>
            </w:rPr>
          </w:rPrChange>
        </w:rPr>
        <w:pPrChange w:id="713" w:author="Sarah Robinson" w:date="2019-10-16T13:55:00Z">
          <w:pPr>
            <w:pStyle w:val="BodyText"/>
          </w:pPr>
        </w:pPrChange>
      </w:pPr>
      <w:ins w:id="714" w:author="Sarah Robinson" w:date="2019-10-16T13:52:00Z">
        <w:r w:rsidRPr="00926F01">
          <w:rPr>
            <w:highlight w:val="yellow"/>
            <w:rPrChange w:id="715" w:author="Sarah Robinson" w:date="2019-10-16T13:54:00Z">
              <w:rPr/>
            </w:rPrChange>
          </w:rPr>
          <w:t xml:space="preserve">The process is resource-intensive, both in terms of </w:t>
        </w:r>
        <w:r w:rsidRPr="00760B0D">
          <w:rPr>
            <w:strike/>
            <w:highlight w:val="yellow"/>
            <w:rPrChange w:id="716" w:author="Sarah Robinson" w:date="2019-10-16T13:54:00Z">
              <w:rPr/>
            </w:rPrChange>
          </w:rPr>
          <w:t>financial,</w:t>
        </w:r>
        <w:r w:rsidRPr="00926F01">
          <w:rPr>
            <w:highlight w:val="yellow"/>
            <w:rPrChange w:id="717" w:author="Sarah Robinson" w:date="2019-10-16T13:54:00Z">
              <w:rPr/>
            </w:rPrChange>
          </w:rPr>
          <w:t xml:space="preserve"> personnel and time commitments</w:t>
        </w:r>
      </w:ins>
      <w:r w:rsidR="00760B0D">
        <w:rPr>
          <w:highlight w:val="yellow"/>
        </w:rPr>
        <w:t xml:space="preserve"> and </w:t>
      </w:r>
      <w:r w:rsidR="00760B0D" w:rsidRPr="00760B0D">
        <w:rPr>
          <w:highlight w:val="yellow"/>
          <w:u w:val="single"/>
        </w:rPr>
        <w:t>possible financial implications</w:t>
      </w:r>
      <w:ins w:id="718" w:author="Sarah Robinson" w:date="2019-10-16T13:52:00Z">
        <w:r w:rsidRPr="00926F01">
          <w:rPr>
            <w:highlight w:val="yellow"/>
            <w:rPrChange w:id="719" w:author="Sarah Robinson" w:date="2019-10-16T13:54:00Z">
              <w:rPr/>
            </w:rPrChange>
          </w:rPr>
          <w:t>.</w:t>
        </w:r>
      </w:ins>
      <w:ins w:id="720" w:author="Sarah Robinson" w:date="2019-10-16T13:56:00Z">
        <w:r w:rsidR="00926F01">
          <w:rPr>
            <w:highlight w:val="yellow"/>
          </w:rPr>
          <w:t xml:space="preserve"> </w:t>
        </w:r>
      </w:ins>
      <w:ins w:id="721" w:author="Sarah Robinson" w:date="2019-10-16T14:16:00Z">
        <w:r w:rsidR="00FE49EB">
          <w:t xml:space="preserve">It is essential </w:t>
        </w:r>
        <w:r w:rsidR="004C14D5">
          <w:t xml:space="preserve">for there to be a </w:t>
        </w:r>
      </w:ins>
      <w:ins w:id="722" w:author="Sarah Robinson" w:date="2019-10-16T13:56:00Z">
        <w:r w:rsidR="00926F01">
          <w:t>competent</w:t>
        </w:r>
        <w:r w:rsidR="00926F01" w:rsidRPr="00670921">
          <w:t xml:space="preserve"> </w:t>
        </w:r>
        <w:r w:rsidR="004F02D0">
          <w:t>f</w:t>
        </w:r>
        <w:r w:rsidR="00926F01" w:rsidRPr="00670921">
          <w:t>acilitator</w:t>
        </w:r>
      </w:ins>
      <w:ins w:id="723" w:author="Sarah Robinson" w:date="2019-10-16T14:16:00Z">
        <w:r w:rsidR="004C14D5">
          <w:t xml:space="preserve"> to ensure the </w:t>
        </w:r>
      </w:ins>
      <w:ins w:id="724" w:author="Sarah Robinson" w:date="2019-10-16T14:17:00Z">
        <w:r w:rsidR="004C14D5" w:rsidRPr="00670921">
          <w:t>successful outcome of any PAWSA workshop</w:t>
        </w:r>
      </w:ins>
      <w:ins w:id="725" w:author="Sarah Robinson" w:date="2019-10-16T15:12:00Z">
        <w:r w:rsidR="00B470AE">
          <w:t>;</w:t>
        </w:r>
      </w:ins>
    </w:p>
    <w:p w14:paraId="4C37C2E9" w14:textId="14299342" w:rsidR="00926F01" w:rsidRDefault="004549FD" w:rsidP="00926F01">
      <w:pPr>
        <w:pStyle w:val="BodyText"/>
        <w:numPr>
          <w:ilvl w:val="0"/>
          <w:numId w:val="85"/>
        </w:numPr>
        <w:rPr>
          <w:strike/>
        </w:rPr>
      </w:pPr>
      <w:ins w:id="726" w:author="Sarah Robinson" w:date="2019-10-16T13:52:00Z">
        <w:r w:rsidRPr="00760B0D">
          <w:rPr>
            <w:strike/>
            <w:highlight w:val="yellow"/>
            <w:rPrChange w:id="727" w:author="Sarah Robinson" w:date="2019-10-16T13:54:00Z">
              <w:rPr/>
            </w:rPrChange>
          </w:rPr>
          <w:t>The ratings are inherently qualitative and context-dependent. The ratings cannot be easily used along with cost-effectiveness criteria, and are more appropriately used as starting points for quantification of risk reduction and cost effectiveness using other (quantitative) methods</w:t>
        </w:r>
      </w:ins>
      <w:ins w:id="728" w:author="Sarah Robinson" w:date="2019-10-16T15:12:00Z">
        <w:r w:rsidR="0000313C" w:rsidRPr="00760B0D">
          <w:rPr>
            <w:strike/>
          </w:rPr>
          <w:t>.</w:t>
        </w:r>
      </w:ins>
    </w:p>
    <w:p w14:paraId="1A02FED4" w14:textId="56F24505" w:rsidR="00760B0D" w:rsidRDefault="00760B0D" w:rsidP="00926F01">
      <w:pPr>
        <w:pStyle w:val="BodyText"/>
        <w:numPr>
          <w:ilvl w:val="0"/>
          <w:numId w:val="85"/>
        </w:numPr>
        <w:rPr>
          <w:u w:val="single"/>
        </w:rPr>
      </w:pPr>
      <w:r w:rsidRPr="00760B0D">
        <w:rPr>
          <w:u w:val="single"/>
        </w:rPr>
        <w:t xml:space="preserve"> process is highly dependent on</w:t>
      </w:r>
      <w:r>
        <w:rPr>
          <w:u w:val="single"/>
        </w:rPr>
        <w:t xml:space="preserve"> experts</w:t>
      </w:r>
      <w:r w:rsidRPr="00760B0D">
        <w:rPr>
          <w:u w:val="single"/>
        </w:rPr>
        <w:t xml:space="preserve"> </w:t>
      </w:r>
      <w:r>
        <w:rPr>
          <w:u w:val="single"/>
        </w:rPr>
        <w:t>(take from 1018)</w:t>
      </w:r>
    </w:p>
    <w:p w14:paraId="274EA543" w14:textId="66ADBEFB" w:rsidR="00760B0D" w:rsidRPr="00760B0D" w:rsidRDefault="00760B0D" w:rsidP="00926F01">
      <w:pPr>
        <w:pStyle w:val="BodyText"/>
        <w:numPr>
          <w:ilvl w:val="0"/>
          <w:numId w:val="85"/>
        </w:numPr>
        <w:rPr>
          <w:ins w:id="729" w:author="Sarah Robinson" w:date="2019-10-16T15:15:00Z"/>
          <w:u w:val="single"/>
        </w:rPr>
      </w:pPr>
      <w:r>
        <w:rPr>
          <w:u w:val="single"/>
        </w:rPr>
        <w:t>Requirement for trained / expert facilitator</w:t>
      </w:r>
    </w:p>
    <w:p w14:paraId="1CE65573" w14:textId="288584B5" w:rsidR="00982378" w:rsidRDefault="00982378" w:rsidP="00760B0D">
      <w:pPr>
        <w:pStyle w:val="BodyText"/>
      </w:pPr>
    </w:p>
    <w:p w14:paraId="2540C98E" w14:textId="77777777" w:rsidR="00760B0D" w:rsidRDefault="00760B0D">
      <w:pPr>
        <w:pStyle w:val="BodyText"/>
        <w:rPr>
          <w:ins w:id="730" w:author="Sarah Robinson" w:date="2019-10-16T14:40:00Z"/>
        </w:rPr>
        <w:pPrChange w:id="731" w:author="Sarah Robinson" w:date="2019-10-16T15:15:00Z">
          <w:pPr>
            <w:pStyle w:val="BodyText"/>
            <w:numPr>
              <w:numId w:val="85"/>
            </w:numPr>
            <w:ind w:left="720" w:hanging="360"/>
          </w:pPr>
        </w:pPrChange>
      </w:pPr>
    </w:p>
    <w:p w14:paraId="57F48959" w14:textId="2B398DCD" w:rsidR="007459BF" w:rsidRDefault="007C261D" w:rsidP="007459BF">
      <w:pPr>
        <w:pStyle w:val="Heading1"/>
        <w:rPr>
          <w:ins w:id="732" w:author="Sarah Robinson" w:date="2019-10-16T14:42:00Z"/>
        </w:rPr>
      </w:pPr>
      <w:bookmarkStart w:id="733" w:name="_Toc22133073"/>
      <w:ins w:id="734" w:author="Sarah Robinson" w:date="2019-10-16T14:42:00Z">
        <w:r w:rsidRPr="00085FF6">
          <w:rPr>
            <w:strike/>
          </w:rPr>
          <w:lastRenderedPageBreak/>
          <w:t>WHAT TO DO NEXT</w:t>
        </w:r>
      </w:ins>
      <w:bookmarkEnd w:id="733"/>
      <w:r w:rsidR="00085FF6">
        <w:t xml:space="preserve"> </w:t>
      </w:r>
      <w:r w:rsidR="00085FF6" w:rsidRPr="00085FF6">
        <w:rPr>
          <w:u w:val="single"/>
        </w:rPr>
        <w:t>IMplementation</w:t>
      </w:r>
    </w:p>
    <w:p w14:paraId="2A9200DB" w14:textId="77777777" w:rsidR="00085FF6" w:rsidRDefault="00085FF6" w:rsidP="00236C31">
      <w:pPr>
        <w:pStyle w:val="BodyText"/>
      </w:pPr>
    </w:p>
    <w:p w14:paraId="35BEFAA0" w14:textId="7FBF4783" w:rsidR="00EC1B6C" w:rsidRDefault="00EC1B6C" w:rsidP="00236C31">
      <w:pPr>
        <w:pStyle w:val="BodyText"/>
      </w:pPr>
      <w:ins w:id="735" w:author="Sarah Robinson" w:date="2019-10-16T14:42:00Z">
        <w:r>
          <w:t>In order to undertake a PAWSA</w:t>
        </w:r>
        <w:r w:rsidR="00EE2C59">
          <w:t xml:space="preserve"> </w:t>
        </w:r>
      </w:ins>
      <w:ins w:id="736" w:author="Sarah Robinson" w:date="2019-10-16T15:16:00Z">
        <w:r w:rsidR="007A147B">
          <w:t xml:space="preserve">workshop </w:t>
        </w:r>
      </w:ins>
      <w:ins w:id="737" w:author="Sarah Robinson" w:date="2019-10-16T14:43:00Z">
        <w:r w:rsidR="00051641">
          <w:t xml:space="preserve">please refer to the IALA PAWSA MKII Implementation Guide </w:t>
        </w:r>
        <w:r w:rsidR="00E4213D">
          <w:t xml:space="preserve">(Ref.) </w:t>
        </w:r>
      </w:ins>
      <w:ins w:id="738" w:author="Sarah Robinson" w:date="2019-10-16T14:44:00Z">
        <w:r w:rsidR="008B5E45">
          <w:t>which can be ob</w:t>
        </w:r>
      </w:ins>
      <w:ins w:id="739" w:author="Sarah Robinson" w:date="2019-10-16T14:45:00Z">
        <w:r w:rsidR="002A1B3D">
          <w:t xml:space="preserve">tained from IALA </w:t>
        </w:r>
      </w:ins>
      <w:r w:rsidR="00085FF6" w:rsidRPr="00085FF6">
        <w:rPr>
          <w:u w:val="single"/>
        </w:rPr>
        <w:t>(email:</w:t>
      </w:r>
      <w:r w:rsidR="00085FF6">
        <w:t xml:space="preserve"> </w:t>
      </w:r>
      <w:r w:rsidR="00085FF6">
        <w:fldChar w:fldCharType="begin"/>
      </w:r>
      <w:r w:rsidR="00085FF6">
        <w:instrText xml:space="preserve"> HYPERLINK "mailto:</w:instrText>
      </w:r>
      <w:ins w:id="740" w:author="Sarah Robinson" w:date="2019-10-16T14:45:00Z">
        <w:r w:rsidR="00085FF6" w:rsidRPr="00085FF6">
          <w:instrText>contact@iala-aism.org</w:instrText>
        </w:r>
      </w:ins>
      <w:r w:rsidR="00085FF6">
        <w:instrText xml:space="preserve">" </w:instrText>
      </w:r>
      <w:r w:rsidR="00085FF6">
        <w:fldChar w:fldCharType="separate"/>
      </w:r>
      <w:ins w:id="741" w:author="Sarah Robinson" w:date="2019-10-16T14:45:00Z">
        <w:r w:rsidR="00085FF6" w:rsidRPr="002D0D66">
          <w:rPr>
            <w:rStyle w:val="Hyperlink"/>
          </w:rPr>
          <w:t>contact@iala-aism.org</w:t>
        </w:r>
      </w:ins>
      <w:r w:rsidR="00085FF6">
        <w:fldChar w:fldCharType="end"/>
      </w:r>
      <w:r w:rsidR="00085FF6" w:rsidRPr="00085FF6">
        <w:rPr>
          <w:u w:val="single"/>
        </w:rPr>
        <w:t>)</w:t>
      </w:r>
      <w:ins w:id="742" w:author="Sarah Robinson" w:date="2019-10-16T14:47:00Z">
        <w:r w:rsidR="006602B5">
          <w:t xml:space="preserve"> .</w:t>
        </w:r>
      </w:ins>
      <w:ins w:id="743" w:author="Sarah Robinson" w:date="2019-10-16T14:45:00Z">
        <w:r w:rsidR="001203E1">
          <w:t xml:space="preserve"> </w:t>
        </w:r>
      </w:ins>
      <w:ins w:id="744" w:author="Sarah Robinson" w:date="2019-10-16T14:47:00Z">
        <w:r w:rsidR="00072D29">
          <w:t>The IALA academy can also provide training</w:t>
        </w:r>
        <w:r w:rsidR="0099786A">
          <w:t xml:space="preserve"> </w:t>
        </w:r>
      </w:ins>
      <w:ins w:id="745" w:author="Sarah Robinson" w:date="2019-10-16T14:48:00Z">
        <w:r w:rsidR="0099786A">
          <w:t>in the use of PAWSA.</w:t>
        </w:r>
      </w:ins>
    </w:p>
    <w:p w14:paraId="6827593C" w14:textId="31888E28" w:rsidR="00085FF6" w:rsidRPr="00236C31" w:rsidRDefault="00085FF6" w:rsidP="00236C31">
      <w:pPr>
        <w:pStyle w:val="BodyText"/>
        <w:rPr>
          <w:ins w:id="746" w:author="Sarah Robinson" w:date="2019-10-16T13:54:00Z"/>
        </w:rPr>
      </w:pPr>
      <w:r>
        <w:t>Identify expert facilitator</w:t>
      </w:r>
    </w:p>
    <w:p w14:paraId="6ECAA9E7" w14:textId="3FA4CFCA" w:rsidR="0085110E" w:rsidRPr="00670921" w:rsidDel="000D7B0D" w:rsidRDefault="0085110E" w:rsidP="004549FD">
      <w:pPr>
        <w:pStyle w:val="BodyText"/>
        <w:rPr>
          <w:del w:id="747" w:author="Sarah Robinson" w:date="2019-10-16T14:39:00Z"/>
        </w:rPr>
      </w:pPr>
      <w:del w:id="748" w:author="Sarah Robinson" w:date="2019-10-16T14:39:00Z">
        <w:r w:rsidRPr="00670921" w:rsidDel="000D7B0D">
          <w:delText xml:space="preserve">The successful outcome of any PAWSA workshop hinges on the Facilitator. </w:delText>
        </w:r>
        <w:r w:rsidR="00A267E9" w:rsidRPr="00670921" w:rsidDel="000D7B0D">
          <w:delText xml:space="preserve"> </w:delText>
        </w:r>
        <w:r w:rsidRPr="00670921" w:rsidDel="000D7B0D">
          <w:delText xml:space="preserve">This person has been defined as </w:delText>
        </w:r>
        <w:r w:rsidR="00A267E9" w:rsidRPr="00670921" w:rsidDel="000D7B0D">
          <w:delText>‘</w:delText>
        </w:r>
        <w:r w:rsidRPr="00670921" w:rsidDel="000D7B0D">
          <w:delText xml:space="preserve">an individual who enables groups and organizations to work more effectively; to collaborate and achieve </w:delText>
        </w:r>
        <w:r w:rsidR="000619C9" w:rsidDel="000D7B0D">
          <w:fldChar w:fldCharType="begin"/>
        </w:r>
        <w:r w:rsidR="000619C9" w:rsidDel="000D7B0D">
          <w:delInstrText xml:space="preserve"> HYPERLINK "https://en.wikipedia.org/wiki/Synergy" \o "Synergy" </w:delInstrText>
        </w:r>
        <w:r w:rsidR="000619C9" w:rsidDel="000D7B0D">
          <w:fldChar w:fldCharType="separate"/>
        </w:r>
        <w:r w:rsidRPr="00670921" w:rsidDel="000D7B0D">
          <w:rPr>
            <w:rStyle w:val="Hyperlink"/>
            <w:rFonts w:asciiTheme="majorHAnsi" w:hAnsiTheme="majorHAnsi"/>
            <w:color w:val="000000" w:themeColor="text1"/>
            <w:u w:val="none"/>
          </w:rPr>
          <w:delText>synergy</w:delText>
        </w:r>
        <w:r w:rsidR="000619C9" w:rsidDel="000D7B0D">
          <w:rPr>
            <w:rStyle w:val="Hyperlink"/>
            <w:rFonts w:asciiTheme="majorHAnsi" w:hAnsiTheme="majorHAnsi"/>
            <w:color w:val="000000" w:themeColor="text1"/>
            <w:u w:val="none"/>
          </w:rPr>
          <w:fldChar w:fldCharType="end"/>
        </w:r>
        <w:r w:rsidRPr="00670921" w:rsidDel="000D7B0D">
          <w:delText xml:space="preserve">. </w:delText>
        </w:r>
        <w:r w:rsidR="00A267E9" w:rsidRPr="00670921" w:rsidDel="000D7B0D">
          <w:delText xml:space="preserve"> </w:delText>
        </w:r>
        <w:r w:rsidRPr="00670921" w:rsidDel="000D7B0D">
          <w:delText>He or she is a 'content neutral' party who by not taking sides or expressing or advocating a point of view during the meeting, can advocate for fair, open, and inclusive procedures to accomplish the group's work</w:delText>
        </w:r>
        <w:r w:rsidR="00A267E9" w:rsidRPr="00670921" w:rsidDel="000D7B0D">
          <w:delText>’</w:delText>
        </w:r>
        <w:r w:rsidR="005614D0" w:rsidDel="000D7B0D">
          <w:delText>.</w:delText>
        </w:r>
        <w:r w:rsidRPr="00670921" w:rsidDel="000D7B0D">
          <w:rPr>
            <w:rStyle w:val="FootnoteReference"/>
            <w:rFonts w:asciiTheme="majorHAnsi" w:hAnsiTheme="majorHAnsi"/>
          </w:rPr>
          <w:footnoteReference w:id="5"/>
        </w:r>
      </w:del>
    </w:p>
    <w:p w14:paraId="02D035C0" w14:textId="082A13E8" w:rsidR="0085110E" w:rsidRPr="00670921" w:rsidDel="000D7B0D" w:rsidRDefault="0085110E" w:rsidP="00A267E9">
      <w:pPr>
        <w:pStyle w:val="BodyText"/>
        <w:rPr>
          <w:del w:id="751" w:author="Sarah Robinson" w:date="2019-10-16T14:39:00Z"/>
        </w:rPr>
      </w:pPr>
      <w:del w:id="752" w:author="Sarah Robinson" w:date="2019-10-16T14:39:00Z">
        <w:r w:rsidRPr="00670921" w:rsidDel="000D7B0D">
          <w:delText xml:space="preserve">The delivery of a successful PAWSA depends critically upon considerable pre-Workshop planning. </w:delText>
        </w:r>
        <w:r w:rsidR="00A267E9" w:rsidRPr="00670921" w:rsidDel="000D7B0D">
          <w:delText xml:space="preserve"> </w:delText>
        </w:r>
        <w:r w:rsidR="005614D0" w:rsidDel="000D7B0D">
          <w:delText xml:space="preserve">This process is set out in </w:delText>
        </w:r>
        <w:r w:rsidR="005614D0" w:rsidDel="000D7B0D">
          <w:fldChar w:fldCharType="begin"/>
        </w:r>
        <w:r w:rsidR="005614D0" w:rsidDel="000D7B0D">
          <w:delInstrText xml:space="preserve"> REF _Ref481594151 \r \h </w:delInstrText>
        </w:r>
        <w:r w:rsidR="005614D0" w:rsidDel="000D7B0D">
          <w:fldChar w:fldCharType="separate"/>
        </w:r>
        <w:r w:rsidR="007660CD" w:rsidDel="000D7B0D">
          <w:delText>0</w:delText>
        </w:r>
        <w:r w:rsidR="005614D0" w:rsidDel="000D7B0D">
          <w:fldChar w:fldCharType="end"/>
        </w:r>
        <w:r w:rsidR="00F33A12" w:rsidRPr="00670921" w:rsidDel="000D7B0D">
          <w:delText>,</w:delText>
        </w:r>
        <w:r w:rsidRPr="00670921" w:rsidDel="000D7B0D">
          <w:delText xml:space="preserve"> Chapter</w:delText>
        </w:r>
        <w:r w:rsidR="007B76A0" w:rsidRPr="00670921" w:rsidDel="000D7B0D">
          <w:delText>s</w:delText>
        </w:r>
        <w:r w:rsidRPr="00670921" w:rsidDel="000D7B0D">
          <w:delText xml:space="preserve"> 3</w:delText>
        </w:r>
        <w:r w:rsidR="007B76A0" w:rsidRPr="00670921" w:rsidDel="000D7B0D">
          <w:delText xml:space="preserve"> - 5</w:delText>
        </w:r>
        <w:r w:rsidRPr="00670921" w:rsidDel="000D7B0D">
          <w:delText>.</w:delText>
        </w:r>
        <w:r w:rsidR="00A267E9" w:rsidRPr="00670921" w:rsidDel="000D7B0D">
          <w:delText xml:space="preserve"> </w:delText>
        </w:r>
        <w:r w:rsidRPr="00670921" w:rsidDel="000D7B0D">
          <w:delText xml:space="preserve"> It should be clear that PAWSA can therefore only be delivered successfully if the following are available:</w:delText>
        </w:r>
      </w:del>
    </w:p>
    <w:p w14:paraId="08AAC9D1" w14:textId="5250EF1A" w:rsidR="0085110E" w:rsidRPr="00670921" w:rsidDel="000D7B0D" w:rsidRDefault="0085110E" w:rsidP="00A267E9">
      <w:pPr>
        <w:pStyle w:val="List1"/>
        <w:rPr>
          <w:del w:id="753" w:author="Sarah Robinson" w:date="2019-10-16T14:39:00Z"/>
        </w:rPr>
      </w:pPr>
      <w:del w:id="754" w:author="Sarah Robinson" w:date="2019-10-16T14:39:00Z">
        <w:r w:rsidRPr="00670921" w:rsidDel="000D7B0D">
          <w:delText>Sufficient participants comprised of maritime experts and stakeholders</w:delText>
        </w:r>
        <w:r w:rsidR="00A267E9" w:rsidRPr="00670921" w:rsidDel="000D7B0D">
          <w:delText>.</w:delText>
        </w:r>
        <w:r w:rsidRPr="00670921" w:rsidDel="000D7B0D">
          <w:rPr>
            <w:rStyle w:val="FootnoteReference"/>
            <w:rFonts w:asciiTheme="majorHAnsi" w:hAnsiTheme="majorHAnsi"/>
            <w:szCs w:val="22"/>
          </w:rPr>
          <w:footnoteReference w:id="6"/>
        </w:r>
      </w:del>
    </w:p>
    <w:p w14:paraId="1B0CF9D9" w14:textId="5461E0B4" w:rsidR="0085110E" w:rsidRPr="00670921" w:rsidDel="000D7B0D" w:rsidRDefault="0085110E" w:rsidP="00A267E9">
      <w:pPr>
        <w:pStyle w:val="List1"/>
        <w:rPr>
          <w:del w:id="757" w:author="Sarah Robinson" w:date="2019-10-16T14:39:00Z"/>
        </w:rPr>
      </w:pPr>
      <w:del w:id="758" w:author="Sarah Robinson" w:date="2019-10-16T14:39:00Z">
        <w:r w:rsidRPr="00670921" w:rsidDel="000D7B0D">
          <w:delText>A competent Facilitator</w:delText>
        </w:r>
        <w:r w:rsidR="00A267E9" w:rsidRPr="00670921" w:rsidDel="000D7B0D">
          <w:delText>.</w:delText>
        </w:r>
        <w:r w:rsidRPr="00670921" w:rsidDel="000D7B0D">
          <w:rPr>
            <w:rStyle w:val="FootnoteReference"/>
            <w:rFonts w:asciiTheme="majorHAnsi" w:hAnsiTheme="majorHAnsi"/>
            <w:szCs w:val="22"/>
          </w:rPr>
          <w:footnoteReference w:id="7"/>
        </w:r>
      </w:del>
    </w:p>
    <w:p w14:paraId="5BD9B6AA" w14:textId="11B282C3" w:rsidR="0085110E" w:rsidRPr="00670921" w:rsidDel="000D7B0D" w:rsidRDefault="007B76A0" w:rsidP="00A267E9">
      <w:pPr>
        <w:pStyle w:val="List1"/>
        <w:rPr>
          <w:del w:id="761" w:author="Sarah Robinson" w:date="2019-10-16T14:39:00Z"/>
        </w:rPr>
      </w:pPr>
      <w:del w:id="762" w:author="Sarah Robinson" w:date="2019-10-16T14:39:00Z">
        <w:r w:rsidRPr="00670921" w:rsidDel="000D7B0D">
          <w:delText>A dedicated</w:delText>
        </w:r>
        <w:r w:rsidR="0085110E" w:rsidRPr="00670921" w:rsidDel="000D7B0D">
          <w:delText xml:space="preserve"> administration team</w:delText>
        </w:r>
        <w:r w:rsidR="00A267E9" w:rsidRPr="00670921" w:rsidDel="000D7B0D">
          <w:delText>.</w:delText>
        </w:r>
      </w:del>
    </w:p>
    <w:p w14:paraId="3BCB9F2B" w14:textId="2E9232F6" w:rsidR="007B76A0" w:rsidRPr="00670921" w:rsidDel="000D7B0D" w:rsidRDefault="007B76A0" w:rsidP="00A267E9">
      <w:pPr>
        <w:pStyle w:val="List1"/>
        <w:rPr>
          <w:del w:id="763" w:author="Sarah Robinson" w:date="2019-10-16T14:39:00Z"/>
        </w:rPr>
      </w:pPr>
      <w:del w:id="764" w:author="Sarah Robinson" w:date="2019-10-16T14:39:00Z">
        <w:r w:rsidRPr="00670921" w:rsidDel="000D7B0D">
          <w:delText>Detailed records of maritime traffic; cargoes and maritime casualties</w:delText>
        </w:r>
        <w:r w:rsidR="00A267E9" w:rsidRPr="00670921" w:rsidDel="000D7B0D">
          <w:delText>.</w:delText>
        </w:r>
      </w:del>
    </w:p>
    <w:p w14:paraId="6B3545BF" w14:textId="4A01C5E9" w:rsidR="007B76A0" w:rsidRPr="00670921" w:rsidDel="000D7B0D" w:rsidRDefault="007B76A0" w:rsidP="00A267E9">
      <w:pPr>
        <w:pStyle w:val="List1"/>
        <w:rPr>
          <w:del w:id="765" w:author="Sarah Robinson" w:date="2019-10-16T14:39:00Z"/>
        </w:rPr>
      </w:pPr>
      <w:del w:id="766" w:author="Sarah Robinson" w:date="2019-10-16T14:39:00Z">
        <w:r w:rsidRPr="00670921" w:rsidDel="000D7B0D">
          <w:delText>Official nautical charts and publications based, where possible, on modern surveys</w:delText>
        </w:r>
        <w:r w:rsidR="00A267E9" w:rsidRPr="00670921" w:rsidDel="000D7B0D">
          <w:delText>.</w:delText>
        </w:r>
      </w:del>
    </w:p>
    <w:p w14:paraId="20110017" w14:textId="29DA373C" w:rsidR="007B76A0" w:rsidRPr="00670921" w:rsidDel="000D7B0D" w:rsidRDefault="007B76A0" w:rsidP="00A267E9">
      <w:pPr>
        <w:pStyle w:val="List1"/>
        <w:rPr>
          <w:del w:id="767" w:author="Sarah Robinson" w:date="2019-10-16T14:39:00Z"/>
        </w:rPr>
      </w:pPr>
      <w:del w:id="768" w:author="Sarah Robinson" w:date="2019-10-16T14:39:00Z">
        <w:r w:rsidRPr="00670921" w:rsidDel="000D7B0D">
          <w:delText>Meteorological records</w:delText>
        </w:r>
        <w:r w:rsidR="00A267E9" w:rsidRPr="00670921" w:rsidDel="000D7B0D">
          <w:delText>.</w:delText>
        </w:r>
      </w:del>
    </w:p>
    <w:p w14:paraId="0556DAB6" w14:textId="16AA92B2" w:rsidR="007B76A0" w:rsidRPr="00670921" w:rsidDel="000D7B0D" w:rsidRDefault="007B76A0" w:rsidP="00A267E9">
      <w:pPr>
        <w:pStyle w:val="List1"/>
        <w:rPr>
          <w:del w:id="769" w:author="Sarah Robinson" w:date="2019-10-16T14:39:00Z"/>
        </w:rPr>
      </w:pPr>
      <w:del w:id="770" w:author="Sarah Robinson" w:date="2019-10-16T14:39:00Z">
        <w:r w:rsidRPr="00670921" w:rsidDel="000D7B0D">
          <w:delText>Details of proposed or planned maritime projects in or near the waterway to be assessed</w:delText>
        </w:r>
        <w:r w:rsidR="00A267E9" w:rsidRPr="00670921" w:rsidDel="000D7B0D">
          <w:delText>.</w:delText>
        </w:r>
      </w:del>
    </w:p>
    <w:p w14:paraId="66F27266" w14:textId="47B39DD3" w:rsidR="00D551FF" w:rsidRPr="00670921" w:rsidDel="000D7B0D" w:rsidRDefault="00D551FF" w:rsidP="00A267E9">
      <w:pPr>
        <w:pStyle w:val="List1"/>
        <w:rPr>
          <w:del w:id="771" w:author="Sarah Robinson" w:date="2019-10-16T14:39:00Z"/>
        </w:rPr>
      </w:pPr>
      <w:del w:id="772" w:author="Sarah Robinson" w:date="2019-10-16T14:39:00Z">
        <w:r w:rsidRPr="00670921" w:rsidDel="000D7B0D">
          <w:rPr>
            <w:iCs/>
          </w:rPr>
          <w:delText xml:space="preserve">Details of any IWRAP </w:delText>
        </w:r>
        <w:r w:rsidR="00FA130A" w:rsidRPr="00670921" w:rsidDel="000D7B0D">
          <w:rPr>
            <w:iCs/>
          </w:rPr>
          <w:delText>r</w:delText>
        </w:r>
        <w:r w:rsidRPr="00670921" w:rsidDel="000D7B0D">
          <w:rPr>
            <w:iCs/>
          </w:rPr>
          <w:delText xml:space="preserve">isk </w:delText>
        </w:r>
        <w:r w:rsidR="00FA130A" w:rsidRPr="00670921" w:rsidDel="000D7B0D">
          <w:rPr>
            <w:iCs/>
          </w:rPr>
          <w:delText>a</w:delText>
        </w:r>
        <w:r w:rsidRPr="00670921" w:rsidDel="000D7B0D">
          <w:rPr>
            <w:iCs/>
          </w:rPr>
          <w:delText xml:space="preserve">ssessments or </w:delText>
        </w:r>
        <w:r w:rsidR="00FA130A" w:rsidRPr="00670921" w:rsidDel="000D7B0D">
          <w:rPr>
            <w:iCs/>
          </w:rPr>
          <w:delText>analysis of s</w:delText>
        </w:r>
        <w:r w:rsidRPr="00670921" w:rsidDel="000D7B0D">
          <w:rPr>
            <w:iCs/>
          </w:rPr>
          <w:delText>imulations conducted in or near the waterway to be assessed</w:delText>
        </w:r>
        <w:r w:rsidR="00A267E9" w:rsidRPr="00670921" w:rsidDel="000D7B0D">
          <w:rPr>
            <w:iCs/>
          </w:rPr>
          <w:delText>.</w:delText>
        </w:r>
      </w:del>
    </w:p>
    <w:p w14:paraId="0406CD80" w14:textId="3CF8656A" w:rsidR="007B76A0" w:rsidRPr="00670921" w:rsidDel="000D7B0D" w:rsidRDefault="007B76A0" w:rsidP="007B76A0">
      <w:pPr>
        <w:pStyle w:val="NormalWeb"/>
        <w:jc w:val="both"/>
        <w:rPr>
          <w:del w:id="773" w:author="Sarah Robinson" w:date="2019-10-16T14:39:00Z"/>
          <w:rFonts w:asciiTheme="majorHAnsi" w:hAnsiTheme="majorHAnsi"/>
          <w:szCs w:val="22"/>
        </w:rPr>
      </w:pPr>
      <w:del w:id="774" w:author="Sarah Robinson" w:date="2019-10-16T14:39:00Z">
        <w:r w:rsidRPr="00670921" w:rsidDel="000D7B0D">
          <w:rPr>
            <w:rFonts w:asciiTheme="majorHAnsi" w:hAnsiTheme="majorHAnsi"/>
            <w:szCs w:val="22"/>
          </w:rPr>
          <w:delText>The amount of preparation effort required for the successful delivery of PAWSA should not be underestimated. If the resources listed above are not available,</w:delText>
        </w:r>
        <w:r w:rsidR="00FA6D0A" w:rsidRPr="00670921" w:rsidDel="000D7B0D">
          <w:rPr>
            <w:rFonts w:asciiTheme="majorHAnsi" w:hAnsiTheme="majorHAnsi"/>
            <w:szCs w:val="22"/>
          </w:rPr>
          <w:delText xml:space="preserve"> the competent authority should consider using</w:delText>
        </w:r>
        <w:r w:rsidRPr="00670921" w:rsidDel="000D7B0D">
          <w:rPr>
            <w:rFonts w:asciiTheme="majorHAnsi" w:hAnsiTheme="majorHAnsi"/>
            <w:szCs w:val="22"/>
          </w:rPr>
          <w:delText xml:space="preserve"> alternative methods to analy</w:delText>
        </w:r>
        <w:r w:rsidR="00FB5B12" w:rsidDel="000D7B0D">
          <w:rPr>
            <w:rFonts w:asciiTheme="majorHAnsi" w:hAnsiTheme="majorHAnsi"/>
            <w:szCs w:val="22"/>
          </w:rPr>
          <w:delText>s</w:delText>
        </w:r>
        <w:r w:rsidRPr="00670921" w:rsidDel="000D7B0D">
          <w:rPr>
            <w:rFonts w:asciiTheme="majorHAnsi" w:hAnsiTheme="majorHAnsi"/>
            <w:szCs w:val="22"/>
          </w:rPr>
          <w:delText>e and manage risk in its waters.</w:delText>
        </w:r>
      </w:del>
    </w:p>
    <w:bookmarkEnd w:id="649"/>
    <w:p w14:paraId="3F789E66" w14:textId="23B0AF2C" w:rsidR="004B39E5" w:rsidRPr="00670921" w:rsidDel="00D25C4F" w:rsidRDefault="00CF0A8F" w:rsidP="00FE3ACB">
      <w:pPr>
        <w:pStyle w:val="Heading1"/>
        <w:rPr>
          <w:del w:id="775" w:author="Sarah Robinson" w:date="2019-10-16T13:42:00Z"/>
        </w:rPr>
      </w:pPr>
      <w:del w:id="776" w:author="Sarah Robinson" w:date="2019-10-16T13:42:00Z">
        <w:r w:rsidRPr="00670921" w:rsidDel="00D25C4F">
          <w:rPr>
            <w:caps w:val="0"/>
          </w:rPr>
          <w:delText>SUMMARY</w:delText>
        </w:r>
      </w:del>
    </w:p>
    <w:p w14:paraId="0F6ADF6E" w14:textId="77777777" w:rsidR="009B6181" w:rsidRPr="00670921" w:rsidRDefault="009B6181" w:rsidP="009B2D7D">
      <w:pPr>
        <w:pStyle w:val="Heading1separatationline"/>
        <w:jc w:val="both"/>
      </w:pPr>
    </w:p>
    <w:p w14:paraId="4495B56C" w14:textId="272D2D3E" w:rsidR="00F43832" w:rsidRPr="00670921" w:rsidDel="00746861" w:rsidRDefault="00247AA8" w:rsidP="00F43832">
      <w:pPr>
        <w:pStyle w:val="BodyText"/>
        <w:jc w:val="both"/>
        <w:rPr>
          <w:moveFrom w:id="777" w:author="Sarah Robinson" w:date="2019-10-15T16:09:00Z"/>
        </w:rPr>
      </w:pPr>
      <w:moveFromRangeStart w:id="778" w:author="Sarah Robinson" w:date="2019-10-15T16:09:00Z" w:name="move22048190"/>
      <w:moveFrom w:id="779" w:author="Sarah Robinson" w:date="2019-10-15T16:09:00Z">
        <w:r w:rsidRPr="00670921" w:rsidDel="00746861">
          <w:t xml:space="preserve">PAWSA is one of the proven IMO-endorsed tools which Contracting Governments to the SOLAS Convention are invited to consider when conducting risk management in their waters. </w:t>
        </w:r>
        <w:r w:rsidR="00A267E9" w:rsidRPr="00670921" w:rsidDel="00746861">
          <w:t xml:space="preserve"> </w:t>
        </w:r>
        <w:r w:rsidRPr="00670921" w:rsidDel="00746861">
          <w:t>It uses quant</w:t>
        </w:r>
        <w:r w:rsidR="00D87C6E" w:rsidRPr="00670921" w:rsidDel="00746861">
          <w:t>ita</w:t>
        </w:r>
        <w:r w:rsidRPr="00670921" w:rsidDel="00746861">
          <w:t>tive data generated by teams of maritime experts and other stakeholders to determine whether an existing risk is acceptable; whether the implementation of an identified risk control option would make that risk acceptable or whether</w:t>
        </w:r>
        <w:r w:rsidR="00A267E9" w:rsidRPr="00670921" w:rsidDel="00746861">
          <w:t xml:space="preserve"> more study is required.</w:t>
        </w:r>
        <w:bookmarkStart w:id="780" w:name="_Toc22131914"/>
        <w:bookmarkStart w:id="781" w:name="_Toc22132095"/>
        <w:bookmarkStart w:id="782" w:name="_Toc22132614"/>
        <w:bookmarkStart w:id="783" w:name="_Toc22132657"/>
        <w:bookmarkStart w:id="784" w:name="_Toc22132754"/>
        <w:bookmarkStart w:id="785" w:name="_Toc22132775"/>
        <w:bookmarkStart w:id="786" w:name="_Toc22133074"/>
        <w:bookmarkEnd w:id="780"/>
        <w:bookmarkEnd w:id="781"/>
        <w:bookmarkEnd w:id="782"/>
        <w:bookmarkEnd w:id="783"/>
        <w:bookmarkEnd w:id="784"/>
        <w:bookmarkEnd w:id="785"/>
        <w:bookmarkEnd w:id="786"/>
      </w:moveFrom>
    </w:p>
    <w:p w14:paraId="3E8306C1" w14:textId="561945BE" w:rsidR="00247AA8" w:rsidRPr="00670921" w:rsidDel="00746861" w:rsidRDefault="00247AA8" w:rsidP="00F43832">
      <w:pPr>
        <w:pStyle w:val="BodyText"/>
        <w:jc w:val="both"/>
        <w:rPr>
          <w:moveFrom w:id="787" w:author="Sarah Robinson" w:date="2019-10-15T16:09:00Z"/>
        </w:rPr>
      </w:pPr>
      <w:moveFrom w:id="788" w:author="Sarah Robinson" w:date="2019-10-15T16:09:00Z">
        <w:r w:rsidRPr="00670921" w:rsidDel="00746861">
          <w:t>PAWSA requires considerable pre-planning</w:t>
        </w:r>
        <w:r w:rsidR="00FE3ACB" w:rsidRPr="00670921" w:rsidDel="00746861">
          <w:t xml:space="preserve">; a competent Facilitator </w:t>
        </w:r>
        <w:r w:rsidRPr="00670921" w:rsidDel="00746861">
          <w:t>and a sufficient resource of maritime experts</w:t>
        </w:r>
        <w:r w:rsidR="00FE3ACB" w:rsidRPr="00670921" w:rsidDel="00746861">
          <w:t>.</w:t>
        </w:r>
        <w:bookmarkStart w:id="789" w:name="_Toc22131915"/>
        <w:bookmarkStart w:id="790" w:name="_Toc22132096"/>
        <w:bookmarkStart w:id="791" w:name="_Toc22132615"/>
        <w:bookmarkStart w:id="792" w:name="_Toc22132658"/>
        <w:bookmarkStart w:id="793" w:name="_Toc22132755"/>
        <w:bookmarkStart w:id="794" w:name="_Toc22132776"/>
        <w:bookmarkStart w:id="795" w:name="_Toc22133075"/>
        <w:bookmarkEnd w:id="789"/>
        <w:bookmarkEnd w:id="790"/>
        <w:bookmarkEnd w:id="791"/>
        <w:bookmarkEnd w:id="792"/>
        <w:bookmarkEnd w:id="793"/>
        <w:bookmarkEnd w:id="794"/>
        <w:bookmarkEnd w:id="795"/>
      </w:moveFrom>
    </w:p>
    <w:p w14:paraId="22A985F3" w14:textId="6244B1E8" w:rsidR="00247AA8" w:rsidRPr="00670921" w:rsidDel="00746861" w:rsidRDefault="00247AA8" w:rsidP="00F43832">
      <w:pPr>
        <w:pStyle w:val="BodyText"/>
        <w:jc w:val="both"/>
        <w:rPr>
          <w:moveFrom w:id="796" w:author="Sarah Robinson" w:date="2019-10-15T16:09:00Z"/>
        </w:rPr>
      </w:pPr>
      <w:moveFrom w:id="797" w:author="Sarah Robinson" w:date="2019-10-15T16:09:00Z">
        <w:r w:rsidRPr="00670921" w:rsidDel="00746861">
          <w:t xml:space="preserve">The systematic Implementation Guide at </w:t>
        </w:r>
        <w:r w:rsidR="007161A9" w:rsidRPr="00670921" w:rsidDel="00746861">
          <w:rPr>
            <w:highlight w:val="yellow"/>
          </w:rPr>
          <w:fldChar w:fldCharType="begin"/>
        </w:r>
        <w:r w:rsidR="007161A9" w:rsidRPr="00670921" w:rsidDel="00746861">
          <w:instrText xml:space="preserve"> REF _Ref481594151 \r \h </w:instrText>
        </w:r>
      </w:moveFrom>
      <w:del w:id="798" w:author="Sarah Robinson" w:date="2019-10-15T16:09:00Z">
        <w:r w:rsidR="007161A9" w:rsidRPr="00670921" w:rsidDel="00746861">
          <w:rPr>
            <w:highlight w:val="yellow"/>
          </w:rPr>
        </w:r>
      </w:del>
      <w:moveFrom w:id="799" w:author="Sarah Robinson" w:date="2019-10-15T16:09:00Z">
        <w:r w:rsidR="007161A9" w:rsidRPr="00670921" w:rsidDel="00746861">
          <w:rPr>
            <w:highlight w:val="yellow"/>
          </w:rPr>
          <w:fldChar w:fldCharType="separate"/>
        </w:r>
        <w:r w:rsidR="007660CD" w:rsidDel="00746861">
          <w:t>0</w:t>
        </w:r>
        <w:r w:rsidR="007161A9" w:rsidRPr="00670921" w:rsidDel="00746861">
          <w:rPr>
            <w:highlight w:val="yellow"/>
          </w:rPr>
          <w:fldChar w:fldCharType="end"/>
        </w:r>
        <w:r w:rsidR="00DD2BA3" w:rsidRPr="00670921" w:rsidDel="00746861">
          <w:t xml:space="preserve"> </w:t>
        </w:r>
        <w:r w:rsidRPr="00670921" w:rsidDel="00746861">
          <w:t>should enable existing and potential users of PAWSA to use this powerful tool successfully.</w:t>
        </w:r>
        <w:bookmarkStart w:id="800" w:name="_Toc22131916"/>
        <w:bookmarkStart w:id="801" w:name="_Toc22132097"/>
        <w:bookmarkStart w:id="802" w:name="_Toc22132616"/>
        <w:bookmarkStart w:id="803" w:name="_Toc22132659"/>
        <w:bookmarkStart w:id="804" w:name="_Toc22132756"/>
        <w:bookmarkStart w:id="805" w:name="_Toc22132777"/>
        <w:bookmarkStart w:id="806" w:name="_Toc22133076"/>
        <w:bookmarkEnd w:id="800"/>
        <w:bookmarkEnd w:id="801"/>
        <w:bookmarkEnd w:id="802"/>
        <w:bookmarkEnd w:id="803"/>
        <w:bookmarkEnd w:id="804"/>
        <w:bookmarkEnd w:id="805"/>
        <w:bookmarkEnd w:id="806"/>
      </w:moveFrom>
    </w:p>
    <w:p w14:paraId="77E82AE1" w14:textId="4AD32F04" w:rsidR="00A267E9" w:rsidRPr="00670921" w:rsidRDefault="00CF0A8F" w:rsidP="00A267E9">
      <w:pPr>
        <w:pStyle w:val="Heading1"/>
      </w:pPr>
      <w:bookmarkStart w:id="807" w:name="_Toc22133077"/>
      <w:moveFromRangeEnd w:id="778"/>
      <w:r w:rsidRPr="00670921">
        <w:rPr>
          <w:caps w:val="0"/>
        </w:rPr>
        <w:t>ACRONYMS</w:t>
      </w:r>
      <w:bookmarkEnd w:id="807"/>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lastRenderedPageBreak/>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441DEC85" w:rsidR="00A267E9" w:rsidRPr="00670921" w:rsidRDefault="00A267E9" w:rsidP="00A267E9">
      <w:pPr>
        <w:pStyle w:val="Acronym"/>
      </w:pPr>
      <w:r w:rsidRPr="00670921">
        <w:t>PAWSA</w:t>
      </w:r>
      <w:r w:rsidRPr="00670921">
        <w:tab/>
      </w:r>
      <w:r w:rsidR="005C1319" w:rsidRPr="00670921">
        <w:t>Ports and Waterways Safety Assessment</w:t>
      </w:r>
      <w:ins w:id="808" w:author="Sarah Robinson" w:date="2019-10-16T14:48:00Z">
        <w:r w:rsidR="00EC1F18">
          <w:t xml:space="preserve"> M</w:t>
        </w:r>
      </w:ins>
      <w:ins w:id="809" w:author="Sarah Robinson" w:date="2019-10-16T14:49:00Z">
        <w:r w:rsidR="00EE027B">
          <w:t>kII</w:t>
        </w:r>
      </w:ins>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810" w:name="_Toc368529069"/>
      <w:bookmarkStart w:id="811" w:name="_Toc370973668"/>
      <w:bookmarkStart w:id="812" w:name="_Toc480918468"/>
      <w:r>
        <w:rPr>
          <w:caps/>
        </w:rPr>
        <w:br w:type="page"/>
      </w:r>
    </w:p>
    <w:p w14:paraId="7E6EB039" w14:textId="5E651A1A" w:rsidR="0090083F" w:rsidRPr="00670921" w:rsidRDefault="00CF0A8F" w:rsidP="009B2D7D">
      <w:pPr>
        <w:pStyle w:val="Heading1"/>
        <w:jc w:val="both"/>
      </w:pPr>
      <w:bookmarkStart w:id="813" w:name="_Toc22133078"/>
      <w:r w:rsidRPr="00670921">
        <w:rPr>
          <w:caps w:val="0"/>
        </w:rPr>
        <w:lastRenderedPageBreak/>
        <w:t>REFERENCE</w:t>
      </w:r>
      <w:bookmarkEnd w:id="810"/>
      <w:bookmarkEnd w:id="811"/>
      <w:r w:rsidRPr="00670921">
        <w:rPr>
          <w:caps w:val="0"/>
        </w:rPr>
        <w:t>S</w:t>
      </w:r>
      <w:bookmarkEnd w:id="812"/>
      <w:bookmarkEnd w:id="813"/>
    </w:p>
    <w:p w14:paraId="71403B6D" w14:textId="3B225273" w:rsidR="0021627D" w:rsidRPr="00670921" w:rsidRDefault="0021627D" w:rsidP="0021627D">
      <w:pPr>
        <w:pStyle w:val="Heading1separatationline"/>
      </w:pPr>
    </w:p>
    <w:p w14:paraId="2EF45103" w14:textId="763E55D8" w:rsidR="00FE3ACB" w:rsidRPr="00670921" w:rsidRDefault="00395BDF">
      <w:pPr>
        <w:pStyle w:val="Reference"/>
        <w:numPr>
          <w:ilvl w:val="0"/>
          <w:numId w:val="0"/>
        </w:numPr>
        <w:ind w:left="567" w:hanging="567"/>
        <w:pPrChange w:id="814" w:author="Sarah Robinson" w:date="2019-10-16T15:21:00Z">
          <w:pPr>
            <w:pStyle w:val="Reference"/>
          </w:pPr>
        </w:pPrChange>
      </w:pPr>
      <w:ins w:id="815" w:author="Sarah Robinson" w:date="2019-10-16T15:21:00Z">
        <w:r>
          <w:t>TBC</w:t>
        </w:r>
      </w:ins>
      <w:del w:id="816" w:author="Sarah Robinson" w:date="2019-10-16T15:21:00Z">
        <w:r w:rsidR="005D6718" w:rsidRPr="00670921" w:rsidDel="00395BDF">
          <w:delText>IMO SN.1/Circ.296 dated 7 December 2010</w:delText>
        </w:r>
      </w:del>
    </w:p>
    <w:p w14:paraId="267A8071" w14:textId="0C5BE831" w:rsidR="004E51CF" w:rsidDel="00AE67EA" w:rsidRDefault="004E51CF">
      <w:pPr>
        <w:rPr>
          <w:del w:id="817" w:author="Sarah Robinson" w:date="2019-10-16T15:24:00Z"/>
          <w:b/>
          <w:i/>
          <w:caps/>
          <w:color w:val="407EC9"/>
          <w:sz w:val="28"/>
          <w:u w:val="single"/>
        </w:rPr>
        <w:pPrChange w:id="818" w:author="Sarah Robinson" w:date="2019-10-16T15:24:00Z">
          <w:pPr>
            <w:spacing w:after="200" w:line="276" w:lineRule="auto"/>
          </w:pPr>
        </w:pPrChange>
      </w:pPr>
      <w:bookmarkStart w:id="819" w:name="_Ref481594151"/>
      <w:del w:id="820" w:author="Sarah Robinson" w:date="2019-10-16T15:24:00Z">
        <w:r w:rsidDel="00AE67EA">
          <w:br w:type="page"/>
        </w:r>
      </w:del>
    </w:p>
    <w:p w14:paraId="416560A9" w14:textId="7D0BB6B0" w:rsidR="00FE3ACB" w:rsidRPr="00670921" w:rsidDel="00395BDF" w:rsidRDefault="00CF0A8F">
      <w:pPr>
        <w:rPr>
          <w:del w:id="821" w:author="Sarah Robinson" w:date="2019-10-16T15:23:00Z"/>
        </w:rPr>
        <w:pPrChange w:id="822" w:author="Sarah Robinson" w:date="2019-10-16T15:24:00Z">
          <w:pPr>
            <w:pStyle w:val="Annex"/>
          </w:pPr>
        </w:pPrChange>
      </w:pPr>
      <w:del w:id="823" w:author="Sarah Robinson" w:date="2019-10-16T15:23:00Z">
        <w:r w:rsidRPr="00670921" w:rsidDel="00395BDF">
          <w:lastRenderedPageBreak/>
          <w:delText>PORTS AND WATERWAYS SAFETY ASSESSMENT (PAWSA) -</w:delText>
        </w:r>
        <w:r w:rsidDel="00395BDF">
          <w:delText xml:space="preserve"> </w:delText>
        </w:r>
        <w:r w:rsidRPr="00670921" w:rsidDel="00395BDF">
          <w:delText>DRAFT IMPLEMENTATION GUIDE</w:delText>
        </w:r>
        <w:bookmarkEnd w:id="819"/>
      </w:del>
    </w:p>
    <w:p w14:paraId="616BD27D" w14:textId="6D0DA9F6" w:rsidR="00D87C6E" w:rsidRPr="00670921" w:rsidDel="00395BDF" w:rsidRDefault="00D87C6E">
      <w:pPr>
        <w:rPr>
          <w:del w:id="824" w:author="Sarah Robinson" w:date="2019-10-16T15:23:00Z"/>
          <w:rFonts w:cstheme="minorHAnsi"/>
          <w:sz w:val="24"/>
          <w:szCs w:val="24"/>
        </w:rPr>
        <w:pPrChange w:id="825" w:author="Sarah Robinson" w:date="2019-10-16T15:24:00Z">
          <w:pPr>
            <w:pStyle w:val="Title"/>
            <w:tabs>
              <w:tab w:val="left" w:pos="720"/>
              <w:tab w:val="left" w:pos="1440"/>
              <w:tab w:val="right" w:pos="9216"/>
            </w:tabs>
          </w:pPr>
        </w:pPrChange>
      </w:pPr>
      <w:del w:id="826" w:author="Sarah Robinson" w:date="2019-10-16T15:23:00Z">
        <w:r w:rsidRPr="00670921" w:rsidDel="00395BDF">
          <w:rPr>
            <w:rFonts w:cstheme="minorHAnsi"/>
            <w:sz w:val="24"/>
            <w:szCs w:val="24"/>
          </w:rPr>
          <w:delText>Table of Contents</w:delText>
        </w:r>
      </w:del>
    </w:p>
    <w:p w14:paraId="0076F715" w14:textId="403E23ED" w:rsidR="00D87C6E" w:rsidRPr="00670921" w:rsidDel="00395BDF" w:rsidRDefault="00D87C6E">
      <w:pPr>
        <w:rPr>
          <w:del w:id="827" w:author="Sarah Robinson" w:date="2019-10-16T15:23:00Z"/>
          <w:rFonts w:cstheme="minorHAnsi"/>
          <w:sz w:val="22"/>
        </w:rPr>
        <w:pPrChange w:id="828" w:author="Sarah Robinson" w:date="2019-10-16T15:24:00Z">
          <w:pPr>
            <w:pStyle w:val="Title"/>
            <w:tabs>
              <w:tab w:val="left" w:pos="720"/>
              <w:tab w:val="left" w:pos="1440"/>
              <w:tab w:val="right" w:pos="9216"/>
            </w:tabs>
          </w:pPr>
        </w:pPrChange>
      </w:pPr>
    </w:p>
    <w:p w14:paraId="6EF182CB" w14:textId="5AD1F061" w:rsidR="00D87C6E" w:rsidRPr="00670921" w:rsidDel="00395BDF" w:rsidRDefault="00D87C6E">
      <w:pPr>
        <w:rPr>
          <w:del w:id="829" w:author="Sarah Robinson" w:date="2019-10-16T15:23:00Z"/>
          <w:rFonts w:cstheme="minorHAnsi"/>
          <w:b/>
          <w:bCs/>
          <w:sz w:val="22"/>
          <w:u w:val="single"/>
        </w:rPr>
        <w:pPrChange w:id="830" w:author="Sarah Robinson" w:date="2019-10-16T15:24:00Z">
          <w:pPr>
            <w:tabs>
              <w:tab w:val="left" w:pos="720"/>
              <w:tab w:val="left" w:pos="1440"/>
              <w:tab w:val="left" w:pos="7920"/>
            </w:tabs>
          </w:pPr>
        </w:pPrChange>
      </w:pPr>
      <w:del w:id="831" w:author="Sarah Robinson" w:date="2019-10-16T15:23:00Z">
        <w:r w:rsidRPr="00670921" w:rsidDel="00395BDF">
          <w:rPr>
            <w:rFonts w:cstheme="minorHAnsi"/>
            <w:b/>
            <w:bCs/>
            <w:sz w:val="22"/>
            <w:u w:val="single"/>
          </w:rPr>
          <w:delText>CHAPTER</w:delText>
        </w:r>
        <w:r w:rsidRPr="00670921" w:rsidDel="00395BDF">
          <w:rPr>
            <w:rFonts w:cstheme="minorHAnsi"/>
            <w:sz w:val="22"/>
          </w:rPr>
          <w:tab/>
        </w:r>
        <w:r w:rsidRPr="00670921" w:rsidDel="00395BDF">
          <w:rPr>
            <w:rFonts w:cstheme="minorHAnsi"/>
            <w:sz w:val="22"/>
          </w:rPr>
          <w:tab/>
        </w:r>
        <w:r w:rsidRPr="00670921" w:rsidDel="00395BDF">
          <w:rPr>
            <w:rFonts w:cstheme="minorHAnsi"/>
            <w:b/>
            <w:bCs/>
            <w:sz w:val="22"/>
            <w:u w:val="single"/>
          </w:rPr>
          <w:delText>PAGE</w:delText>
        </w:r>
      </w:del>
    </w:p>
    <w:p w14:paraId="42339F5B" w14:textId="42FF982C" w:rsidR="00D87C6E" w:rsidRPr="00670921" w:rsidDel="00395BDF" w:rsidRDefault="00D87C6E">
      <w:pPr>
        <w:rPr>
          <w:del w:id="832" w:author="Sarah Robinson" w:date="2019-10-16T15:23:00Z"/>
          <w:rFonts w:cstheme="minorHAnsi"/>
          <w:sz w:val="22"/>
        </w:rPr>
      </w:pPr>
    </w:p>
    <w:p w14:paraId="517543F1" w14:textId="0AB4EC25" w:rsidR="00D87C6E" w:rsidRPr="00670921" w:rsidDel="00395BDF" w:rsidRDefault="00D87C6E">
      <w:pPr>
        <w:rPr>
          <w:del w:id="833" w:author="Sarah Robinson" w:date="2019-10-16T15:23:00Z"/>
          <w:rFonts w:cstheme="minorHAnsi"/>
          <w:b/>
          <w:bCs/>
          <w:smallCaps/>
          <w:sz w:val="22"/>
        </w:rPr>
      </w:pPr>
      <w:del w:id="834" w:author="Sarah Robinson" w:date="2019-10-16T15:23:00Z">
        <w:r w:rsidRPr="00670921" w:rsidDel="00395BDF">
          <w:rPr>
            <w:rFonts w:cstheme="minorHAnsi"/>
            <w:b/>
            <w:bCs/>
            <w:smallCaps/>
            <w:sz w:val="22"/>
          </w:rPr>
          <w:delText>Chapter 1:  Introduction to PAWSA</w:delText>
        </w:r>
      </w:del>
    </w:p>
    <w:p w14:paraId="1ABC653F" w14:textId="5ABB9428" w:rsidR="00D87C6E" w:rsidRPr="00670921" w:rsidDel="00395BDF" w:rsidRDefault="0056568A">
      <w:pPr>
        <w:rPr>
          <w:del w:id="835" w:author="Sarah Robinson" w:date="2019-10-16T15:23:00Z"/>
          <w:rFonts w:cstheme="minorHAnsi"/>
          <w:i/>
          <w:iCs/>
          <w:sz w:val="22"/>
        </w:rPr>
        <w:pPrChange w:id="836" w:author="Sarah Robinson" w:date="2019-10-16T15:24:00Z">
          <w:pPr>
            <w:numPr>
              <w:numId w:val="1"/>
            </w:numPr>
            <w:tabs>
              <w:tab w:val="left" w:pos="720"/>
              <w:tab w:val="num" w:pos="1447"/>
              <w:tab w:val="right" w:pos="8460"/>
            </w:tabs>
            <w:spacing w:before="120" w:after="120" w:line="240" w:lineRule="auto"/>
            <w:ind w:left="720" w:hanging="360"/>
          </w:pPr>
        </w:pPrChange>
      </w:pPr>
      <w:del w:id="837" w:author="Sarah Robinson" w:date="2019-10-16T15:23:00Z">
        <w:r w:rsidRPr="00670921" w:rsidDel="00395BDF">
          <w:rPr>
            <w:rFonts w:cstheme="minorHAnsi"/>
            <w:i/>
            <w:iCs/>
            <w:sz w:val="22"/>
          </w:rPr>
          <w:delText>Purpose and Scope of Guide</w:delText>
        </w:r>
        <w:r w:rsidRPr="00670921" w:rsidDel="00395BDF">
          <w:rPr>
            <w:rFonts w:cstheme="minorHAnsi"/>
            <w:i/>
            <w:iCs/>
            <w:sz w:val="22"/>
          </w:rPr>
          <w:tab/>
        </w:r>
        <w:r w:rsidR="002D622E" w:rsidDel="00395BDF">
          <w:rPr>
            <w:rFonts w:cstheme="minorHAnsi"/>
            <w:i/>
            <w:iCs/>
            <w:sz w:val="22"/>
          </w:rPr>
          <w:delText>9</w:delText>
        </w:r>
      </w:del>
    </w:p>
    <w:p w14:paraId="4884DC8E" w14:textId="3B802E41" w:rsidR="00D87C6E" w:rsidRPr="00670921" w:rsidDel="00395BDF" w:rsidRDefault="0056568A">
      <w:pPr>
        <w:rPr>
          <w:del w:id="838" w:author="Sarah Robinson" w:date="2019-10-16T15:23:00Z"/>
          <w:rFonts w:cstheme="minorHAnsi"/>
          <w:i/>
          <w:iCs/>
          <w:sz w:val="22"/>
        </w:rPr>
        <w:pPrChange w:id="839" w:author="Sarah Robinson" w:date="2019-10-16T15:24:00Z">
          <w:pPr>
            <w:numPr>
              <w:numId w:val="1"/>
            </w:numPr>
            <w:tabs>
              <w:tab w:val="left" w:pos="720"/>
              <w:tab w:val="num" w:pos="1447"/>
              <w:tab w:val="right" w:pos="8460"/>
            </w:tabs>
            <w:spacing w:before="120" w:after="120" w:line="240" w:lineRule="auto"/>
            <w:ind w:left="720" w:hanging="360"/>
          </w:pPr>
        </w:pPrChange>
      </w:pPr>
      <w:del w:id="840" w:author="Sarah Robinson" w:date="2019-10-16T15:23:00Z">
        <w:r w:rsidRPr="00670921" w:rsidDel="00395BDF">
          <w:rPr>
            <w:rFonts w:cstheme="minorHAnsi"/>
            <w:i/>
            <w:iCs/>
            <w:sz w:val="22"/>
          </w:rPr>
          <w:delText>PAWSA Background</w:delText>
        </w:r>
        <w:r w:rsidRPr="00670921" w:rsidDel="00395BDF">
          <w:rPr>
            <w:rFonts w:cstheme="minorHAnsi"/>
            <w:i/>
            <w:iCs/>
            <w:sz w:val="22"/>
          </w:rPr>
          <w:tab/>
        </w:r>
        <w:r w:rsidR="002D622E" w:rsidDel="00395BDF">
          <w:rPr>
            <w:rFonts w:cstheme="minorHAnsi"/>
            <w:i/>
            <w:iCs/>
            <w:sz w:val="22"/>
          </w:rPr>
          <w:delText>9</w:delText>
        </w:r>
      </w:del>
    </w:p>
    <w:p w14:paraId="2C0E160B" w14:textId="79963E74" w:rsidR="00D87C6E" w:rsidRPr="00670921" w:rsidDel="00395BDF" w:rsidRDefault="0056568A">
      <w:pPr>
        <w:rPr>
          <w:del w:id="841" w:author="Sarah Robinson" w:date="2019-10-16T15:23:00Z"/>
          <w:rFonts w:cstheme="minorHAnsi"/>
          <w:i/>
          <w:iCs/>
          <w:sz w:val="22"/>
        </w:rPr>
        <w:pPrChange w:id="842" w:author="Sarah Robinson" w:date="2019-10-16T15:24:00Z">
          <w:pPr>
            <w:numPr>
              <w:numId w:val="1"/>
            </w:numPr>
            <w:tabs>
              <w:tab w:val="left" w:pos="720"/>
              <w:tab w:val="num" w:pos="1447"/>
              <w:tab w:val="right" w:pos="8460"/>
            </w:tabs>
            <w:spacing w:before="120" w:after="120" w:line="240" w:lineRule="auto"/>
            <w:ind w:left="720" w:hanging="360"/>
          </w:pPr>
        </w:pPrChange>
      </w:pPr>
      <w:del w:id="843" w:author="Sarah Robinson" w:date="2019-10-16T15:23:00Z">
        <w:r w:rsidRPr="00670921" w:rsidDel="00395BDF">
          <w:rPr>
            <w:rFonts w:cstheme="minorHAnsi"/>
            <w:i/>
            <w:iCs/>
            <w:sz w:val="22"/>
          </w:rPr>
          <w:delText>Objectives</w:delText>
        </w:r>
        <w:r w:rsidRPr="00670921" w:rsidDel="00395BDF">
          <w:rPr>
            <w:rFonts w:cstheme="minorHAnsi"/>
            <w:i/>
            <w:iCs/>
            <w:sz w:val="22"/>
          </w:rPr>
          <w:tab/>
          <w:delText>9</w:delText>
        </w:r>
      </w:del>
    </w:p>
    <w:p w14:paraId="33707166" w14:textId="1CCB2560" w:rsidR="00D87C6E" w:rsidRPr="00670921" w:rsidDel="00395BDF" w:rsidRDefault="0056568A">
      <w:pPr>
        <w:rPr>
          <w:del w:id="844" w:author="Sarah Robinson" w:date="2019-10-16T15:23:00Z"/>
          <w:rFonts w:cstheme="minorHAnsi"/>
          <w:i/>
          <w:iCs/>
          <w:sz w:val="22"/>
        </w:rPr>
        <w:pPrChange w:id="845" w:author="Sarah Robinson" w:date="2019-10-16T15:24:00Z">
          <w:pPr>
            <w:numPr>
              <w:numId w:val="1"/>
            </w:numPr>
            <w:tabs>
              <w:tab w:val="left" w:pos="720"/>
              <w:tab w:val="num" w:pos="1447"/>
              <w:tab w:val="right" w:pos="8460"/>
            </w:tabs>
            <w:spacing w:before="120" w:after="120" w:line="240" w:lineRule="auto"/>
            <w:ind w:left="720" w:hanging="360"/>
          </w:pPr>
        </w:pPrChange>
      </w:pPr>
      <w:del w:id="846" w:author="Sarah Robinson" w:date="2019-10-16T15:23:00Z">
        <w:r w:rsidRPr="00670921" w:rsidDel="00395BDF">
          <w:rPr>
            <w:rFonts w:cstheme="minorHAnsi"/>
            <w:i/>
            <w:iCs/>
            <w:sz w:val="22"/>
          </w:rPr>
          <w:delText>Methodology Overview</w:delText>
        </w:r>
        <w:r w:rsidRPr="00670921" w:rsidDel="00395BDF">
          <w:rPr>
            <w:rFonts w:cstheme="minorHAnsi"/>
            <w:i/>
            <w:iCs/>
            <w:sz w:val="22"/>
          </w:rPr>
          <w:tab/>
          <w:delText>9</w:delText>
        </w:r>
      </w:del>
    </w:p>
    <w:p w14:paraId="7BBB21E1" w14:textId="2C92DC03" w:rsidR="00D87C6E" w:rsidRPr="00670921" w:rsidDel="00395BDF" w:rsidRDefault="00D87C6E">
      <w:pPr>
        <w:rPr>
          <w:del w:id="847" w:author="Sarah Robinson" w:date="2019-10-16T15:23:00Z"/>
          <w:rFonts w:cstheme="minorHAnsi"/>
          <w:b/>
          <w:bCs/>
          <w:smallCaps/>
          <w:sz w:val="22"/>
        </w:rPr>
      </w:pPr>
      <w:del w:id="848" w:author="Sarah Robinson" w:date="2019-10-16T15:23:00Z">
        <w:r w:rsidRPr="00670921" w:rsidDel="00395BDF">
          <w:rPr>
            <w:rFonts w:cstheme="minorHAnsi"/>
            <w:b/>
            <w:bCs/>
            <w:smallCaps/>
            <w:sz w:val="22"/>
          </w:rPr>
          <w:delText>Chapter 2:  Methodology</w:delText>
        </w:r>
      </w:del>
    </w:p>
    <w:p w14:paraId="04C89C6D" w14:textId="75C04E62" w:rsidR="002D622E" w:rsidDel="00395BDF" w:rsidRDefault="002D622E">
      <w:pPr>
        <w:rPr>
          <w:del w:id="849" w:author="Sarah Robinson" w:date="2019-10-16T15:23:00Z"/>
          <w:rFonts w:cstheme="minorHAnsi"/>
          <w:i/>
          <w:iCs/>
          <w:sz w:val="22"/>
        </w:rPr>
        <w:pPrChange w:id="850" w:author="Sarah Robinson" w:date="2019-10-16T15:24:00Z">
          <w:pPr>
            <w:numPr>
              <w:numId w:val="2"/>
            </w:numPr>
            <w:tabs>
              <w:tab w:val="num" w:pos="360"/>
              <w:tab w:val="left" w:pos="720"/>
              <w:tab w:val="right" w:pos="8460"/>
            </w:tabs>
            <w:spacing w:before="120" w:after="120" w:line="240" w:lineRule="auto"/>
            <w:ind w:left="720" w:hanging="360"/>
          </w:pPr>
        </w:pPrChange>
      </w:pPr>
      <w:del w:id="851" w:author="Sarah Robinson" w:date="2019-10-16T15:23:00Z">
        <w:r w:rsidDel="00395BDF">
          <w:rPr>
            <w:rFonts w:cstheme="minorHAnsi"/>
            <w:i/>
            <w:iCs/>
            <w:sz w:val="22"/>
          </w:rPr>
          <w:delText>Preamble</w:delText>
        </w:r>
        <w:r w:rsidDel="00395BDF">
          <w:rPr>
            <w:rFonts w:cstheme="minorHAnsi"/>
            <w:i/>
            <w:iCs/>
            <w:sz w:val="22"/>
          </w:rPr>
          <w:tab/>
          <w:delText>12</w:delText>
        </w:r>
      </w:del>
    </w:p>
    <w:p w14:paraId="550FAE0C" w14:textId="58E482E9" w:rsidR="00D87C6E" w:rsidRPr="00670921" w:rsidDel="00395BDF" w:rsidRDefault="0056568A">
      <w:pPr>
        <w:rPr>
          <w:del w:id="852" w:author="Sarah Robinson" w:date="2019-10-16T15:23:00Z"/>
          <w:rFonts w:cstheme="minorHAnsi"/>
          <w:i/>
          <w:iCs/>
          <w:sz w:val="22"/>
        </w:rPr>
        <w:pPrChange w:id="853" w:author="Sarah Robinson" w:date="2019-10-16T15:24:00Z">
          <w:pPr>
            <w:numPr>
              <w:numId w:val="2"/>
            </w:numPr>
            <w:tabs>
              <w:tab w:val="num" w:pos="360"/>
              <w:tab w:val="left" w:pos="720"/>
              <w:tab w:val="right" w:pos="8460"/>
            </w:tabs>
            <w:spacing w:before="120" w:after="120" w:line="240" w:lineRule="auto"/>
            <w:ind w:left="720" w:hanging="360"/>
          </w:pPr>
        </w:pPrChange>
      </w:pPr>
      <w:del w:id="854" w:author="Sarah Robinson" w:date="2019-10-16T15:23:00Z">
        <w:r w:rsidRPr="00670921" w:rsidDel="00395BDF">
          <w:rPr>
            <w:rFonts w:cstheme="minorHAnsi"/>
            <w:i/>
            <w:iCs/>
            <w:sz w:val="22"/>
          </w:rPr>
          <w:delText>Theory</w:delText>
        </w:r>
        <w:r w:rsidRPr="00670921" w:rsidDel="00395BDF">
          <w:rPr>
            <w:rFonts w:cstheme="minorHAnsi"/>
            <w:i/>
            <w:iCs/>
            <w:sz w:val="22"/>
          </w:rPr>
          <w:tab/>
          <w:delText>1</w:delText>
        </w:r>
        <w:r w:rsidR="002D622E" w:rsidDel="00395BDF">
          <w:rPr>
            <w:rFonts w:cstheme="minorHAnsi"/>
            <w:i/>
            <w:iCs/>
            <w:sz w:val="22"/>
          </w:rPr>
          <w:delText>2</w:delText>
        </w:r>
      </w:del>
    </w:p>
    <w:p w14:paraId="5594DF32" w14:textId="6B278653" w:rsidR="00D87C6E" w:rsidRPr="00670921" w:rsidDel="00395BDF" w:rsidRDefault="0056568A">
      <w:pPr>
        <w:rPr>
          <w:del w:id="855" w:author="Sarah Robinson" w:date="2019-10-16T15:23:00Z"/>
          <w:rFonts w:cstheme="minorHAnsi"/>
          <w:i/>
          <w:iCs/>
          <w:sz w:val="22"/>
        </w:rPr>
        <w:pPrChange w:id="856" w:author="Sarah Robinson" w:date="2019-10-16T15:24:00Z">
          <w:pPr>
            <w:numPr>
              <w:numId w:val="2"/>
            </w:numPr>
            <w:tabs>
              <w:tab w:val="num" w:pos="360"/>
              <w:tab w:val="left" w:pos="720"/>
              <w:tab w:val="right" w:pos="8460"/>
            </w:tabs>
            <w:spacing w:before="120" w:after="120" w:line="240" w:lineRule="auto"/>
            <w:ind w:left="720" w:hanging="360"/>
          </w:pPr>
        </w:pPrChange>
      </w:pPr>
      <w:del w:id="857" w:author="Sarah Robinson" w:date="2019-10-16T15:23:00Z">
        <w:r w:rsidRPr="00670921" w:rsidDel="00395BDF">
          <w:rPr>
            <w:rFonts w:cstheme="minorHAnsi"/>
            <w:i/>
            <w:iCs/>
            <w:sz w:val="22"/>
          </w:rPr>
          <w:delText>Book 1:  Team Expertise</w:delText>
        </w:r>
        <w:r w:rsidRPr="00670921" w:rsidDel="00395BDF">
          <w:rPr>
            <w:rFonts w:cstheme="minorHAnsi"/>
            <w:i/>
            <w:iCs/>
            <w:sz w:val="22"/>
          </w:rPr>
          <w:tab/>
          <w:delText>1</w:delText>
        </w:r>
        <w:r w:rsidR="002D622E" w:rsidDel="00395BDF">
          <w:rPr>
            <w:rFonts w:cstheme="minorHAnsi"/>
            <w:i/>
            <w:iCs/>
            <w:sz w:val="22"/>
          </w:rPr>
          <w:delText>2</w:delText>
        </w:r>
      </w:del>
    </w:p>
    <w:p w14:paraId="4B435D07" w14:textId="11760738" w:rsidR="00D87C6E" w:rsidRPr="00670921" w:rsidDel="00395BDF" w:rsidRDefault="00D87C6E">
      <w:pPr>
        <w:rPr>
          <w:del w:id="858" w:author="Sarah Robinson" w:date="2019-10-16T15:23:00Z"/>
          <w:rFonts w:cstheme="minorHAnsi"/>
          <w:i/>
          <w:iCs/>
          <w:sz w:val="22"/>
        </w:rPr>
        <w:pPrChange w:id="859" w:author="Sarah Robinson" w:date="2019-10-16T15:24:00Z">
          <w:pPr>
            <w:numPr>
              <w:numId w:val="2"/>
            </w:numPr>
            <w:tabs>
              <w:tab w:val="num" w:pos="360"/>
              <w:tab w:val="left" w:pos="720"/>
              <w:tab w:val="right" w:pos="8460"/>
            </w:tabs>
            <w:spacing w:before="120" w:after="120" w:line="240" w:lineRule="auto"/>
            <w:ind w:left="720" w:hanging="360"/>
          </w:pPr>
        </w:pPrChange>
      </w:pPr>
      <w:del w:id="860" w:author="Sarah Robinson" w:date="2019-10-16T15:23:00Z">
        <w:r w:rsidRPr="00670921" w:rsidDel="00395BDF">
          <w:rPr>
            <w:rFonts w:cstheme="minorHAnsi"/>
            <w:i/>
            <w:iCs/>
            <w:sz w:val="22"/>
          </w:rPr>
          <w:delText>Book</w:delText>
        </w:r>
        <w:r w:rsidR="0056568A" w:rsidRPr="00670921" w:rsidDel="00395BDF">
          <w:rPr>
            <w:rFonts w:cstheme="minorHAnsi"/>
            <w:i/>
            <w:iCs/>
            <w:sz w:val="22"/>
          </w:rPr>
          <w:delText xml:space="preserve"> 2:  Risk Factor Rating Scales</w:delText>
        </w:r>
        <w:r w:rsidR="0056568A" w:rsidRPr="00670921" w:rsidDel="00395BDF">
          <w:rPr>
            <w:rFonts w:cstheme="minorHAnsi"/>
            <w:i/>
            <w:iCs/>
            <w:sz w:val="22"/>
          </w:rPr>
          <w:tab/>
          <w:delText>1</w:delText>
        </w:r>
        <w:r w:rsidR="002D622E" w:rsidDel="00395BDF">
          <w:rPr>
            <w:rFonts w:cstheme="minorHAnsi"/>
            <w:i/>
            <w:iCs/>
            <w:sz w:val="22"/>
          </w:rPr>
          <w:delText>3</w:delText>
        </w:r>
      </w:del>
    </w:p>
    <w:p w14:paraId="7254A38A" w14:textId="74BD9319" w:rsidR="00D87C6E" w:rsidRPr="00670921" w:rsidDel="00395BDF" w:rsidRDefault="0056568A">
      <w:pPr>
        <w:rPr>
          <w:del w:id="861" w:author="Sarah Robinson" w:date="2019-10-16T15:23:00Z"/>
          <w:rFonts w:cstheme="minorHAnsi"/>
          <w:i/>
          <w:iCs/>
          <w:sz w:val="22"/>
        </w:rPr>
        <w:pPrChange w:id="862" w:author="Sarah Robinson" w:date="2019-10-16T15:24:00Z">
          <w:pPr>
            <w:numPr>
              <w:numId w:val="2"/>
            </w:numPr>
            <w:tabs>
              <w:tab w:val="num" w:pos="360"/>
              <w:tab w:val="left" w:pos="720"/>
              <w:tab w:val="right" w:pos="8460"/>
            </w:tabs>
            <w:spacing w:before="120" w:after="120" w:line="240" w:lineRule="auto"/>
            <w:ind w:left="720" w:hanging="360"/>
          </w:pPr>
        </w:pPrChange>
      </w:pPr>
      <w:del w:id="863" w:author="Sarah Robinson" w:date="2019-10-16T15:23:00Z">
        <w:r w:rsidRPr="00670921" w:rsidDel="00395BDF">
          <w:rPr>
            <w:rFonts w:cstheme="minorHAnsi"/>
            <w:i/>
            <w:iCs/>
            <w:sz w:val="22"/>
          </w:rPr>
          <w:delText>Book 3:  Baseline Risk Levels</w:delText>
        </w:r>
        <w:r w:rsidRPr="00670921" w:rsidDel="00395BDF">
          <w:rPr>
            <w:rFonts w:cstheme="minorHAnsi"/>
            <w:i/>
            <w:iCs/>
            <w:sz w:val="22"/>
          </w:rPr>
          <w:tab/>
          <w:delText>1</w:delText>
        </w:r>
        <w:r w:rsidR="002D622E" w:rsidDel="00395BDF">
          <w:rPr>
            <w:rFonts w:cstheme="minorHAnsi"/>
            <w:i/>
            <w:iCs/>
            <w:sz w:val="22"/>
          </w:rPr>
          <w:delText>5</w:delText>
        </w:r>
      </w:del>
    </w:p>
    <w:p w14:paraId="3412E8B5" w14:textId="58A73D79" w:rsidR="00D87C6E" w:rsidRPr="00670921" w:rsidDel="00395BDF" w:rsidRDefault="00D87C6E">
      <w:pPr>
        <w:rPr>
          <w:del w:id="864" w:author="Sarah Robinson" w:date="2019-10-16T15:23:00Z"/>
          <w:rFonts w:cstheme="minorHAnsi"/>
          <w:i/>
          <w:iCs/>
          <w:sz w:val="22"/>
        </w:rPr>
        <w:pPrChange w:id="865" w:author="Sarah Robinson" w:date="2019-10-16T15:24:00Z">
          <w:pPr>
            <w:numPr>
              <w:numId w:val="2"/>
            </w:numPr>
            <w:tabs>
              <w:tab w:val="num" w:pos="360"/>
              <w:tab w:val="left" w:pos="720"/>
              <w:tab w:val="right" w:pos="8460"/>
            </w:tabs>
            <w:spacing w:before="120" w:after="120" w:line="240" w:lineRule="auto"/>
            <w:ind w:left="720" w:hanging="360"/>
          </w:pPr>
        </w:pPrChange>
      </w:pPr>
      <w:del w:id="866" w:author="Sarah Robinson" w:date="2019-10-16T15:23:00Z">
        <w:r w:rsidRPr="00670921" w:rsidDel="00395BDF">
          <w:rPr>
            <w:rFonts w:cstheme="minorHAnsi"/>
            <w:i/>
            <w:iCs/>
            <w:sz w:val="22"/>
          </w:rPr>
          <w:delText>Book</w:delText>
        </w:r>
        <w:r w:rsidR="0056568A" w:rsidRPr="00670921" w:rsidDel="00395BDF">
          <w:rPr>
            <w:rFonts w:cstheme="minorHAnsi"/>
            <w:i/>
            <w:iCs/>
            <w:sz w:val="22"/>
          </w:rPr>
          <w:delText xml:space="preserve"> 4:  Mitigation Effectiveness</w:delText>
        </w:r>
        <w:r w:rsidR="0056568A" w:rsidRPr="00670921" w:rsidDel="00395BDF">
          <w:rPr>
            <w:rFonts w:cstheme="minorHAnsi"/>
            <w:i/>
            <w:iCs/>
            <w:sz w:val="22"/>
          </w:rPr>
          <w:tab/>
          <w:delText>16</w:delText>
        </w:r>
      </w:del>
    </w:p>
    <w:p w14:paraId="54764018" w14:textId="2BBCC6A5" w:rsidR="00D87C6E" w:rsidRPr="00670921" w:rsidDel="00395BDF" w:rsidRDefault="00D87C6E">
      <w:pPr>
        <w:rPr>
          <w:del w:id="867" w:author="Sarah Robinson" w:date="2019-10-16T15:23:00Z"/>
          <w:rFonts w:cstheme="minorHAnsi"/>
          <w:i/>
          <w:iCs/>
          <w:sz w:val="22"/>
        </w:rPr>
        <w:pPrChange w:id="868" w:author="Sarah Robinson" w:date="2019-10-16T15:24:00Z">
          <w:pPr>
            <w:numPr>
              <w:numId w:val="2"/>
            </w:numPr>
            <w:tabs>
              <w:tab w:val="num" w:pos="360"/>
              <w:tab w:val="left" w:pos="720"/>
              <w:tab w:val="right" w:pos="8460"/>
            </w:tabs>
            <w:spacing w:before="120" w:after="120" w:line="240" w:lineRule="auto"/>
            <w:ind w:left="720" w:hanging="360"/>
          </w:pPr>
        </w:pPrChange>
      </w:pPr>
      <w:del w:id="869" w:author="Sarah Robinson" w:date="2019-10-16T15:23:00Z">
        <w:r w:rsidRPr="00670921" w:rsidDel="00395BDF">
          <w:rPr>
            <w:rFonts w:cstheme="minorHAnsi"/>
            <w:i/>
            <w:iCs/>
            <w:sz w:val="22"/>
          </w:rPr>
          <w:delText>Bo</w:delText>
        </w:r>
        <w:r w:rsidR="0056568A" w:rsidRPr="00670921" w:rsidDel="00395BDF">
          <w:rPr>
            <w:rFonts w:cstheme="minorHAnsi"/>
            <w:i/>
            <w:iCs/>
            <w:sz w:val="22"/>
          </w:rPr>
          <w:delText>ok 5:  Additional Mitigations</w:delText>
        </w:r>
        <w:r w:rsidR="0056568A" w:rsidRPr="00670921" w:rsidDel="00395BDF">
          <w:rPr>
            <w:rFonts w:cstheme="minorHAnsi"/>
            <w:i/>
            <w:iCs/>
            <w:sz w:val="22"/>
          </w:rPr>
          <w:tab/>
          <w:delText>1</w:delText>
        </w:r>
        <w:r w:rsidR="002D622E" w:rsidDel="00395BDF">
          <w:rPr>
            <w:rFonts w:cstheme="minorHAnsi"/>
            <w:i/>
            <w:iCs/>
            <w:sz w:val="22"/>
          </w:rPr>
          <w:delText>7</w:delText>
        </w:r>
      </w:del>
    </w:p>
    <w:p w14:paraId="5785B87A" w14:textId="7B0E7E12" w:rsidR="00D87C6E" w:rsidRPr="00670921" w:rsidDel="00395BDF" w:rsidRDefault="00D87C6E">
      <w:pPr>
        <w:rPr>
          <w:del w:id="870" w:author="Sarah Robinson" w:date="2019-10-16T15:23:00Z"/>
          <w:rFonts w:cstheme="minorHAnsi"/>
          <w:b/>
          <w:bCs/>
          <w:smallCaps/>
          <w:sz w:val="22"/>
        </w:rPr>
      </w:pPr>
      <w:del w:id="871" w:author="Sarah Robinson" w:date="2019-10-16T15:23:00Z">
        <w:r w:rsidRPr="00670921" w:rsidDel="00395BDF">
          <w:rPr>
            <w:rFonts w:cstheme="minorHAnsi"/>
            <w:b/>
            <w:bCs/>
            <w:smallCaps/>
            <w:sz w:val="22"/>
          </w:rPr>
          <w:delText>Chapter 3:  Preliminary Logistics</w:delText>
        </w:r>
      </w:del>
    </w:p>
    <w:p w14:paraId="4002FF68" w14:textId="362A7AE9" w:rsidR="00D87C6E" w:rsidRPr="00670921" w:rsidDel="00395BDF" w:rsidRDefault="00D87C6E">
      <w:pPr>
        <w:rPr>
          <w:del w:id="872" w:author="Sarah Robinson" w:date="2019-10-16T15:23:00Z"/>
          <w:rFonts w:cstheme="minorHAnsi"/>
          <w:i/>
          <w:iCs/>
          <w:sz w:val="22"/>
        </w:rPr>
        <w:pPrChange w:id="873" w:author="Sarah Robinson" w:date="2019-10-16T15:24:00Z">
          <w:pPr>
            <w:numPr>
              <w:ilvl w:val="1"/>
              <w:numId w:val="3"/>
            </w:numPr>
            <w:tabs>
              <w:tab w:val="left" w:pos="720"/>
              <w:tab w:val="num" w:pos="2160"/>
              <w:tab w:val="right" w:pos="8460"/>
            </w:tabs>
            <w:spacing w:before="120" w:after="120" w:line="240" w:lineRule="auto"/>
            <w:ind w:left="720" w:hanging="360"/>
          </w:pPr>
        </w:pPrChange>
      </w:pPr>
      <w:del w:id="874" w:author="Sarah Robinson" w:date="2019-10-16T15:23:00Z">
        <w:r w:rsidRPr="00670921" w:rsidDel="00395BDF">
          <w:rPr>
            <w:rFonts w:cstheme="minorHAnsi"/>
            <w:i/>
            <w:iCs/>
            <w:sz w:val="22"/>
          </w:rPr>
          <w:delText>Preparing fo</w:delText>
        </w:r>
        <w:r w:rsidR="0056568A" w:rsidRPr="00670921" w:rsidDel="00395BDF">
          <w:rPr>
            <w:rFonts w:cstheme="minorHAnsi"/>
            <w:i/>
            <w:iCs/>
            <w:sz w:val="22"/>
          </w:rPr>
          <w:delText>r a Successful PAWSA Workshop</w:delText>
        </w:r>
        <w:r w:rsidR="0056568A" w:rsidRPr="00670921" w:rsidDel="00395BDF">
          <w:rPr>
            <w:rFonts w:cstheme="minorHAnsi"/>
            <w:i/>
            <w:iCs/>
            <w:sz w:val="22"/>
          </w:rPr>
          <w:tab/>
        </w:r>
        <w:r w:rsidR="002D622E" w:rsidDel="00395BDF">
          <w:rPr>
            <w:rFonts w:cstheme="minorHAnsi"/>
            <w:i/>
            <w:iCs/>
            <w:sz w:val="22"/>
          </w:rPr>
          <w:delText>18</w:delText>
        </w:r>
      </w:del>
    </w:p>
    <w:p w14:paraId="4E0CFF83" w14:textId="64DC6381" w:rsidR="00D87C6E" w:rsidRPr="00670921" w:rsidDel="00395BDF" w:rsidRDefault="0056568A">
      <w:pPr>
        <w:rPr>
          <w:del w:id="875" w:author="Sarah Robinson" w:date="2019-10-16T15:23:00Z"/>
          <w:rFonts w:cstheme="minorHAnsi"/>
          <w:i/>
          <w:iCs/>
          <w:sz w:val="22"/>
        </w:rPr>
        <w:pPrChange w:id="876" w:author="Sarah Robinson" w:date="2019-10-16T15:24:00Z">
          <w:pPr>
            <w:numPr>
              <w:ilvl w:val="1"/>
              <w:numId w:val="3"/>
            </w:numPr>
            <w:tabs>
              <w:tab w:val="left" w:pos="720"/>
              <w:tab w:val="num" w:pos="2160"/>
              <w:tab w:val="right" w:pos="8460"/>
            </w:tabs>
            <w:spacing w:before="120" w:after="120" w:line="240" w:lineRule="auto"/>
            <w:ind w:left="720" w:hanging="360"/>
          </w:pPr>
        </w:pPrChange>
      </w:pPr>
      <w:del w:id="877" w:author="Sarah Robinson" w:date="2019-10-16T15:23:00Z">
        <w:r w:rsidRPr="00670921" w:rsidDel="00395BDF">
          <w:rPr>
            <w:rFonts w:cstheme="minorHAnsi"/>
            <w:i/>
            <w:iCs/>
            <w:sz w:val="22"/>
          </w:rPr>
          <w:delText>Roles and Responsibilities</w:delText>
        </w:r>
        <w:r w:rsidRPr="00670921" w:rsidDel="00395BDF">
          <w:rPr>
            <w:rFonts w:cstheme="minorHAnsi"/>
            <w:i/>
            <w:iCs/>
            <w:sz w:val="22"/>
          </w:rPr>
          <w:tab/>
        </w:r>
        <w:r w:rsidR="002D622E" w:rsidDel="00395BDF">
          <w:rPr>
            <w:rFonts w:cstheme="minorHAnsi"/>
            <w:i/>
            <w:iCs/>
            <w:sz w:val="22"/>
          </w:rPr>
          <w:delText>18</w:delText>
        </w:r>
      </w:del>
    </w:p>
    <w:p w14:paraId="63B33069" w14:textId="4CDC2E59" w:rsidR="00D87C6E" w:rsidRPr="00670921" w:rsidDel="00395BDF" w:rsidRDefault="00D87C6E">
      <w:pPr>
        <w:rPr>
          <w:del w:id="878" w:author="Sarah Robinson" w:date="2019-10-16T15:23:00Z"/>
          <w:rFonts w:cstheme="minorHAnsi"/>
          <w:i/>
          <w:iCs/>
          <w:sz w:val="22"/>
        </w:rPr>
        <w:pPrChange w:id="879" w:author="Sarah Robinson" w:date="2019-10-16T15:24:00Z">
          <w:pPr>
            <w:numPr>
              <w:ilvl w:val="1"/>
              <w:numId w:val="3"/>
            </w:numPr>
            <w:tabs>
              <w:tab w:val="left" w:pos="720"/>
              <w:tab w:val="num" w:pos="2160"/>
              <w:tab w:val="right" w:pos="8460"/>
            </w:tabs>
            <w:spacing w:before="120" w:after="120" w:line="240" w:lineRule="auto"/>
            <w:ind w:left="720" w:hanging="360"/>
          </w:pPr>
        </w:pPrChange>
      </w:pPr>
      <w:del w:id="880" w:author="Sarah Robinson" w:date="2019-10-16T15:23:00Z">
        <w:r w:rsidRPr="00670921" w:rsidDel="00395BDF">
          <w:rPr>
            <w:rFonts w:cstheme="minorHAnsi"/>
            <w:i/>
            <w:iCs/>
            <w:sz w:val="22"/>
          </w:rPr>
          <w:delText>Selecting</w:delText>
        </w:r>
        <w:r w:rsidR="0056568A" w:rsidRPr="00670921" w:rsidDel="00395BDF">
          <w:rPr>
            <w:rFonts w:cstheme="minorHAnsi"/>
            <w:i/>
            <w:iCs/>
            <w:sz w:val="22"/>
          </w:rPr>
          <w:delText xml:space="preserve"> a Suitable Workshop Facility</w:delText>
        </w:r>
        <w:r w:rsidR="0056568A" w:rsidRPr="00670921" w:rsidDel="00395BDF">
          <w:rPr>
            <w:rFonts w:cstheme="minorHAnsi"/>
            <w:i/>
            <w:iCs/>
            <w:sz w:val="22"/>
          </w:rPr>
          <w:tab/>
        </w:r>
        <w:r w:rsidR="002D622E" w:rsidDel="00395BDF">
          <w:rPr>
            <w:rFonts w:cstheme="minorHAnsi"/>
            <w:i/>
            <w:iCs/>
            <w:sz w:val="22"/>
          </w:rPr>
          <w:delText>19</w:delText>
        </w:r>
      </w:del>
    </w:p>
    <w:p w14:paraId="6C551498" w14:textId="0DAA0D63" w:rsidR="00D87C6E" w:rsidRPr="00670921" w:rsidDel="00395BDF" w:rsidRDefault="00D87C6E">
      <w:pPr>
        <w:rPr>
          <w:del w:id="881" w:author="Sarah Robinson" w:date="2019-10-16T15:23:00Z"/>
          <w:rFonts w:cstheme="minorHAnsi"/>
          <w:b/>
          <w:bCs/>
          <w:smallCaps/>
          <w:sz w:val="22"/>
        </w:rPr>
      </w:pPr>
      <w:del w:id="882" w:author="Sarah Robinson" w:date="2019-10-16T15:23:00Z">
        <w:r w:rsidRPr="00670921" w:rsidDel="00395BDF">
          <w:rPr>
            <w:rFonts w:cstheme="minorHAnsi"/>
            <w:b/>
            <w:bCs/>
            <w:smallCaps/>
            <w:sz w:val="22"/>
          </w:rPr>
          <w:delText>Chapter 4:  Participants</w:delText>
        </w:r>
      </w:del>
    </w:p>
    <w:p w14:paraId="1703ED01" w14:textId="49A896A1" w:rsidR="00D87C6E" w:rsidRPr="00670921" w:rsidDel="00395BDF" w:rsidRDefault="0056568A">
      <w:pPr>
        <w:rPr>
          <w:del w:id="883" w:author="Sarah Robinson" w:date="2019-10-16T15:23:00Z"/>
          <w:rFonts w:cstheme="minorHAnsi"/>
          <w:i/>
          <w:iCs/>
          <w:sz w:val="22"/>
        </w:rPr>
        <w:pPrChange w:id="884" w:author="Sarah Robinson" w:date="2019-10-16T15:24:00Z">
          <w:pPr>
            <w:numPr>
              <w:numId w:val="4"/>
            </w:numPr>
            <w:tabs>
              <w:tab w:val="num" w:pos="360"/>
              <w:tab w:val="left" w:pos="720"/>
              <w:tab w:val="right" w:pos="8460"/>
            </w:tabs>
            <w:spacing w:before="120" w:after="120" w:line="240" w:lineRule="auto"/>
            <w:ind w:left="720" w:hanging="360"/>
          </w:pPr>
        </w:pPrChange>
      </w:pPr>
      <w:del w:id="885" w:author="Sarah Robinson" w:date="2019-10-16T15:23:00Z">
        <w:r w:rsidRPr="00670921" w:rsidDel="00395BDF">
          <w:rPr>
            <w:rFonts w:cstheme="minorHAnsi"/>
            <w:i/>
            <w:iCs/>
            <w:sz w:val="22"/>
          </w:rPr>
          <w:delText>Selecting Participants</w:delText>
        </w:r>
        <w:r w:rsidRPr="00670921" w:rsidDel="00395BDF">
          <w:rPr>
            <w:rFonts w:cstheme="minorHAnsi"/>
            <w:i/>
            <w:iCs/>
            <w:sz w:val="22"/>
          </w:rPr>
          <w:tab/>
          <w:delText>2</w:delText>
        </w:r>
        <w:r w:rsidR="002D622E" w:rsidDel="00395BDF">
          <w:rPr>
            <w:rFonts w:cstheme="minorHAnsi"/>
            <w:i/>
            <w:iCs/>
            <w:sz w:val="22"/>
          </w:rPr>
          <w:delText>0</w:delText>
        </w:r>
      </w:del>
    </w:p>
    <w:p w14:paraId="0CA7F47E" w14:textId="22F327F0" w:rsidR="00D87C6E" w:rsidRPr="00670921" w:rsidDel="00395BDF" w:rsidRDefault="0056568A">
      <w:pPr>
        <w:rPr>
          <w:del w:id="886" w:author="Sarah Robinson" w:date="2019-10-16T15:23:00Z"/>
          <w:rFonts w:cstheme="minorHAnsi"/>
          <w:i/>
          <w:iCs/>
          <w:sz w:val="22"/>
        </w:rPr>
        <w:pPrChange w:id="887" w:author="Sarah Robinson" w:date="2019-10-16T15:24:00Z">
          <w:pPr>
            <w:numPr>
              <w:numId w:val="4"/>
            </w:numPr>
            <w:tabs>
              <w:tab w:val="num" w:pos="360"/>
              <w:tab w:val="left" w:pos="720"/>
              <w:tab w:val="right" w:pos="8460"/>
            </w:tabs>
            <w:spacing w:before="120" w:after="120" w:line="240" w:lineRule="auto"/>
            <w:ind w:left="720" w:hanging="360"/>
          </w:pPr>
        </w:pPrChange>
      </w:pPr>
      <w:del w:id="888" w:author="Sarah Robinson" w:date="2019-10-16T15:23:00Z">
        <w:r w:rsidRPr="00670921" w:rsidDel="00395BDF">
          <w:rPr>
            <w:rFonts w:cstheme="minorHAnsi"/>
            <w:i/>
            <w:iCs/>
            <w:sz w:val="22"/>
          </w:rPr>
          <w:delText>Inviting Participants</w:delText>
        </w:r>
        <w:r w:rsidRPr="00670921" w:rsidDel="00395BDF">
          <w:rPr>
            <w:rFonts w:cstheme="minorHAnsi"/>
            <w:i/>
            <w:iCs/>
            <w:sz w:val="22"/>
          </w:rPr>
          <w:tab/>
          <w:delText>2</w:delText>
        </w:r>
        <w:r w:rsidR="002D622E" w:rsidDel="00395BDF">
          <w:rPr>
            <w:rFonts w:cstheme="minorHAnsi"/>
            <w:i/>
            <w:iCs/>
            <w:sz w:val="22"/>
          </w:rPr>
          <w:delText>1</w:delText>
        </w:r>
      </w:del>
    </w:p>
    <w:p w14:paraId="225B30EF" w14:textId="56E50DDA" w:rsidR="00D87C6E" w:rsidRPr="00670921" w:rsidDel="00395BDF" w:rsidRDefault="0056568A">
      <w:pPr>
        <w:rPr>
          <w:del w:id="889" w:author="Sarah Robinson" w:date="2019-10-16T15:23:00Z"/>
          <w:rFonts w:cstheme="minorHAnsi"/>
          <w:i/>
          <w:iCs/>
          <w:sz w:val="22"/>
        </w:rPr>
        <w:pPrChange w:id="890" w:author="Sarah Robinson" w:date="2019-10-16T15:24:00Z">
          <w:pPr>
            <w:numPr>
              <w:numId w:val="4"/>
            </w:numPr>
            <w:tabs>
              <w:tab w:val="num" w:pos="360"/>
              <w:tab w:val="left" w:pos="720"/>
              <w:tab w:val="right" w:pos="8460"/>
            </w:tabs>
            <w:spacing w:before="120" w:after="120" w:line="240" w:lineRule="auto"/>
            <w:ind w:left="720" w:hanging="360"/>
          </w:pPr>
        </w:pPrChange>
      </w:pPr>
      <w:del w:id="891" w:author="Sarah Robinson" w:date="2019-10-16T15:23:00Z">
        <w:r w:rsidRPr="00670921" w:rsidDel="00395BDF">
          <w:rPr>
            <w:rFonts w:cstheme="minorHAnsi"/>
            <w:i/>
            <w:iCs/>
            <w:sz w:val="22"/>
          </w:rPr>
          <w:delText>Read Ahead Material</w:delText>
        </w:r>
        <w:r w:rsidRPr="00670921" w:rsidDel="00395BDF">
          <w:rPr>
            <w:rFonts w:cstheme="minorHAnsi"/>
            <w:i/>
            <w:iCs/>
            <w:sz w:val="22"/>
          </w:rPr>
          <w:tab/>
          <w:delText>2</w:delText>
        </w:r>
        <w:r w:rsidR="002D622E" w:rsidDel="00395BDF">
          <w:rPr>
            <w:rFonts w:cstheme="minorHAnsi"/>
            <w:i/>
            <w:iCs/>
            <w:sz w:val="22"/>
          </w:rPr>
          <w:delText>1</w:delText>
        </w:r>
      </w:del>
    </w:p>
    <w:p w14:paraId="1F710C48" w14:textId="43D4104B" w:rsidR="00D87C6E" w:rsidRPr="00670921" w:rsidDel="00395BDF" w:rsidRDefault="00D87C6E">
      <w:pPr>
        <w:rPr>
          <w:del w:id="892" w:author="Sarah Robinson" w:date="2019-10-16T15:23:00Z"/>
          <w:rFonts w:cstheme="minorHAnsi"/>
          <w:b/>
          <w:bCs/>
          <w:smallCaps/>
          <w:sz w:val="22"/>
        </w:rPr>
      </w:pPr>
      <w:del w:id="893" w:author="Sarah Robinson" w:date="2019-10-16T15:23:00Z">
        <w:r w:rsidRPr="00670921" w:rsidDel="00395BDF">
          <w:rPr>
            <w:rFonts w:cstheme="minorHAnsi"/>
            <w:b/>
            <w:bCs/>
            <w:smallCaps/>
            <w:sz w:val="22"/>
          </w:rPr>
          <w:delText>Chapter 5:  Workshop Preparation</w:delText>
        </w:r>
      </w:del>
    </w:p>
    <w:p w14:paraId="4EF0D642" w14:textId="6B3E4DDE" w:rsidR="00D87C6E" w:rsidRPr="00670921" w:rsidDel="00395BDF" w:rsidRDefault="00D87C6E">
      <w:pPr>
        <w:rPr>
          <w:del w:id="894" w:author="Sarah Robinson" w:date="2019-10-16T15:23:00Z"/>
          <w:rFonts w:cstheme="minorHAnsi"/>
          <w:i/>
          <w:iCs/>
          <w:sz w:val="22"/>
        </w:rPr>
        <w:pPrChange w:id="895" w:author="Sarah Robinson" w:date="2019-10-16T15:24:00Z">
          <w:pPr>
            <w:numPr>
              <w:numId w:val="5"/>
            </w:numPr>
            <w:tabs>
              <w:tab w:val="num" w:pos="360"/>
              <w:tab w:val="left" w:pos="720"/>
              <w:tab w:val="right" w:pos="8460"/>
            </w:tabs>
            <w:spacing w:before="120" w:after="120" w:line="240" w:lineRule="auto"/>
            <w:ind w:left="720" w:hanging="360"/>
          </w:pPr>
        </w:pPrChange>
      </w:pPr>
      <w:del w:id="896" w:author="Sarah Robinson" w:date="2019-10-16T15:23:00Z">
        <w:r w:rsidRPr="00670921" w:rsidDel="00395BDF">
          <w:rPr>
            <w:rFonts w:cstheme="minorHAnsi"/>
            <w:i/>
            <w:iCs/>
            <w:sz w:val="22"/>
          </w:rPr>
          <w:delText>Workshop Equipm</w:delText>
        </w:r>
        <w:r w:rsidR="0056568A" w:rsidRPr="00670921" w:rsidDel="00395BDF">
          <w:rPr>
            <w:rFonts w:cstheme="minorHAnsi"/>
            <w:i/>
            <w:iCs/>
            <w:sz w:val="22"/>
          </w:rPr>
          <w:delText>ent and Material Requirements</w:delText>
        </w:r>
        <w:r w:rsidR="0056568A" w:rsidRPr="00670921" w:rsidDel="00395BDF">
          <w:rPr>
            <w:rFonts w:cstheme="minorHAnsi"/>
            <w:i/>
            <w:iCs/>
            <w:sz w:val="22"/>
          </w:rPr>
          <w:tab/>
          <w:delText>2</w:delText>
        </w:r>
        <w:r w:rsidR="002D622E" w:rsidDel="00395BDF">
          <w:rPr>
            <w:rFonts w:cstheme="minorHAnsi"/>
            <w:i/>
            <w:iCs/>
            <w:sz w:val="22"/>
          </w:rPr>
          <w:delText>2</w:delText>
        </w:r>
      </w:del>
    </w:p>
    <w:p w14:paraId="08589359" w14:textId="5099C961" w:rsidR="00D87C6E" w:rsidRPr="00670921" w:rsidDel="00395BDF" w:rsidRDefault="0056568A">
      <w:pPr>
        <w:rPr>
          <w:del w:id="897" w:author="Sarah Robinson" w:date="2019-10-16T15:23:00Z"/>
          <w:rFonts w:cstheme="minorHAnsi"/>
          <w:i/>
          <w:iCs/>
          <w:sz w:val="22"/>
        </w:rPr>
        <w:pPrChange w:id="898" w:author="Sarah Robinson" w:date="2019-10-16T15:24:00Z">
          <w:pPr>
            <w:numPr>
              <w:numId w:val="5"/>
            </w:numPr>
            <w:tabs>
              <w:tab w:val="num" w:pos="360"/>
              <w:tab w:val="left" w:pos="720"/>
              <w:tab w:val="right" w:pos="8460"/>
            </w:tabs>
            <w:spacing w:before="120" w:after="120" w:line="240" w:lineRule="auto"/>
            <w:ind w:left="720" w:hanging="360"/>
          </w:pPr>
        </w:pPrChange>
      </w:pPr>
      <w:del w:id="899" w:author="Sarah Robinson" w:date="2019-10-16T15:23:00Z">
        <w:r w:rsidRPr="00670921" w:rsidDel="00395BDF">
          <w:rPr>
            <w:rFonts w:cstheme="minorHAnsi"/>
            <w:i/>
            <w:iCs/>
            <w:sz w:val="22"/>
          </w:rPr>
          <w:delText>Waterway Chart(s)</w:delText>
        </w:r>
        <w:r w:rsidRPr="00670921" w:rsidDel="00395BDF">
          <w:rPr>
            <w:rFonts w:cstheme="minorHAnsi"/>
            <w:i/>
            <w:iCs/>
            <w:sz w:val="22"/>
          </w:rPr>
          <w:tab/>
          <w:delText>2</w:delText>
        </w:r>
        <w:r w:rsidR="002D622E" w:rsidDel="00395BDF">
          <w:rPr>
            <w:rFonts w:cstheme="minorHAnsi"/>
            <w:i/>
            <w:iCs/>
            <w:sz w:val="22"/>
          </w:rPr>
          <w:delText>2</w:delText>
        </w:r>
      </w:del>
    </w:p>
    <w:p w14:paraId="491969FD" w14:textId="1555D564" w:rsidR="00D87C6E" w:rsidRPr="00670921" w:rsidDel="00395BDF" w:rsidRDefault="0056568A">
      <w:pPr>
        <w:rPr>
          <w:del w:id="900" w:author="Sarah Robinson" w:date="2019-10-16T15:23:00Z"/>
          <w:rFonts w:cstheme="minorHAnsi"/>
          <w:i/>
          <w:iCs/>
          <w:sz w:val="22"/>
        </w:rPr>
        <w:pPrChange w:id="901" w:author="Sarah Robinson" w:date="2019-10-16T15:24:00Z">
          <w:pPr>
            <w:numPr>
              <w:numId w:val="5"/>
            </w:numPr>
            <w:tabs>
              <w:tab w:val="num" w:pos="360"/>
              <w:tab w:val="left" w:pos="720"/>
              <w:tab w:val="right" w:pos="8460"/>
            </w:tabs>
            <w:spacing w:before="120" w:after="120" w:line="240" w:lineRule="auto"/>
            <w:ind w:left="720" w:hanging="360"/>
          </w:pPr>
        </w:pPrChange>
      </w:pPr>
      <w:del w:id="902" w:author="Sarah Robinson" w:date="2019-10-16T15:23:00Z">
        <w:r w:rsidRPr="00670921" w:rsidDel="00395BDF">
          <w:rPr>
            <w:rFonts w:cstheme="minorHAnsi"/>
            <w:i/>
            <w:iCs/>
            <w:sz w:val="22"/>
          </w:rPr>
          <w:delText>Participant Folders</w:delText>
        </w:r>
        <w:r w:rsidRPr="00670921" w:rsidDel="00395BDF">
          <w:rPr>
            <w:rFonts w:cstheme="minorHAnsi"/>
            <w:i/>
            <w:iCs/>
            <w:sz w:val="22"/>
          </w:rPr>
          <w:tab/>
          <w:delText>2</w:delText>
        </w:r>
        <w:r w:rsidR="002D622E" w:rsidDel="00395BDF">
          <w:rPr>
            <w:rFonts w:cstheme="minorHAnsi"/>
            <w:i/>
            <w:iCs/>
            <w:sz w:val="22"/>
          </w:rPr>
          <w:delText>2</w:delText>
        </w:r>
      </w:del>
    </w:p>
    <w:p w14:paraId="6F03F2A3" w14:textId="4BD27FA3" w:rsidR="00D87C6E" w:rsidRPr="00670921" w:rsidDel="00395BDF" w:rsidRDefault="0056568A">
      <w:pPr>
        <w:rPr>
          <w:del w:id="903" w:author="Sarah Robinson" w:date="2019-10-16T15:23:00Z"/>
          <w:rFonts w:cstheme="minorHAnsi"/>
          <w:i/>
          <w:iCs/>
          <w:sz w:val="22"/>
        </w:rPr>
        <w:pPrChange w:id="904" w:author="Sarah Robinson" w:date="2019-10-16T15:24:00Z">
          <w:pPr>
            <w:numPr>
              <w:numId w:val="5"/>
            </w:numPr>
            <w:tabs>
              <w:tab w:val="num" w:pos="360"/>
              <w:tab w:val="left" w:pos="720"/>
              <w:tab w:val="right" w:pos="8460"/>
            </w:tabs>
            <w:spacing w:before="120" w:after="120" w:line="240" w:lineRule="auto"/>
            <w:ind w:left="720" w:hanging="360"/>
          </w:pPr>
        </w:pPrChange>
      </w:pPr>
      <w:del w:id="905" w:author="Sarah Robinson" w:date="2019-10-16T15:23:00Z">
        <w:r w:rsidRPr="00670921" w:rsidDel="00395BDF">
          <w:rPr>
            <w:rFonts w:cstheme="minorHAnsi"/>
            <w:i/>
            <w:iCs/>
            <w:sz w:val="22"/>
          </w:rPr>
          <w:delText>Waterway Profile Material</w:delText>
        </w:r>
        <w:r w:rsidRPr="00670921" w:rsidDel="00395BDF">
          <w:rPr>
            <w:rFonts w:cstheme="minorHAnsi"/>
            <w:i/>
            <w:iCs/>
            <w:sz w:val="22"/>
          </w:rPr>
          <w:tab/>
          <w:delText>2</w:delText>
        </w:r>
        <w:r w:rsidR="002D622E" w:rsidDel="00395BDF">
          <w:rPr>
            <w:rFonts w:cstheme="minorHAnsi"/>
            <w:i/>
            <w:iCs/>
            <w:sz w:val="22"/>
          </w:rPr>
          <w:delText>4</w:delText>
        </w:r>
      </w:del>
    </w:p>
    <w:p w14:paraId="05804E5B" w14:textId="514899E6" w:rsidR="00D87C6E" w:rsidRPr="00670921" w:rsidDel="00395BDF" w:rsidRDefault="0056568A">
      <w:pPr>
        <w:rPr>
          <w:del w:id="906" w:author="Sarah Robinson" w:date="2019-10-16T15:23:00Z"/>
          <w:rFonts w:cstheme="minorHAnsi"/>
          <w:i/>
          <w:iCs/>
          <w:sz w:val="22"/>
        </w:rPr>
        <w:pPrChange w:id="907" w:author="Sarah Robinson" w:date="2019-10-16T15:24:00Z">
          <w:pPr>
            <w:numPr>
              <w:numId w:val="5"/>
            </w:numPr>
            <w:tabs>
              <w:tab w:val="num" w:pos="360"/>
              <w:tab w:val="left" w:pos="720"/>
              <w:tab w:val="right" w:pos="8460"/>
            </w:tabs>
            <w:spacing w:before="120" w:after="120" w:line="240" w:lineRule="auto"/>
            <w:ind w:left="720" w:hanging="360"/>
          </w:pPr>
        </w:pPrChange>
      </w:pPr>
      <w:del w:id="908" w:author="Sarah Robinson" w:date="2019-10-16T15:23:00Z">
        <w:r w:rsidRPr="00670921" w:rsidDel="00395BDF">
          <w:rPr>
            <w:rFonts w:cstheme="minorHAnsi"/>
            <w:i/>
            <w:iCs/>
            <w:sz w:val="22"/>
          </w:rPr>
          <w:delText xml:space="preserve">Books 1 – 5 </w:delText>
        </w:r>
        <w:r w:rsidRPr="00670921" w:rsidDel="00395BDF">
          <w:rPr>
            <w:rFonts w:cstheme="minorHAnsi"/>
            <w:i/>
            <w:iCs/>
            <w:sz w:val="22"/>
          </w:rPr>
          <w:tab/>
          <w:delText>2</w:delText>
        </w:r>
        <w:r w:rsidR="002D622E" w:rsidDel="00395BDF">
          <w:rPr>
            <w:rFonts w:cstheme="minorHAnsi"/>
            <w:i/>
            <w:iCs/>
            <w:sz w:val="22"/>
          </w:rPr>
          <w:delText>5</w:delText>
        </w:r>
      </w:del>
    </w:p>
    <w:p w14:paraId="264AA558" w14:textId="39802048" w:rsidR="00D87C6E" w:rsidRPr="00670921" w:rsidDel="00395BDF" w:rsidRDefault="0056568A">
      <w:pPr>
        <w:rPr>
          <w:del w:id="909" w:author="Sarah Robinson" w:date="2019-10-16T15:23:00Z"/>
          <w:rFonts w:cstheme="minorHAnsi"/>
          <w:i/>
          <w:iCs/>
          <w:sz w:val="22"/>
        </w:rPr>
        <w:pPrChange w:id="910" w:author="Sarah Robinson" w:date="2019-10-16T15:24:00Z">
          <w:pPr>
            <w:numPr>
              <w:numId w:val="5"/>
            </w:numPr>
            <w:tabs>
              <w:tab w:val="num" w:pos="360"/>
              <w:tab w:val="left" w:pos="720"/>
              <w:tab w:val="right" w:pos="8460"/>
            </w:tabs>
            <w:spacing w:before="120" w:after="120" w:line="240" w:lineRule="auto"/>
            <w:ind w:left="720" w:hanging="360"/>
          </w:pPr>
        </w:pPrChange>
      </w:pPr>
      <w:del w:id="911" w:author="Sarah Robinson" w:date="2019-10-16T15:23:00Z">
        <w:r w:rsidRPr="00670921" w:rsidDel="00395BDF">
          <w:rPr>
            <w:rFonts w:cstheme="minorHAnsi"/>
            <w:i/>
            <w:iCs/>
            <w:sz w:val="22"/>
          </w:rPr>
          <w:delText>Critiques</w:delText>
        </w:r>
        <w:r w:rsidRPr="00670921" w:rsidDel="00395BDF">
          <w:rPr>
            <w:rFonts w:cstheme="minorHAnsi"/>
            <w:i/>
            <w:iCs/>
            <w:sz w:val="22"/>
          </w:rPr>
          <w:tab/>
          <w:delText>2</w:delText>
        </w:r>
        <w:r w:rsidR="002D622E" w:rsidDel="00395BDF">
          <w:rPr>
            <w:rFonts w:cstheme="minorHAnsi"/>
            <w:i/>
            <w:iCs/>
            <w:sz w:val="22"/>
          </w:rPr>
          <w:delText>5</w:delText>
        </w:r>
      </w:del>
    </w:p>
    <w:p w14:paraId="18B5E1DC" w14:textId="12905B2C" w:rsidR="00D87C6E" w:rsidRPr="00670921" w:rsidDel="00395BDF" w:rsidRDefault="00D87C6E">
      <w:pPr>
        <w:rPr>
          <w:del w:id="912" w:author="Sarah Robinson" w:date="2019-10-16T15:23:00Z"/>
          <w:rFonts w:cstheme="minorHAnsi"/>
          <w:b/>
          <w:bCs/>
          <w:smallCaps/>
          <w:sz w:val="22"/>
        </w:rPr>
      </w:pPr>
      <w:del w:id="913" w:author="Sarah Robinson" w:date="2019-10-16T15:23:00Z">
        <w:r w:rsidRPr="00670921" w:rsidDel="00395BDF">
          <w:rPr>
            <w:rFonts w:cstheme="minorHAnsi"/>
            <w:b/>
            <w:bCs/>
            <w:smallCaps/>
            <w:sz w:val="22"/>
          </w:rPr>
          <w:delText>Chapter 6:  Conducting the Workshop</w:delText>
        </w:r>
      </w:del>
    </w:p>
    <w:p w14:paraId="14A673F1" w14:textId="103556B1" w:rsidR="00D87C6E" w:rsidRPr="00670921" w:rsidDel="00395BDF" w:rsidRDefault="0056568A">
      <w:pPr>
        <w:rPr>
          <w:del w:id="914" w:author="Sarah Robinson" w:date="2019-10-16T15:23:00Z"/>
          <w:rFonts w:cstheme="minorHAnsi"/>
          <w:i/>
          <w:iCs/>
          <w:sz w:val="22"/>
        </w:rPr>
        <w:pPrChange w:id="915" w:author="Sarah Robinson" w:date="2019-10-16T15:24:00Z">
          <w:pPr>
            <w:numPr>
              <w:numId w:val="6"/>
            </w:numPr>
            <w:tabs>
              <w:tab w:val="num" w:pos="360"/>
              <w:tab w:val="left" w:pos="720"/>
              <w:tab w:val="right" w:pos="8460"/>
            </w:tabs>
            <w:spacing w:before="120" w:after="120" w:line="240" w:lineRule="auto"/>
            <w:ind w:left="720" w:hanging="360"/>
          </w:pPr>
        </w:pPrChange>
      </w:pPr>
      <w:del w:id="916" w:author="Sarah Robinson" w:date="2019-10-16T15:23:00Z">
        <w:r w:rsidRPr="00670921" w:rsidDel="00395BDF">
          <w:rPr>
            <w:rFonts w:cstheme="minorHAnsi"/>
            <w:i/>
            <w:iCs/>
            <w:sz w:val="22"/>
          </w:rPr>
          <w:delText>Pre-Workshop Meeting</w:delText>
        </w:r>
        <w:r w:rsidRPr="00670921" w:rsidDel="00395BDF">
          <w:rPr>
            <w:rFonts w:cstheme="minorHAnsi"/>
            <w:i/>
            <w:iCs/>
            <w:sz w:val="22"/>
          </w:rPr>
          <w:tab/>
          <w:delText>2</w:delText>
        </w:r>
        <w:r w:rsidR="002D622E" w:rsidDel="00395BDF">
          <w:rPr>
            <w:rFonts w:cstheme="minorHAnsi"/>
            <w:i/>
            <w:iCs/>
            <w:sz w:val="22"/>
          </w:rPr>
          <w:delText>6</w:delText>
        </w:r>
      </w:del>
    </w:p>
    <w:p w14:paraId="50BA8ECF" w14:textId="7B860FDC" w:rsidR="00D87C6E" w:rsidRPr="00670921" w:rsidDel="00395BDF" w:rsidRDefault="0056568A">
      <w:pPr>
        <w:rPr>
          <w:del w:id="917" w:author="Sarah Robinson" w:date="2019-10-16T15:23:00Z"/>
          <w:rFonts w:cstheme="minorHAnsi"/>
          <w:i/>
          <w:iCs/>
          <w:sz w:val="22"/>
        </w:rPr>
        <w:pPrChange w:id="918" w:author="Sarah Robinson" w:date="2019-10-16T15:24:00Z">
          <w:pPr>
            <w:numPr>
              <w:numId w:val="6"/>
            </w:numPr>
            <w:tabs>
              <w:tab w:val="num" w:pos="360"/>
              <w:tab w:val="left" w:pos="720"/>
              <w:tab w:val="right" w:pos="8460"/>
            </w:tabs>
            <w:spacing w:before="120" w:after="120" w:line="240" w:lineRule="auto"/>
            <w:ind w:left="720" w:hanging="360"/>
          </w:pPr>
        </w:pPrChange>
      </w:pPr>
      <w:del w:id="919" w:author="Sarah Robinson" w:date="2019-10-16T15:23:00Z">
        <w:r w:rsidRPr="00670921" w:rsidDel="00395BDF">
          <w:rPr>
            <w:rFonts w:cstheme="minorHAnsi"/>
            <w:i/>
            <w:iCs/>
            <w:sz w:val="22"/>
          </w:rPr>
          <w:delText>Workshop Design</w:delText>
        </w:r>
        <w:r w:rsidRPr="00670921" w:rsidDel="00395BDF">
          <w:rPr>
            <w:rFonts w:cstheme="minorHAnsi"/>
            <w:i/>
            <w:iCs/>
            <w:sz w:val="22"/>
          </w:rPr>
          <w:tab/>
          <w:delText>2</w:delText>
        </w:r>
        <w:r w:rsidR="002D622E" w:rsidDel="00395BDF">
          <w:rPr>
            <w:rFonts w:cstheme="minorHAnsi"/>
            <w:i/>
            <w:iCs/>
            <w:sz w:val="22"/>
          </w:rPr>
          <w:delText>6</w:delText>
        </w:r>
      </w:del>
    </w:p>
    <w:p w14:paraId="20058620" w14:textId="08BB3B7F" w:rsidR="00D87C6E" w:rsidRPr="00670921" w:rsidDel="00395BDF" w:rsidRDefault="00A54900">
      <w:pPr>
        <w:rPr>
          <w:del w:id="920" w:author="Sarah Robinson" w:date="2019-10-16T15:23:00Z"/>
          <w:rFonts w:cstheme="minorHAnsi"/>
          <w:i/>
          <w:iCs/>
          <w:sz w:val="22"/>
        </w:rPr>
        <w:pPrChange w:id="921" w:author="Sarah Robinson" w:date="2019-10-16T15:24:00Z">
          <w:pPr>
            <w:numPr>
              <w:numId w:val="6"/>
            </w:numPr>
            <w:tabs>
              <w:tab w:val="num" w:pos="360"/>
              <w:tab w:val="left" w:pos="720"/>
              <w:tab w:val="right" w:pos="8460"/>
            </w:tabs>
            <w:spacing w:before="120" w:after="120" w:line="240" w:lineRule="auto"/>
            <w:ind w:left="720" w:hanging="360"/>
          </w:pPr>
        </w:pPrChange>
      </w:pPr>
      <w:del w:id="922" w:author="Sarah Robinson" w:date="2019-10-16T15:23:00Z">
        <w:r w:rsidRPr="00670921" w:rsidDel="00395BDF">
          <w:rPr>
            <w:rFonts w:cstheme="minorHAnsi"/>
            <w:i/>
            <w:iCs/>
            <w:sz w:val="22"/>
          </w:rPr>
          <w:delText>Day One Activities</w:delText>
        </w:r>
        <w:r w:rsidRPr="00670921" w:rsidDel="00395BDF">
          <w:rPr>
            <w:rFonts w:cstheme="minorHAnsi"/>
            <w:i/>
            <w:iCs/>
            <w:sz w:val="22"/>
          </w:rPr>
          <w:tab/>
          <w:delText>3</w:delText>
        </w:r>
        <w:r w:rsidR="002D622E" w:rsidDel="00395BDF">
          <w:rPr>
            <w:rFonts w:cstheme="minorHAnsi"/>
            <w:i/>
            <w:iCs/>
            <w:sz w:val="22"/>
          </w:rPr>
          <w:delText>0</w:delText>
        </w:r>
      </w:del>
    </w:p>
    <w:p w14:paraId="0EF734D2" w14:textId="6FC10706" w:rsidR="00D87C6E" w:rsidRPr="00670921" w:rsidDel="00395BDF" w:rsidRDefault="00A54900">
      <w:pPr>
        <w:rPr>
          <w:del w:id="923" w:author="Sarah Robinson" w:date="2019-10-16T15:23:00Z"/>
          <w:rFonts w:cstheme="minorHAnsi"/>
          <w:i/>
          <w:iCs/>
          <w:sz w:val="22"/>
        </w:rPr>
        <w:pPrChange w:id="924" w:author="Sarah Robinson" w:date="2019-10-16T15:24:00Z">
          <w:pPr>
            <w:numPr>
              <w:numId w:val="6"/>
            </w:numPr>
            <w:tabs>
              <w:tab w:val="num" w:pos="360"/>
              <w:tab w:val="left" w:pos="720"/>
              <w:tab w:val="right" w:pos="8460"/>
            </w:tabs>
            <w:spacing w:before="120" w:after="120" w:line="240" w:lineRule="auto"/>
            <w:ind w:left="720" w:hanging="360"/>
          </w:pPr>
        </w:pPrChange>
      </w:pPr>
      <w:del w:id="925" w:author="Sarah Robinson" w:date="2019-10-16T15:23:00Z">
        <w:r w:rsidRPr="00670921" w:rsidDel="00395BDF">
          <w:rPr>
            <w:rFonts w:cstheme="minorHAnsi"/>
            <w:i/>
            <w:iCs/>
            <w:sz w:val="22"/>
          </w:rPr>
          <w:delText xml:space="preserve">Day Two Activities </w:delText>
        </w:r>
        <w:r w:rsidRPr="00670921" w:rsidDel="00395BDF">
          <w:rPr>
            <w:rFonts w:cstheme="minorHAnsi"/>
            <w:i/>
            <w:iCs/>
            <w:sz w:val="22"/>
          </w:rPr>
          <w:tab/>
          <w:delText>3</w:delText>
        </w:r>
        <w:r w:rsidR="002D622E" w:rsidDel="00395BDF">
          <w:rPr>
            <w:rFonts w:cstheme="minorHAnsi"/>
            <w:i/>
            <w:iCs/>
            <w:sz w:val="22"/>
          </w:rPr>
          <w:delText>2</w:delText>
        </w:r>
      </w:del>
    </w:p>
    <w:p w14:paraId="3CB222CC" w14:textId="761D0FC4" w:rsidR="00D87C6E" w:rsidRPr="00670921" w:rsidDel="00395BDF" w:rsidRDefault="00D87C6E">
      <w:pPr>
        <w:rPr>
          <w:del w:id="926" w:author="Sarah Robinson" w:date="2019-10-16T15:23:00Z"/>
          <w:rFonts w:cstheme="minorHAnsi"/>
          <w:b/>
          <w:bCs/>
          <w:smallCaps/>
          <w:sz w:val="22"/>
        </w:rPr>
      </w:pPr>
      <w:del w:id="927" w:author="Sarah Robinson" w:date="2019-10-16T15:23:00Z">
        <w:r w:rsidRPr="00670921" w:rsidDel="00395BDF">
          <w:rPr>
            <w:rFonts w:cstheme="minorHAnsi"/>
            <w:b/>
            <w:bCs/>
            <w:smallCaps/>
            <w:sz w:val="22"/>
          </w:rPr>
          <w:delText>Chapter 7:  Post-Workshop Actions</w:delText>
        </w:r>
      </w:del>
    </w:p>
    <w:p w14:paraId="18EDC307" w14:textId="16A707BF" w:rsidR="00D87C6E" w:rsidRPr="00670921" w:rsidDel="00395BDF" w:rsidRDefault="00A54900">
      <w:pPr>
        <w:rPr>
          <w:del w:id="928" w:author="Sarah Robinson" w:date="2019-10-16T15:23:00Z"/>
          <w:rFonts w:cstheme="minorHAnsi"/>
          <w:i/>
          <w:iCs/>
          <w:sz w:val="22"/>
        </w:rPr>
        <w:pPrChange w:id="929" w:author="Sarah Robinson" w:date="2019-10-16T15:24:00Z">
          <w:pPr>
            <w:numPr>
              <w:ilvl w:val="1"/>
              <w:numId w:val="7"/>
            </w:numPr>
            <w:tabs>
              <w:tab w:val="num" w:pos="720"/>
              <w:tab w:val="num" w:pos="1440"/>
              <w:tab w:val="right" w:pos="8460"/>
            </w:tabs>
            <w:spacing w:before="120" w:after="120" w:line="240" w:lineRule="auto"/>
            <w:ind w:left="720" w:hanging="360"/>
          </w:pPr>
        </w:pPrChange>
      </w:pPr>
      <w:del w:id="930" w:author="Sarah Robinson" w:date="2019-10-16T15:23:00Z">
        <w:r w:rsidRPr="00670921" w:rsidDel="00395BDF">
          <w:rPr>
            <w:rFonts w:cstheme="minorHAnsi"/>
            <w:i/>
            <w:iCs/>
            <w:sz w:val="22"/>
          </w:rPr>
          <w:delText>Post Workshop Outputs</w:delText>
        </w:r>
        <w:r w:rsidRPr="00670921" w:rsidDel="00395BDF">
          <w:rPr>
            <w:rFonts w:cstheme="minorHAnsi"/>
            <w:i/>
            <w:iCs/>
            <w:sz w:val="22"/>
          </w:rPr>
          <w:tab/>
          <w:delText>3</w:delText>
        </w:r>
        <w:r w:rsidR="002D622E" w:rsidDel="00395BDF">
          <w:rPr>
            <w:rFonts w:cstheme="minorHAnsi"/>
            <w:i/>
            <w:iCs/>
            <w:sz w:val="22"/>
          </w:rPr>
          <w:delText>5</w:delText>
        </w:r>
      </w:del>
    </w:p>
    <w:p w14:paraId="745FB1FD" w14:textId="4775CB3B" w:rsidR="00D87C6E" w:rsidRPr="00670921" w:rsidDel="00395BDF" w:rsidRDefault="00A54900">
      <w:pPr>
        <w:rPr>
          <w:del w:id="931" w:author="Sarah Robinson" w:date="2019-10-16T15:23:00Z"/>
          <w:rFonts w:cstheme="minorHAnsi"/>
          <w:i/>
          <w:iCs/>
          <w:sz w:val="22"/>
        </w:rPr>
        <w:pPrChange w:id="932" w:author="Sarah Robinson" w:date="2019-10-16T15:24:00Z">
          <w:pPr>
            <w:numPr>
              <w:ilvl w:val="1"/>
              <w:numId w:val="7"/>
            </w:numPr>
            <w:tabs>
              <w:tab w:val="num" w:pos="720"/>
              <w:tab w:val="num" w:pos="1440"/>
              <w:tab w:val="right" w:pos="8460"/>
            </w:tabs>
            <w:spacing w:before="120" w:after="120" w:line="240" w:lineRule="auto"/>
            <w:ind w:left="720" w:hanging="360"/>
          </w:pPr>
        </w:pPrChange>
      </w:pPr>
      <w:del w:id="933" w:author="Sarah Robinson" w:date="2019-10-16T15:23:00Z">
        <w:r w:rsidRPr="00670921" w:rsidDel="00395BDF">
          <w:rPr>
            <w:rFonts w:cstheme="minorHAnsi"/>
            <w:i/>
            <w:iCs/>
            <w:sz w:val="22"/>
          </w:rPr>
          <w:delText xml:space="preserve">Quality Assurance Check </w:delText>
        </w:r>
        <w:r w:rsidRPr="00670921" w:rsidDel="00395BDF">
          <w:rPr>
            <w:rFonts w:cstheme="minorHAnsi"/>
            <w:i/>
            <w:iCs/>
            <w:sz w:val="22"/>
          </w:rPr>
          <w:tab/>
          <w:delText>3</w:delText>
        </w:r>
        <w:r w:rsidR="002D622E" w:rsidDel="00395BDF">
          <w:rPr>
            <w:rFonts w:cstheme="minorHAnsi"/>
            <w:i/>
            <w:iCs/>
            <w:sz w:val="22"/>
          </w:rPr>
          <w:delText>5</w:delText>
        </w:r>
      </w:del>
    </w:p>
    <w:p w14:paraId="163C3DEF" w14:textId="5012F6B8" w:rsidR="00D87C6E" w:rsidRPr="00670921" w:rsidDel="00395BDF" w:rsidRDefault="00A54900">
      <w:pPr>
        <w:rPr>
          <w:del w:id="934" w:author="Sarah Robinson" w:date="2019-10-16T15:23:00Z"/>
          <w:rFonts w:cstheme="minorHAnsi"/>
          <w:i/>
          <w:iCs/>
          <w:sz w:val="22"/>
        </w:rPr>
        <w:pPrChange w:id="935" w:author="Sarah Robinson" w:date="2019-10-16T15:24:00Z">
          <w:pPr>
            <w:numPr>
              <w:ilvl w:val="1"/>
              <w:numId w:val="7"/>
            </w:numPr>
            <w:tabs>
              <w:tab w:val="num" w:pos="720"/>
              <w:tab w:val="num" w:pos="1440"/>
              <w:tab w:val="right" w:pos="8460"/>
            </w:tabs>
            <w:spacing w:before="120" w:after="120" w:line="240" w:lineRule="auto"/>
            <w:ind w:left="720" w:hanging="360"/>
          </w:pPr>
        </w:pPrChange>
      </w:pPr>
      <w:del w:id="936" w:author="Sarah Robinson" w:date="2019-10-16T15:23:00Z">
        <w:r w:rsidRPr="00670921" w:rsidDel="00395BDF">
          <w:rPr>
            <w:rFonts w:cstheme="minorHAnsi"/>
            <w:i/>
            <w:iCs/>
            <w:sz w:val="22"/>
          </w:rPr>
          <w:delText>Quantitative Results Analysis</w:delText>
        </w:r>
        <w:r w:rsidRPr="00670921" w:rsidDel="00395BDF">
          <w:rPr>
            <w:rFonts w:cstheme="minorHAnsi"/>
            <w:i/>
            <w:iCs/>
            <w:sz w:val="22"/>
          </w:rPr>
          <w:tab/>
          <w:delText>3</w:delText>
        </w:r>
        <w:r w:rsidR="002D622E" w:rsidDel="00395BDF">
          <w:rPr>
            <w:rFonts w:cstheme="minorHAnsi"/>
            <w:i/>
            <w:iCs/>
            <w:sz w:val="22"/>
          </w:rPr>
          <w:delText>5</w:delText>
        </w:r>
      </w:del>
    </w:p>
    <w:p w14:paraId="2020B997" w14:textId="6BB61E9B" w:rsidR="00D87C6E" w:rsidRPr="00670921" w:rsidDel="00395BDF" w:rsidRDefault="00A54900">
      <w:pPr>
        <w:rPr>
          <w:del w:id="937" w:author="Sarah Robinson" w:date="2019-10-16T15:23:00Z"/>
          <w:rFonts w:cstheme="minorHAnsi"/>
          <w:i/>
          <w:iCs/>
          <w:sz w:val="22"/>
        </w:rPr>
        <w:pPrChange w:id="938" w:author="Sarah Robinson" w:date="2019-10-16T15:24:00Z">
          <w:pPr>
            <w:numPr>
              <w:ilvl w:val="1"/>
              <w:numId w:val="7"/>
            </w:numPr>
            <w:tabs>
              <w:tab w:val="num" w:pos="720"/>
              <w:tab w:val="num" w:pos="1440"/>
              <w:tab w:val="right" w:pos="8460"/>
            </w:tabs>
            <w:spacing w:before="120" w:after="120" w:line="240" w:lineRule="auto"/>
            <w:ind w:left="720" w:hanging="360"/>
          </w:pPr>
        </w:pPrChange>
      </w:pPr>
      <w:del w:id="939" w:author="Sarah Robinson" w:date="2019-10-16T15:23:00Z">
        <w:r w:rsidRPr="00670921" w:rsidDel="00395BDF">
          <w:rPr>
            <w:rFonts w:cstheme="minorHAnsi"/>
            <w:i/>
            <w:iCs/>
            <w:sz w:val="22"/>
          </w:rPr>
          <w:delText>Attendee Contact List</w:delText>
        </w:r>
        <w:r w:rsidRPr="00670921" w:rsidDel="00395BDF">
          <w:rPr>
            <w:rFonts w:cstheme="minorHAnsi"/>
            <w:i/>
            <w:iCs/>
            <w:sz w:val="22"/>
          </w:rPr>
          <w:tab/>
          <w:delText>3</w:delText>
        </w:r>
        <w:r w:rsidR="002D622E" w:rsidDel="00395BDF">
          <w:rPr>
            <w:rFonts w:cstheme="minorHAnsi"/>
            <w:i/>
            <w:iCs/>
            <w:sz w:val="22"/>
          </w:rPr>
          <w:delText>6</w:delText>
        </w:r>
      </w:del>
    </w:p>
    <w:p w14:paraId="227C9F70" w14:textId="06140ABF" w:rsidR="00D87C6E" w:rsidRPr="00670921" w:rsidDel="00395BDF" w:rsidRDefault="00A54900">
      <w:pPr>
        <w:rPr>
          <w:del w:id="940" w:author="Sarah Robinson" w:date="2019-10-16T15:23:00Z"/>
          <w:rFonts w:cstheme="minorHAnsi"/>
          <w:i/>
          <w:iCs/>
          <w:sz w:val="22"/>
        </w:rPr>
        <w:pPrChange w:id="941" w:author="Sarah Robinson" w:date="2019-10-16T15:24:00Z">
          <w:pPr>
            <w:numPr>
              <w:ilvl w:val="1"/>
              <w:numId w:val="7"/>
            </w:numPr>
            <w:tabs>
              <w:tab w:val="num" w:pos="720"/>
              <w:tab w:val="num" w:pos="1440"/>
              <w:tab w:val="right" w:pos="8460"/>
            </w:tabs>
            <w:spacing w:before="120" w:after="120" w:line="240" w:lineRule="auto"/>
            <w:ind w:left="720" w:hanging="360"/>
          </w:pPr>
        </w:pPrChange>
      </w:pPr>
      <w:del w:id="942" w:author="Sarah Robinson" w:date="2019-10-16T15:23:00Z">
        <w:r w:rsidRPr="00670921" w:rsidDel="00395BDF">
          <w:rPr>
            <w:rFonts w:cstheme="minorHAnsi"/>
            <w:i/>
            <w:iCs/>
            <w:sz w:val="22"/>
          </w:rPr>
          <w:delText>Workshop Critique Analysis</w:delText>
        </w:r>
        <w:r w:rsidRPr="00670921" w:rsidDel="00395BDF">
          <w:rPr>
            <w:rFonts w:cstheme="minorHAnsi"/>
            <w:i/>
            <w:iCs/>
            <w:sz w:val="22"/>
          </w:rPr>
          <w:tab/>
          <w:delText>3</w:delText>
        </w:r>
        <w:r w:rsidR="002D622E" w:rsidDel="00395BDF">
          <w:rPr>
            <w:rFonts w:cstheme="minorHAnsi"/>
            <w:i/>
            <w:iCs/>
            <w:sz w:val="22"/>
          </w:rPr>
          <w:delText>6</w:delText>
        </w:r>
      </w:del>
    </w:p>
    <w:p w14:paraId="21FD4D67" w14:textId="2618E26E" w:rsidR="00D87C6E" w:rsidRPr="00670921" w:rsidDel="00395BDF" w:rsidRDefault="00A54900">
      <w:pPr>
        <w:rPr>
          <w:del w:id="943" w:author="Sarah Robinson" w:date="2019-10-16T15:23:00Z"/>
          <w:rFonts w:cstheme="minorHAnsi"/>
          <w:i/>
          <w:iCs/>
          <w:sz w:val="22"/>
        </w:rPr>
        <w:pPrChange w:id="944" w:author="Sarah Robinson" w:date="2019-10-16T15:24:00Z">
          <w:pPr>
            <w:numPr>
              <w:ilvl w:val="1"/>
              <w:numId w:val="7"/>
            </w:numPr>
            <w:tabs>
              <w:tab w:val="num" w:pos="720"/>
              <w:tab w:val="num" w:pos="1440"/>
              <w:tab w:val="right" w:pos="8460"/>
            </w:tabs>
            <w:spacing w:before="120" w:after="120" w:line="240" w:lineRule="auto"/>
            <w:ind w:left="720" w:hanging="360"/>
          </w:pPr>
        </w:pPrChange>
      </w:pPr>
      <w:del w:id="945" w:author="Sarah Robinson" w:date="2019-10-16T15:23:00Z">
        <w:r w:rsidRPr="00670921" w:rsidDel="00395BDF">
          <w:rPr>
            <w:rFonts w:cstheme="minorHAnsi"/>
            <w:i/>
            <w:iCs/>
            <w:sz w:val="22"/>
          </w:rPr>
          <w:delText>PAWSA Workshop Report</w:delText>
        </w:r>
        <w:r w:rsidRPr="00670921" w:rsidDel="00395BDF">
          <w:rPr>
            <w:rFonts w:cstheme="minorHAnsi"/>
            <w:i/>
            <w:iCs/>
            <w:sz w:val="22"/>
          </w:rPr>
          <w:tab/>
          <w:delText>3</w:delText>
        </w:r>
        <w:r w:rsidR="002D622E" w:rsidDel="00395BDF">
          <w:rPr>
            <w:rFonts w:cstheme="minorHAnsi"/>
            <w:i/>
            <w:iCs/>
            <w:sz w:val="22"/>
          </w:rPr>
          <w:delText>6</w:delText>
        </w:r>
      </w:del>
    </w:p>
    <w:p w14:paraId="0D8F275C" w14:textId="0D845FEF" w:rsidR="00D87C6E" w:rsidRPr="00670921" w:rsidDel="00395BDF" w:rsidRDefault="00DD7297">
      <w:pPr>
        <w:rPr>
          <w:del w:id="946" w:author="Sarah Robinson" w:date="2019-10-16T15:23:00Z"/>
          <w:rFonts w:cstheme="minorHAnsi"/>
          <w:b/>
          <w:bCs/>
          <w:smallCaps/>
          <w:sz w:val="22"/>
        </w:rPr>
        <w:pPrChange w:id="947" w:author="Sarah Robinson" w:date="2019-10-16T15:24:00Z">
          <w:pPr>
            <w:widowControl w:val="0"/>
            <w:spacing w:after="120"/>
          </w:pPr>
        </w:pPrChange>
      </w:pPr>
      <w:del w:id="948" w:author="Sarah Robinson" w:date="2019-10-16T15:23:00Z">
        <w:r w:rsidDel="00395BDF">
          <w:rPr>
            <w:rFonts w:cstheme="minorHAnsi"/>
            <w:b/>
            <w:bCs/>
            <w:smallCaps/>
            <w:sz w:val="22"/>
          </w:rPr>
          <w:delText>Appendices</w:delText>
        </w:r>
        <w:r w:rsidR="00D87C6E" w:rsidRPr="00670921" w:rsidDel="00395BDF">
          <w:rPr>
            <w:rFonts w:cstheme="minorHAnsi"/>
            <w:b/>
            <w:bCs/>
            <w:smallCaps/>
            <w:sz w:val="22"/>
          </w:rPr>
          <w:delText>:</w:delText>
        </w:r>
      </w:del>
    </w:p>
    <w:p w14:paraId="47E5BE14" w14:textId="74045D97" w:rsidR="00D87C6E" w:rsidRPr="00670921" w:rsidDel="00395BDF" w:rsidRDefault="00D87C6E">
      <w:pPr>
        <w:rPr>
          <w:del w:id="949" w:author="Sarah Robinson" w:date="2019-10-16T15:23:00Z"/>
          <w:rFonts w:cstheme="minorHAnsi"/>
          <w:i/>
          <w:sz w:val="22"/>
        </w:rPr>
        <w:pPrChange w:id="950" w:author="Sarah Robinson" w:date="2019-10-16T15:24:00Z">
          <w:pPr>
            <w:tabs>
              <w:tab w:val="right" w:pos="1560"/>
              <w:tab w:val="left" w:pos="2552"/>
              <w:tab w:val="left" w:pos="8222"/>
            </w:tabs>
            <w:spacing w:after="60"/>
            <w:ind w:left="284"/>
          </w:pPr>
        </w:pPrChange>
      </w:pPr>
      <w:del w:id="951" w:author="Sarah Robinson" w:date="2019-10-16T15:23:00Z">
        <w:r w:rsidRPr="00670921" w:rsidDel="00395BDF">
          <w:rPr>
            <w:rFonts w:cstheme="minorHAnsi"/>
            <w:i/>
            <w:sz w:val="22"/>
          </w:rPr>
          <w:delText>A</w:delText>
        </w:r>
        <w:r w:rsidR="00DD7297" w:rsidDel="00395BDF">
          <w:rPr>
            <w:rFonts w:cstheme="minorHAnsi"/>
            <w:i/>
            <w:sz w:val="22"/>
          </w:rPr>
          <w:delText>ppendix 1</w:delText>
        </w:r>
        <w:r w:rsidRPr="00670921" w:rsidDel="00395BDF">
          <w:rPr>
            <w:rFonts w:cstheme="minorHAnsi"/>
            <w:i/>
            <w:sz w:val="22"/>
          </w:rPr>
          <w:delText>:</w:delText>
        </w:r>
        <w:r w:rsidRPr="00670921" w:rsidDel="00395BDF">
          <w:rPr>
            <w:rFonts w:cstheme="minorHAnsi"/>
            <w:i/>
            <w:sz w:val="22"/>
          </w:rPr>
          <w:tab/>
        </w:r>
        <w:r w:rsidR="00067853" w:rsidRPr="00670921" w:rsidDel="00395BDF">
          <w:rPr>
            <w:rFonts w:cstheme="minorHAnsi"/>
            <w:i/>
            <w:sz w:val="22"/>
          </w:rPr>
          <w:delText xml:space="preserve"> Book 1:</w:delText>
        </w:r>
        <w:r w:rsidR="00067853" w:rsidRPr="00670921" w:rsidDel="00395BDF">
          <w:rPr>
            <w:rFonts w:cstheme="minorHAnsi"/>
            <w:i/>
            <w:sz w:val="22"/>
          </w:rPr>
          <w:tab/>
        </w:r>
        <w:r w:rsidRPr="00670921" w:rsidDel="00395BDF">
          <w:rPr>
            <w:rFonts w:cstheme="minorHAnsi"/>
            <w:i/>
            <w:sz w:val="22"/>
          </w:rPr>
          <w:delText>Team Expertise</w:delText>
        </w:r>
        <w:r w:rsidR="002D622E" w:rsidDel="00395BDF">
          <w:rPr>
            <w:rFonts w:cstheme="minorHAnsi"/>
            <w:i/>
            <w:sz w:val="22"/>
          </w:rPr>
          <w:tab/>
          <w:delText>38</w:delText>
        </w:r>
      </w:del>
    </w:p>
    <w:p w14:paraId="53B9CDF2" w14:textId="31C67114" w:rsidR="00D87C6E" w:rsidRPr="00670921" w:rsidDel="00395BDF" w:rsidRDefault="00DD7297">
      <w:pPr>
        <w:rPr>
          <w:del w:id="952" w:author="Sarah Robinson" w:date="2019-10-16T15:23:00Z"/>
          <w:rFonts w:cstheme="minorHAnsi"/>
          <w:i/>
          <w:sz w:val="22"/>
        </w:rPr>
        <w:pPrChange w:id="953" w:author="Sarah Robinson" w:date="2019-10-16T15:24:00Z">
          <w:pPr>
            <w:tabs>
              <w:tab w:val="right" w:pos="1560"/>
              <w:tab w:val="left" w:pos="2552"/>
              <w:tab w:val="left" w:pos="8222"/>
            </w:tabs>
            <w:spacing w:after="60"/>
            <w:ind w:left="284"/>
          </w:pPr>
        </w:pPrChange>
      </w:pPr>
      <w:del w:id="954" w:author="Sarah Robinson" w:date="2019-10-16T15:23:00Z">
        <w:r w:rsidRPr="00670921" w:rsidDel="00395BDF">
          <w:rPr>
            <w:rFonts w:cstheme="minorHAnsi"/>
            <w:i/>
            <w:sz w:val="22"/>
          </w:rPr>
          <w:delText>A</w:delText>
        </w:r>
        <w:r w:rsidDel="00395BDF">
          <w:rPr>
            <w:rFonts w:cstheme="minorHAnsi"/>
            <w:i/>
            <w:sz w:val="22"/>
          </w:rPr>
          <w:delText>ppendix 2:</w:delText>
        </w:r>
        <w:r w:rsidDel="00395BDF">
          <w:rPr>
            <w:rFonts w:cstheme="minorHAnsi"/>
            <w:i/>
            <w:sz w:val="22"/>
          </w:rPr>
          <w:tab/>
          <w:delText xml:space="preserve"> Book</w:delText>
        </w:r>
        <w:r w:rsidR="00067853" w:rsidRPr="00670921" w:rsidDel="00395BDF">
          <w:rPr>
            <w:rFonts w:cstheme="minorHAnsi"/>
            <w:i/>
            <w:sz w:val="22"/>
          </w:rPr>
          <w:tab/>
        </w:r>
        <w:r w:rsidR="00D87C6E" w:rsidRPr="00670921" w:rsidDel="00395BDF">
          <w:rPr>
            <w:rFonts w:cstheme="minorHAnsi"/>
            <w:i/>
            <w:sz w:val="22"/>
          </w:rPr>
          <w:delText>Risk Factor Rating Scales</w:delText>
        </w:r>
        <w:r w:rsidR="00A267E9" w:rsidRPr="00670921" w:rsidDel="00395BDF">
          <w:rPr>
            <w:rFonts w:cstheme="minorHAnsi"/>
            <w:i/>
            <w:sz w:val="22"/>
          </w:rPr>
          <w:tab/>
        </w:r>
        <w:r w:rsidR="002D622E" w:rsidDel="00395BDF">
          <w:rPr>
            <w:rFonts w:cstheme="minorHAnsi"/>
            <w:i/>
            <w:sz w:val="22"/>
          </w:rPr>
          <w:delText>39</w:delText>
        </w:r>
      </w:del>
    </w:p>
    <w:p w14:paraId="1A1E9E19" w14:textId="4202052C" w:rsidR="00D87C6E" w:rsidRPr="00670921" w:rsidDel="00395BDF" w:rsidRDefault="00DD7297">
      <w:pPr>
        <w:rPr>
          <w:del w:id="955" w:author="Sarah Robinson" w:date="2019-10-16T15:23:00Z"/>
          <w:rFonts w:cstheme="minorHAnsi"/>
          <w:i/>
          <w:sz w:val="22"/>
        </w:rPr>
        <w:pPrChange w:id="956" w:author="Sarah Robinson" w:date="2019-10-16T15:24:00Z">
          <w:pPr>
            <w:tabs>
              <w:tab w:val="right" w:pos="1560"/>
              <w:tab w:val="left" w:pos="2552"/>
              <w:tab w:val="left" w:pos="8222"/>
            </w:tabs>
            <w:spacing w:after="60"/>
            <w:ind w:left="284"/>
          </w:pPr>
        </w:pPrChange>
      </w:pPr>
      <w:del w:id="957" w:author="Sarah Robinson" w:date="2019-10-16T15:23:00Z">
        <w:r w:rsidRPr="00670921" w:rsidDel="00395BDF">
          <w:rPr>
            <w:rFonts w:cstheme="minorHAnsi"/>
            <w:i/>
            <w:sz w:val="22"/>
          </w:rPr>
          <w:delText>A</w:delText>
        </w:r>
        <w:r w:rsidDel="00395BDF">
          <w:rPr>
            <w:rFonts w:cstheme="minorHAnsi"/>
            <w:i/>
            <w:sz w:val="22"/>
          </w:rPr>
          <w:delText>ppendix 3</w:delText>
        </w:r>
        <w:r w:rsidR="00067853" w:rsidRPr="00670921" w:rsidDel="00395BDF">
          <w:rPr>
            <w:rFonts w:cstheme="minorHAnsi"/>
            <w:i/>
            <w:sz w:val="22"/>
          </w:rPr>
          <w:delText>:</w:delText>
        </w:r>
        <w:r w:rsidR="00067853" w:rsidRPr="00670921" w:rsidDel="00395BDF">
          <w:rPr>
            <w:rFonts w:cstheme="minorHAnsi"/>
            <w:i/>
            <w:sz w:val="22"/>
          </w:rPr>
          <w:tab/>
          <w:delText xml:space="preserve"> Book 3: </w:delText>
        </w:r>
        <w:r w:rsidR="00067853" w:rsidRPr="00670921" w:rsidDel="00395BDF">
          <w:rPr>
            <w:rFonts w:cstheme="minorHAnsi"/>
            <w:i/>
            <w:sz w:val="22"/>
          </w:rPr>
          <w:tab/>
        </w:r>
        <w:r w:rsidR="00D87C6E" w:rsidRPr="00670921" w:rsidDel="00395BDF">
          <w:rPr>
            <w:rFonts w:cstheme="minorHAnsi"/>
            <w:i/>
            <w:sz w:val="22"/>
          </w:rPr>
          <w:delText>Baseline Risk Levels</w:delText>
        </w:r>
        <w:r w:rsidR="00A54900" w:rsidRPr="00670921" w:rsidDel="00395BDF">
          <w:rPr>
            <w:rFonts w:cstheme="minorHAnsi"/>
            <w:i/>
            <w:sz w:val="22"/>
          </w:rPr>
          <w:tab/>
          <w:delText>6</w:delText>
        </w:r>
        <w:r w:rsidR="002D622E" w:rsidDel="00395BDF">
          <w:rPr>
            <w:rFonts w:cstheme="minorHAnsi"/>
            <w:i/>
            <w:sz w:val="22"/>
          </w:rPr>
          <w:delText>3</w:delText>
        </w:r>
      </w:del>
    </w:p>
    <w:p w14:paraId="23A3EF1D" w14:textId="0588712D" w:rsidR="00D87C6E" w:rsidRPr="00670921" w:rsidDel="00395BDF" w:rsidRDefault="00DD7297">
      <w:pPr>
        <w:rPr>
          <w:del w:id="958" w:author="Sarah Robinson" w:date="2019-10-16T15:23:00Z"/>
          <w:rFonts w:cstheme="minorHAnsi"/>
          <w:i/>
          <w:sz w:val="22"/>
        </w:rPr>
        <w:pPrChange w:id="959" w:author="Sarah Robinson" w:date="2019-10-16T15:24:00Z">
          <w:pPr>
            <w:tabs>
              <w:tab w:val="right" w:pos="1560"/>
              <w:tab w:val="left" w:pos="2552"/>
              <w:tab w:val="left" w:pos="8222"/>
            </w:tabs>
            <w:spacing w:after="60"/>
            <w:ind w:left="284"/>
          </w:pPr>
        </w:pPrChange>
      </w:pPr>
      <w:del w:id="960" w:author="Sarah Robinson" w:date="2019-10-16T15:23:00Z">
        <w:r w:rsidRPr="00670921" w:rsidDel="00395BDF">
          <w:rPr>
            <w:rFonts w:cstheme="minorHAnsi"/>
            <w:i/>
            <w:sz w:val="22"/>
          </w:rPr>
          <w:delText>A</w:delText>
        </w:r>
        <w:r w:rsidDel="00395BDF">
          <w:rPr>
            <w:rFonts w:cstheme="minorHAnsi"/>
            <w:i/>
            <w:sz w:val="22"/>
          </w:rPr>
          <w:delText>ppendix 4</w:delText>
        </w:r>
        <w:r w:rsidR="00D87C6E" w:rsidRPr="00670921" w:rsidDel="00395BDF">
          <w:rPr>
            <w:rFonts w:cstheme="minorHAnsi"/>
            <w:i/>
            <w:sz w:val="22"/>
          </w:rPr>
          <w:delText>:</w:delText>
        </w:r>
        <w:r w:rsidR="00D87C6E" w:rsidRPr="00670921" w:rsidDel="00395BDF">
          <w:rPr>
            <w:rFonts w:cstheme="minorHAnsi"/>
            <w:i/>
            <w:sz w:val="22"/>
          </w:rPr>
          <w:tab/>
        </w:r>
        <w:r w:rsidR="00067853" w:rsidRPr="00670921" w:rsidDel="00395BDF">
          <w:rPr>
            <w:rFonts w:cstheme="minorHAnsi"/>
            <w:i/>
            <w:sz w:val="22"/>
          </w:rPr>
          <w:delText xml:space="preserve"> </w:delText>
        </w:r>
        <w:r w:rsidR="00D87C6E" w:rsidRPr="00670921" w:rsidDel="00395BDF">
          <w:rPr>
            <w:rFonts w:cstheme="minorHAnsi"/>
            <w:i/>
            <w:sz w:val="22"/>
          </w:rPr>
          <w:delText>Book 4:</w:delText>
        </w:r>
        <w:r w:rsidR="00067853" w:rsidRPr="00670921" w:rsidDel="00395BDF">
          <w:rPr>
            <w:rFonts w:cstheme="minorHAnsi"/>
            <w:i/>
            <w:sz w:val="22"/>
          </w:rPr>
          <w:tab/>
        </w:r>
        <w:r w:rsidR="00D87C6E" w:rsidRPr="00670921" w:rsidDel="00395BDF">
          <w:rPr>
            <w:rFonts w:cstheme="minorHAnsi"/>
            <w:i/>
            <w:sz w:val="22"/>
          </w:rPr>
          <w:delText>Mitigation Effectiveness</w:delText>
        </w:r>
        <w:r w:rsidR="00A267E9" w:rsidRPr="00670921" w:rsidDel="00395BDF">
          <w:rPr>
            <w:rFonts w:cstheme="minorHAnsi"/>
            <w:i/>
            <w:sz w:val="22"/>
          </w:rPr>
          <w:tab/>
        </w:r>
        <w:r w:rsidR="002D622E" w:rsidDel="00395BDF">
          <w:rPr>
            <w:rFonts w:cstheme="minorHAnsi"/>
            <w:i/>
            <w:sz w:val="22"/>
          </w:rPr>
          <w:delText>69</w:delText>
        </w:r>
      </w:del>
    </w:p>
    <w:p w14:paraId="6318F0B1" w14:textId="0FAC3036" w:rsidR="00D87C6E" w:rsidRPr="00670921" w:rsidDel="00395BDF" w:rsidRDefault="00DD7297">
      <w:pPr>
        <w:rPr>
          <w:del w:id="961" w:author="Sarah Robinson" w:date="2019-10-16T15:23:00Z"/>
          <w:rFonts w:cstheme="minorHAnsi"/>
          <w:i/>
          <w:sz w:val="22"/>
        </w:rPr>
        <w:pPrChange w:id="962" w:author="Sarah Robinson" w:date="2019-10-16T15:24:00Z">
          <w:pPr>
            <w:tabs>
              <w:tab w:val="right" w:pos="1560"/>
              <w:tab w:val="left" w:pos="2552"/>
              <w:tab w:val="left" w:pos="8222"/>
            </w:tabs>
            <w:spacing w:after="60"/>
            <w:ind w:left="284"/>
          </w:pPr>
        </w:pPrChange>
      </w:pPr>
      <w:del w:id="963" w:author="Sarah Robinson" w:date="2019-10-16T15:23:00Z">
        <w:r w:rsidRPr="00670921" w:rsidDel="00395BDF">
          <w:rPr>
            <w:rFonts w:cstheme="minorHAnsi"/>
            <w:i/>
            <w:sz w:val="22"/>
          </w:rPr>
          <w:delText>A</w:delText>
        </w:r>
        <w:r w:rsidDel="00395BDF">
          <w:rPr>
            <w:rFonts w:cstheme="minorHAnsi"/>
            <w:i/>
            <w:sz w:val="22"/>
          </w:rPr>
          <w:delText>ppendix 5</w:delText>
        </w:r>
        <w:r w:rsidR="00D87C6E" w:rsidRPr="00670921" w:rsidDel="00395BDF">
          <w:rPr>
            <w:rFonts w:cstheme="minorHAnsi"/>
            <w:i/>
            <w:sz w:val="22"/>
          </w:rPr>
          <w:delText>:</w:delText>
        </w:r>
        <w:r w:rsidR="00D87C6E" w:rsidRPr="00670921" w:rsidDel="00395BDF">
          <w:rPr>
            <w:rFonts w:cstheme="minorHAnsi"/>
            <w:i/>
            <w:sz w:val="22"/>
          </w:rPr>
          <w:tab/>
        </w:r>
        <w:r w:rsidR="00067853" w:rsidRPr="00670921" w:rsidDel="00395BDF">
          <w:rPr>
            <w:rFonts w:cstheme="minorHAnsi"/>
            <w:i/>
            <w:sz w:val="22"/>
          </w:rPr>
          <w:delText xml:space="preserve"> </w:delText>
        </w:r>
        <w:r w:rsidR="00D87C6E" w:rsidRPr="00670921" w:rsidDel="00395BDF">
          <w:rPr>
            <w:rFonts w:cstheme="minorHAnsi"/>
            <w:i/>
            <w:sz w:val="22"/>
          </w:rPr>
          <w:delText>Book 5:</w:delText>
        </w:r>
        <w:r w:rsidR="00067853" w:rsidRPr="00670921" w:rsidDel="00395BDF">
          <w:rPr>
            <w:rFonts w:cstheme="minorHAnsi"/>
            <w:i/>
            <w:sz w:val="22"/>
          </w:rPr>
          <w:tab/>
        </w:r>
        <w:r w:rsidR="00D87C6E" w:rsidRPr="00670921" w:rsidDel="00395BDF">
          <w:rPr>
            <w:rFonts w:cstheme="minorHAnsi"/>
            <w:i/>
            <w:sz w:val="22"/>
          </w:rPr>
          <w:delText>Additional Mitigations</w:delText>
        </w:r>
        <w:r w:rsidR="00067853" w:rsidRPr="00670921" w:rsidDel="00395BDF">
          <w:rPr>
            <w:rFonts w:cstheme="minorHAnsi"/>
            <w:i/>
            <w:sz w:val="22"/>
          </w:rPr>
          <w:tab/>
        </w:r>
        <w:r w:rsidR="00A54900" w:rsidRPr="00670921" w:rsidDel="00395BDF">
          <w:rPr>
            <w:rFonts w:cstheme="minorHAnsi"/>
            <w:i/>
            <w:sz w:val="22"/>
          </w:rPr>
          <w:delText>7</w:delText>
        </w:r>
        <w:r w:rsidR="002D622E" w:rsidDel="00395BDF">
          <w:rPr>
            <w:rFonts w:cstheme="minorHAnsi"/>
            <w:i/>
            <w:sz w:val="22"/>
          </w:rPr>
          <w:delText>1</w:delText>
        </w:r>
      </w:del>
    </w:p>
    <w:p w14:paraId="06E3904D" w14:textId="44F3C18B" w:rsidR="002840E3" w:rsidRPr="00670921" w:rsidDel="00395BDF" w:rsidRDefault="00DD7297">
      <w:pPr>
        <w:rPr>
          <w:del w:id="964" w:author="Sarah Robinson" w:date="2019-10-16T15:23:00Z"/>
          <w:i/>
          <w:sz w:val="22"/>
        </w:rPr>
        <w:pPrChange w:id="965" w:author="Sarah Robinson" w:date="2019-10-16T15:24:00Z">
          <w:pPr>
            <w:tabs>
              <w:tab w:val="right" w:pos="1560"/>
              <w:tab w:val="left" w:pos="2552"/>
              <w:tab w:val="left" w:pos="8222"/>
            </w:tabs>
            <w:spacing w:after="60"/>
            <w:ind w:left="284"/>
          </w:pPr>
        </w:pPrChange>
      </w:pPr>
      <w:del w:id="966" w:author="Sarah Robinson" w:date="2019-10-16T15:23:00Z">
        <w:r w:rsidRPr="00670921" w:rsidDel="00395BDF">
          <w:rPr>
            <w:rFonts w:cstheme="minorHAnsi"/>
            <w:i/>
            <w:sz w:val="22"/>
          </w:rPr>
          <w:lastRenderedPageBreak/>
          <w:delText>A</w:delText>
        </w:r>
        <w:r w:rsidDel="00395BDF">
          <w:rPr>
            <w:rFonts w:cstheme="minorHAnsi"/>
            <w:i/>
            <w:sz w:val="22"/>
          </w:rPr>
          <w:delText>ppendix 6</w:delText>
        </w:r>
        <w:r w:rsidR="00067853" w:rsidRPr="00670921" w:rsidDel="00395BDF">
          <w:rPr>
            <w:i/>
            <w:sz w:val="22"/>
          </w:rPr>
          <w:delText xml:space="preserve">: </w:delText>
        </w:r>
        <w:r w:rsidR="002840E3" w:rsidRPr="00670921" w:rsidDel="00395BDF">
          <w:rPr>
            <w:i/>
            <w:sz w:val="22"/>
          </w:rPr>
          <w:delText>PAWSA Software (Excel) available separ</w:delText>
        </w:r>
        <w:r w:rsidR="006C6A46" w:rsidRPr="00670921" w:rsidDel="00395BDF">
          <w:rPr>
            <w:i/>
            <w:sz w:val="22"/>
          </w:rPr>
          <w:delText>ately from the IALA Secretariat</w:delText>
        </w:r>
        <w:r w:rsidR="002D622E" w:rsidDel="00395BDF">
          <w:rPr>
            <w:i/>
            <w:sz w:val="22"/>
          </w:rPr>
          <w:tab/>
          <w:delText>78</w:delText>
        </w:r>
      </w:del>
    </w:p>
    <w:p w14:paraId="3A3B2A61" w14:textId="5654BE5F" w:rsidR="009F2E55" w:rsidRPr="00670921" w:rsidDel="00395BDF" w:rsidRDefault="009F2E55">
      <w:pPr>
        <w:rPr>
          <w:del w:id="967" w:author="Sarah Robinson" w:date="2019-10-16T15:23:00Z"/>
          <w:shd w:val="clear" w:color="auto" w:fill="FFFF00"/>
        </w:rPr>
        <w:pPrChange w:id="968" w:author="Sarah Robinson" w:date="2019-10-16T15:24:00Z">
          <w:pPr>
            <w:pStyle w:val="BodyText"/>
          </w:pPr>
        </w:pPrChange>
      </w:pPr>
    </w:p>
    <w:p w14:paraId="4ED6A93D" w14:textId="2A003134" w:rsidR="00D87C6E" w:rsidRPr="00670921" w:rsidDel="00395BDF" w:rsidRDefault="003C43D2">
      <w:pPr>
        <w:rPr>
          <w:del w:id="969" w:author="Sarah Robinson" w:date="2019-10-16T15:23:00Z"/>
        </w:rPr>
        <w:pPrChange w:id="970" w:author="Sarah Robinson" w:date="2019-10-16T15:24:00Z">
          <w:pPr>
            <w:pStyle w:val="BodyText"/>
          </w:pPr>
        </w:pPrChange>
      </w:pPr>
      <w:del w:id="971" w:author="Sarah Robinson" w:date="2019-10-16T15:23:00Z">
        <w:r w:rsidRPr="00670921" w:rsidDel="00395BDF">
          <w:rPr>
            <w:rFonts w:cstheme="minorHAnsi"/>
            <w:shd w:val="clear" w:color="auto" w:fill="FFFF00"/>
          </w:rPr>
          <w:delText xml:space="preserve"> </w:delText>
        </w:r>
        <w:r w:rsidR="00D87C6E" w:rsidRPr="00670921" w:rsidDel="00395BDF">
          <w:br w:type="page"/>
        </w:r>
      </w:del>
    </w:p>
    <w:p w14:paraId="1C277B6E" w14:textId="7DF8E8EB" w:rsidR="00D87C6E" w:rsidRPr="00670921" w:rsidDel="00395BDF" w:rsidRDefault="00D87C6E">
      <w:pPr>
        <w:rPr>
          <w:del w:id="972" w:author="Sarah Robinson" w:date="2019-10-16T15:23:00Z"/>
          <w:rFonts w:cstheme="minorHAnsi"/>
          <w:sz w:val="22"/>
        </w:rPr>
        <w:pPrChange w:id="973" w:author="Sarah Robinson" w:date="2019-10-16T15:24:00Z">
          <w:pPr>
            <w:pStyle w:val="Title"/>
            <w:spacing w:before="240" w:after="240"/>
          </w:pPr>
        </w:pPrChange>
      </w:pPr>
      <w:del w:id="974" w:author="Sarah Robinson" w:date="2019-10-16T15:23:00Z">
        <w:r w:rsidRPr="00670921" w:rsidDel="00395BDF">
          <w:rPr>
            <w:rFonts w:cstheme="minorHAnsi"/>
            <w:sz w:val="22"/>
          </w:rPr>
          <w:lastRenderedPageBreak/>
          <w:delText>Chapter 1:  Introduction to PAWSA</w:delText>
        </w:r>
      </w:del>
    </w:p>
    <w:p w14:paraId="4F83203B" w14:textId="690DEA8F" w:rsidR="00D87C6E" w:rsidRPr="00670921" w:rsidDel="00395BDF" w:rsidRDefault="00D87C6E">
      <w:pPr>
        <w:rPr>
          <w:del w:id="975" w:author="Sarah Robinson" w:date="2019-10-16T15:23:00Z"/>
          <w:rFonts w:cstheme="minorHAnsi"/>
          <w:b/>
          <w:bCs/>
          <w:i/>
          <w:iCs/>
          <w:sz w:val="22"/>
        </w:rPr>
        <w:pPrChange w:id="976" w:author="Sarah Robinson" w:date="2019-10-16T15:24:00Z">
          <w:pPr>
            <w:numPr>
              <w:numId w:val="8"/>
            </w:numPr>
            <w:tabs>
              <w:tab w:val="num" w:pos="360"/>
              <w:tab w:val="num" w:pos="720"/>
            </w:tabs>
            <w:spacing w:before="120" w:after="120" w:line="240" w:lineRule="auto"/>
            <w:ind w:left="360" w:hanging="360"/>
          </w:pPr>
        </w:pPrChange>
      </w:pPr>
      <w:del w:id="977" w:author="Sarah Robinson" w:date="2019-10-16T15:23:00Z">
        <w:r w:rsidRPr="00670921" w:rsidDel="00395BDF">
          <w:rPr>
            <w:rFonts w:cstheme="minorHAnsi"/>
            <w:b/>
            <w:bCs/>
            <w:sz w:val="22"/>
            <w:u w:val="single"/>
          </w:rPr>
          <w:delText>Purpose and Scope of Guide</w:delText>
        </w:r>
      </w:del>
    </w:p>
    <w:p w14:paraId="74784CB3" w14:textId="43473C71" w:rsidR="00D87C6E" w:rsidRPr="00670921" w:rsidDel="00395BDF" w:rsidRDefault="00D87C6E">
      <w:pPr>
        <w:rPr>
          <w:del w:id="978" w:author="Sarah Robinson" w:date="2019-10-16T15:23:00Z"/>
        </w:rPr>
        <w:pPrChange w:id="979" w:author="Sarah Robinson" w:date="2019-10-16T15:24:00Z">
          <w:pPr>
            <w:pStyle w:val="BodyText"/>
          </w:pPr>
        </w:pPrChange>
      </w:pPr>
      <w:del w:id="980" w:author="Sarah Robinson" w:date="2019-10-16T15:23:00Z">
        <w:r w:rsidRPr="00670921" w:rsidDel="00395BDF">
          <w:delText xml:space="preserve">The </w:delText>
        </w:r>
        <w:r w:rsidRPr="00670921" w:rsidDel="00395BDF">
          <w:rPr>
            <w:i/>
            <w:iCs/>
          </w:rPr>
          <w:delText>Ports and Waterways Safety Assessment Implementation Guide</w:delText>
        </w:r>
        <w:r w:rsidRPr="00670921" w:rsidDel="00395BDF">
          <w:delText xml:space="preserve"> provides the guidance required for conducting a Ports and Waterways Safety Assessment (PAWSA). </w:delText>
        </w:r>
        <w:r w:rsidR="006C6A46" w:rsidRPr="00670921" w:rsidDel="00395BDF">
          <w:delText xml:space="preserve"> </w:delText>
        </w:r>
        <w:r w:rsidRPr="00670921" w:rsidDel="00395BDF">
          <w:delTex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delText>
        </w:r>
        <w:r w:rsidR="006C6A46" w:rsidRPr="00670921" w:rsidDel="00395BDF">
          <w:delText xml:space="preserve"> tailored to meet local needs.</w:delText>
        </w:r>
      </w:del>
    </w:p>
    <w:p w14:paraId="462363FE" w14:textId="0D191574" w:rsidR="00D87C6E" w:rsidRPr="00670921" w:rsidDel="00395BDF" w:rsidRDefault="00D87C6E">
      <w:pPr>
        <w:rPr>
          <w:del w:id="981" w:author="Sarah Robinson" w:date="2019-10-16T15:23:00Z"/>
          <w:rFonts w:cstheme="minorHAnsi"/>
          <w:b/>
          <w:bCs/>
          <w:i/>
          <w:iCs/>
          <w:sz w:val="22"/>
        </w:rPr>
        <w:pPrChange w:id="982" w:author="Sarah Robinson" w:date="2019-10-16T15:24:00Z">
          <w:pPr>
            <w:numPr>
              <w:numId w:val="8"/>
            </w:numPr>
            <w:tabs>
              <w:tab w:val="num" w:pos="360"/>
              <w:tab w:val="num" w:pos="720"/>
            </w:tabs>
            <w:spacing w:before="120" w:after="120" w:line="240" w:lineRule="auto"/>
            <w:ind w:left="360" w:hanging="360"/>
          </w:pPr>
        </w:pPrChange>
      </w:pPr>
      <w:del w:id="983" w:author="Sarah Robinson" w:date="2019-10-16T15:23:00Z">
        <w:r w:rsidRPr="00670921" w:rsidDel="00395BDF">
          <w:rPr>
            <w:rFonts w:cstheme="minorHAnsi"/>
            <w:b/>
            <w:bCs/>
            <w:sz w:val="22"/>
            <w:u w:val="single"/>
          </w:rPr>
          <w:delText xml:space="preserve">PAWSA Background </w:delText>
        </w:r>
      </w:del>
    </w:p>
    <w:p w14:paraId="56BFCF94" w14:textId="146CE53E" w:rsidR="00D87C6E" w:rsidRPr="00670921" w:rsidDel="00395BDF" w:rsidRDefault="00D87C6E">
      <w:pPr>
        <w:rPr>
          <w:del w:id="984" w:author="Sarah Robinson" w:date="2019-10-16T15:23:00Z"/>
        </w:rPr>
        <w:pPrChange w:id="985" w:author="Sarah Robinson" w:date="2019-10-16T15:24:00Z">
          <w:pPr>
            <w:pStyle w:val="BodyText"/>
          </w:pPr>
        </w:pPrChange>
      </w:pPr>
      <w:del w:id="986" w:author="Sarah Robinson" w:date="2019-10-16T15:23:00Z">
        <w:r w:rsidRPr="00670921" w:rsidDel="00395BDF">
          <w:delText xml:space="preserve">The PAWSA process grew out of the tremendous changes that took place during the 1990s in the United States Coast Guard (USCG) Vessel Traffic Service (VTS) acquisition program. </w:delText>
        </w:r>
        <w:r w:rsidR="003F3B79" w:rsidRPr="00670921" w:rsidDel="00395BDF">
          <w:delText xml:space="preserve"> </w:delText>
        </w:r>
        <w:r w:rsidRPr="00670921" w:rsidDel="00395BDF">
          <w:delText>As a result of the Congressional direction, the USCG established the Ports and Waterways Safety System (PAWSS) to address waterway user needs and place a greater emphasis on partnerships with industry to reduce risk in the marine environment.</w:delText>
        </w:r>
      </w:del>
    </w:p>
    <w:p w14:paraId="178B4579" w14:textId="50D102FD" w:rsidR="00D87C6E" w:rsidRPr="00670921" w:rsidDel="00395BDF" w:rsidRDefault="00D87C6E">
      <w:pPr>
        <w:rPr>
          <w:del w:id="987" w:author="Sarah Robinson" w:date="2019-10-16T15:23:00Z"/>
        </w:rPr>
        <w:pPrChange w:id="988" w:author="Sarah Robinson" w:date="2019-10-16T15:24:00Z">
          <w:pPr>
            <w:pStyle w:val="BodyText"/>
          </w:pPr>
        </w:pPrChange>
      </w:pPr>
      <w:del w:id="989" w:author="Sarah Robinson" w:date="2019-10-16T15:23:00Z">
        <w:r w:rsidRPr="00670921" w:rsidDel="00395BDF">
          <w:delText>As part of PAWSS, the USCG immediately convened a national dialogue group (NDG) comprised of maritime and waterway community stakeholders to identify the needs of waterway users with respect to Vessel Traffic Ma</w:delText>
        </w:r>
        <w:r w:rsidR="007161A9" w:rsidRPr="00670921" w:rsidDel="00395BDF">
          <w:delText>nagement (VTM) and VTS systems.</w:delText>
        </w:r>
      </w:del>
    </w:p>
    <w:p w14:paraId="54F4EB3A" w14:textId="30254F1B" w:rsidR="00D87C6E" w:rsidRPr="00670921" w:rsidDel="00395BDF" w:rsidRDefault="00D87C6E">
      <w:pPr>
        <w:rPr>
          <w:del w:id="990" w:author="Sarah Robinson" w:date="2019-10-16T15:23:00Z"/>
        </w:rPr>
        <w:pPrChange w:id="991" w:author="Sarah Robinson" w:date="2019-10-16T15:24:00Z">
          <w:pPr>
            <w:pStyle w:val="BodyText"/>
          </w:pPr>
        </w:pPrChange>
      </w:pPr>
      <w:del w:id="992" w:author="Sarah Robinson" w:date="2019-10-16T15:23:00Z">
        <w:r w:rsidRPr="00670921" w:rsidDel="00395BDF">
          <w:delText>Work done by the NDG led to the development of the PAWSA process, which was established to open a dialogue with waterway users and stakeholders to identify needed improvements</w:delText>
        </w:r>
      </w:del>
      <w:moveFromRangeStart w:id="993" w:author="Sarah Robinson" w:date="2019-10-16T10:49:00Z" w:name="move22115367"/>
      <w:moveFrom w:id="994" w:author="Sarah Robinson" w:date="2019-10-16T10:49:00Z">
        <w:del w:id="995" w:author="Sarah Robinson" w:date="2019-10-16T15:23:00Z">
          <w:r w:rsidRPr="00670921" w:rsidDel="00395BDF">
            <w:delText xml:space="preserve">.  PAWSA provides a formal structure for identifying risk factors and evaluating potential mitigation measures through expert inputs. </w:delText>
          </w:r>
          <w:r w:rsidR="002F7407" w:rsidDel="00395BDF">
            <w:delText xml:space="preserve"> </w:delText>
          </w:r>
          <w:r w:rsidRPr="00670921" w:rsidDel="00395BDF">
            <w:delTex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delText>
          </w:r>
          <w:r w:rsidR="006C6A46" w:rsidRPr="00670921" w:rsidDel="00395BDF">
            <w:delText>sk interventions are selected.</w:delText>
          </w:r>
        </w:del>
      </w:moveFrom>
      <w:moveFromRangeEnd w:id="993"/>
    </w:p>
    <w:p w14:paraId="52F0F9B8" w14:textId="22E34FFE" w:rsidR="00D87C6E" w:rsidRPr="00670921" w:rsidDel="00395BDF" w:rsidRDefault="00D87C6E">
      <w:pPr>
        <w:rPr>
          <w:del w:id="996" w:author="Sarah Robinson" w:date="2019-10-16T15:23:00Z"/>
          <w:rFonts w:cstheme="minorHAnsi"/>
          <w:b/>
          <w:bCs/>
          <w:i/>
          <w:iCs/>
          <w:sz w:val="22"/>
        </w:rPr>
        <w:pPrChange w:id="997" w:author="Sarah Robinson" w:date="2019-10-16T15:24:00Z">
          <w:pPr>
            <w:tabs>
              <w:tab w:val="left" w:pos="360"/>
            </w:tabs>
            <w:spacing w:before="120" w:after="120"/>
            <w:jc w:val="both"/>
          </w:pPr>
        </w:pPrChange>
      </w:pPr>
      <w:del w:id="998" w:author="Sarah Robinson" w:date="2019-10-16T15:23:00Z">
        <w:r w:rsidRPr="00670921" w:rsidDel="00395BDF">
          <w:rPr>
            <w:rFonts w:cstheme="minorHAnsi"/>
            <w:b/>
            <w:bCs/>
            <w:sz w:val="22"/>
          </w:rPr>
          <w:delText>3.</w:delText>
        </w:r>
        <w:r w:rsidRPr="00670921" w:rsidDel="00395BDF">
          <w:rPr>
            <w:rFonts w:cstheme="minorHAnsi"/>
            <w:b/>
            <w:bCs/>
            <w:sz w:val="22"/>
          </w:rPr>
          <w:tab/>
        </w:r>
        <w:r w:rsidRPr="00670921" w:rsidDel="00395BDF">
          <w:rPr>
            <w:rFonts w:cstheme="minorHAnsi"/>
            <w:b/>
            <w:bCs/>
            <w:sz w:val="22"/>
            <w:u w:val="single"/>
          </w:rPr>
          <w:delText xml:space="preserve">Objectives </w:delText>
        </w:r>
      </w:del>
    </w:p>
    <w:p w14:paraId="01A8E608" w14:textId="23F4DAC6" w:rsidR="00D87C6E" w:rsidRPr="00670921" w:rsidDel="00395BDF" w:rsidRDefault="00D87C6E">
      <w:pPr>
        <w:rPr>
          <w:del w:id="999" w:author="Sarah Robinson" w:date="2019-10-16T15:23:00Z"/>
        </w:rPr>
        <w:pPrChange w:id="1000" w:author="Sarah Robinson" w:date="2019-10-16T15:24:00Z">
          <w:pPr>
            <w:pStyle w:val="BodyText"/>
          </w:pPr>
        </w:pPrChange>
      </w:pPr>
      <w:moveFromRangeStart w:id="1001" w:author="Sarah Robinson" w:date="2019-10-16T10:48:00Z" w:name="move22115307"/>
      <w:moveFrom w:id="1002" w:author="Sarah Robinson" w:date="2019-10-16T10:48:00Z">
        <w:del w:id="1003" w:author="Sarah Robinson" w:date="2019-10-16T15:23:00Z">
          <w:r w:rsidRPr="00670921" w:rsidDel="00395BDF">
            <w:delText xml:space="preserve">The risk assessment process is a disciplined approach to identify major waterway safety hazards, estimate risk levels, evaluate potential mitigation measures, and set the stage for implementation of selected measures to reduce risk. </w:delText>
          </w:r>
        </w:del>
      </w:moveFrom>
      <w:moveFromRangeEnd w:id="1001"/>
      <w:del w:id="1004" w:author="Sarah Robinson" w:date="2019-10-16T15:23:00Z">
        <w:r w:rsidRPr="00670921" w:rsidDel="00395BDF">
          <w:delText>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delText>
        </w:r>
        <w:r w:rsidR="002F7407" w:rsidDel="00395BDF">
          <w:delText>ected risk mitigation measures.</w:delText>
        </w:r>
      </w:del>
    </w:p>
    <w:p w14:paraId="478D80BF" w14:textId="0AA13170" w:rsidR="00D87C6E" w:rsidRPr="00670921" w:rsidDel="00395BDF" w:rsidRDefault="00D87C6E">
      <w:pPr>
        <w:rPr>
          <w:del w:id="1005" w:author="Sarah Robinson" w:date="2019-10-16T15:23:00Z"/>
        </w:rPr>
        <w:pPrChange w:id="1006" w:author="Sarah Robinson" w:date="2019-10-16T15:24:00Z">
          <w:pPr>
            <w:pStyle w:val="BodyText"/>
          </w:pPr>
        </w:pPrChange>
      </w:pPr>
      <w:del w:id="1007" w:author="Sarah Robinson" w:date="2019-10-16T15:23:00Z">
        <w:r w:rsidRPr="00670921" w:rsidDel="00395BDF">
          <w:delTex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delText>
        </w:r>
        <w:r w:rsidR="002F7407" w:rsidDel="00395BDF">
          <w:delText xml:space="preserve"> the local and aggregate level.</w:delText>
        </w:r>
      </w:del>
    </w:p>
    <w:p w14:paraId="1A90EFF0" w14:textId="4CC986AD" w:rsidR="00D87C6E" w:rsidRPr="00670921" w:rsidDel="00395BDF" w:rsidRDefault="00D87C6E">
      <w:pPr>
        <w:rPr>
          <w:del w:id="1008" w:author="Sarah Robinson" w:date="2019-10-16T15:23:00Z"/>
          <w:rFonts w:cstheme="minorHAnsi"/>
          <w:b/>
          <w:bCs/>
          <w:i/>
          <w:iCs/>
          <w:sz w:val="22"/>
        </w:rPr>
        <w:pPrChange w:id="1009" w:author="Sarah Robinson" w:date="2019-10-16T15:24:00Z">
          <w:pPr>
            <w:tabs>
              <w:tab w:val="left" w:pos="360"/>
            </w:tabs>
            <w:spacing w:before="120" w:after="120"/>
          </w:pPr>
        </w:pPrChange>
      </w:pPr>
      <w:del w:id="1010" w:author="Sarah Robinson" w:date="2019-10-16T15:23:00Z">
        <w:r w:rsidRPr="00670921" w:rsidDel="00395BDF">
          <w:rPr>
            <w:rFonts w:cstheme="minorHAnsi"/>
            <w:b/>
            <w:bCs/>
            <w:sz w:val="22"/>
          </w:rPr>
          <w:delText>4.</w:delText>
        </w:r>
        <w:r w:rsidRPr="00670921" w:rsidDel="00395BDF">
          <w:rPr>
            <w:rFonts w:cstheme="minorHAnsi"/>
            <w:b/>
            <w:bCs/>
            <w:sz w:val="22"/>
          </w:rPr>
          <w:tab/>
        </w:r>
        <w:r w:rsidRPr="00670921" w:rsidDel="00395BDF">
          <w:rPr>
            <w:rFonts w:cstheme="minorHAnsi"/>
            <w:b/>
            <w:bCs/>
            <w:sz w:val="22"/>
            <w:u w:val="single"/>
          </w:rPr>
          <w:delText>Methodology Overview</w:delText>
        </w:r>
      </w:del>
    </w:p>
    <w:p w14:paraId="4551933E" w14:textId="56440651" w:rsidR="00D87C6E" w:rsidRPr="00670921" w:rsidDel="00395BDF" w:rsidRDefault="00D87C6E">
      <w:pPr>
        <w:rPr>
          <w:del w:id="1011" w:author="Sarah Robinson" w:date="2019-10-16T15:23:00Z"/>
        </w:rPr>
        <w:pPrChange w:id="1012" w:author="Sarah Robinson" w:date="2019-10-16T15:24:00Z">
          <w:pPr>
            <w:pStyle w:val="BodyText"/>
          </w:pPr>
        </w:pPrChange>
      </w:pPr>
      <w:del w:id="1013" w:author="Sarah Robinson" w:date="2019-10-16T15:23:00Z">
        <w:r w:rsidRPr="00670921" w:rsidDel="00395BDF">
          <w:delTex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delText>
        </w:r>
        <w:r w:rsidR="002F7407" w:rsidDel="00395BDF">
          <w:delText xml:space="preserve"> </w:delText>
        </w:r>
        <w:r w:rsidRPr="00670921" w:rsidDel="00395BDF">
          <w:delText>The security-related issues are not covered by PAWSA because the workshop is unclassified and usually open to the public whereas discussions of security issues quickly delve into sensitive topics that should be trea</w:delText>
        </w:r>
        <w:r w:rsidR="002F7407" w:rsidDel="00395BDF">
          <w:delText>ted as classified information.</w:delText>
        </w:r>
      </w:del>
    </w:p>
    <w:p w14:paraId="658A8F2F" w14:textId="16D77E25" w:rsidR="00D87C6E" w:rsidRPr="00670921" w:rsidDel="00395BDF" w:rsidRDefault="00D87C6E">
      <w:pPr>
        <w:rPr>
          <w:del w:id="1014" w:author="Sarah Robinson" w:date="2019-10-16T15:23:00Z"/>
          <w:i/>
          <w:iCs/>
          <w:u w:val="single"/>
        </w:rPr>
        <w:pPrChange w:id="1015" w:author="Sarah Robinson" w:date="2019-10-16T15:24:00Z">
          <w:pPr>
            <w:pStyle w:val="BodyText"/>
          </w:pPr>
        </w:pPrChange>
      </w:pPr>
      <w:del w:id="1016" w:author="Sarah Robinson" w:date="2019-10-16T15:23:00Z">
        <w:r w:rsidRPr="00670921" w:rsidDel="00395BDF">
          <w:rPr>
            <w:i/>
            <w:iCs/>
            <w:u w:val="single"/>
          </w:rPr>
          <w:delText>Methodology Explanation</w:delText>
        </w:r>
      </w:del>
    </w:p>
    <w:p w14:paraId="0FA3D9DD" w14:textId="77B45104" w:rsidR="00D87C6E" w:rsidRPr="00670921" w:rsidDel="00395BDF" w:rsidRDefault="00D87C6E">
      <w:pPr>
        <w:rPr>
          <w:del w:id="1017" w:author="Sarah Robinson" w:date="2019-10-16T15:23:00Z"/>
        </w:rPr>
        <w:pPrChange w:id="1018" w:author="Sarah Robinson" w:date="2019-10-16T15:24:00Z">
          <w:pPr>
            <w:pStyle w:val="BodyText"/>
          </w:pPr>
        </w:pPrChange>
      </w:pPr>
      <w:del w:id="1019" w:author="Sarah Robinson" w:date="2019-10-16T15:23:00Z">
        <w:r w:rsidRPr="00670921" w:rsidDel="00395BDF">
          <w:delTex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segments, referred to as </w:delText>
        </w:r>
        <w:r w:rsidR="00670921" w:rsidRPr="00670921" w:rsidDel="00395BDF">
          <w:delText>‘</w:delText>
        </w:r>
        <w:r w:rsidRPr="00670921" w:rsidDel="00395BDF">
          <w:delText>books.</w:delText>
        </w:r>
        <w:r w:rsidR="00670921" w:rsidRPr="00670921" w:rsidDel="00395BDF">
          <w:delText>’</w:delText>
        </w:r>
        <w:r w:rsidRPr="00670921" w:rsidDel="00395BDF">
          <w:delText xml:space="preserve">  An overview of each book is provided later in this chapter.  As each book is completed, the responses are entered into the PAWSA Excel software and, except for </w:delText>
        </w:r>
        <w:r w:rsidRPr="00670921" w:rsidDel="00395BDF">
          <w:rPr>
            <w:i/>
            <w:iCs/>
          </w:rPr>
          <w:delText>Book 1</w:delText>
        </w:r>
        <w:r w:rsidRPr="00670921" w:rsidDel="00395BDF">
          <w:delText xml:space="preserve">, aggregated results are then presented to the participants.  Except for </w:delText>
        </w:r>
        <w:r w:rsidRPr="00670921" w:rsidDel="00395BDF">
          <w:rPr>
            <w:i/>
            <w:iCs/>
          </w:rPr>
          <w:delText xml:space="preserve">Books 1 </w:delText>
        </w:r>
        <w:r w:rsidRPr="00670921" w:rsidDel="00395BDF">
          <w:delText>and</w:delText>
        </w:r>
        <w:r w:rsidRPr="00670921" w:rsidDel="00395BDF">
          <w:rPr>
            <w:i/>
            <w:iCs/>
          </w:rPr>
          <w:delText xml:space="preserve"> 2</w:delText>
        </w:r>
        <w:r w:rsidRPr="00670921" w:rsidDel="00395BDF">
          <w:delText>, participants use the results from each preceding book as the springboard for discussions during the subsequent phase of the process.</w:delText>
        </w:r>
      </w:del>
    </w:p>
    <w:p w14:paraId="1BE9BA52" w14:textId="00947C8B" w:rsidR="00D87C6E" w:rsidRPr="00B9676C" w:rsidDel="00395BDF" w:rsidRDefault="00D87C6E">
      <w:pPr>
        <w:rPr>
          <w:del w:id="1020" w:author="Sarah Robinson" w:date="2019-10-16T15:23:00Z"/>
          <w:i/>
          <w:u w:val="single"/>
        </w:rPr>
        <w:pPrChange w:id="1021" w:author="Sarah Robinson" w:date="2019-10-16T15:24:00Z">
          <w:pPr>
            <w:pStyle w:val="BodyText"/>
          </w:pPr>
        </w:pPrChange>
      </w:pPr>
      <w:del w:id="1022" w:author="Sarah Robinson" w:date="2019-10-16T15:23:00Z">
        <w:r w:rsidRPr="00B9676C" w:rsidDel="00395BDF">
          <w:rPr>
            <w:i/>
            <w:u w:val="single"/>
          </w:rPr>
          <w:delText>Waterway Risk Model</w:delText>
        </w:r>
      </w:del>
    </w:p>
    <w:p w14:paraId="709D96C1" w14:textId="00358A72" w:rsidR="00D87C6E" w:rsidRPr="00670921" w:rsidDel="00395BDF" w:rsidRDefault="00D87C6E">
      <w:pPr>
        <w:rPr>
          <w:del w:id="1023" w:author="Sarah Robinson" w:date="2019-10-16T15:23:00Z"/>
        </w:rPr>
        <w:pPrChange w:id="1024" w:author="Sarah Robinson" w:date="2019-10-16T15:24:00Z">
          <w:pPr>
            <w:pStyle w:val="BodyText"/>
          </w:pPr>
        </w:pPrChange>
      </w:pPr>
      <w:del w:id="1025" w:author="Sarah Robinson" w:date="2019-10-16T15:23:00Z">
        <w:r w:rsidRPr="00670921" w:rsidDel="00395BDF">
          <w:delText>Since risk is defined as the product of the probability of a casualty and its consequences, the Waterway Risk Model includes variables dealing with both the causes of waterway casualties and their effects.  The six risk categories used in the model are:</w:delText>
        </w:r>
      </w:del>
    </w:p>
    <w:p w14:paraId="68AD6871" w14:textId="4A6E876F" w:rsidR="00D87C6E" w:rsidRPr="002F7407" w:rsidDel="00395BDF" w:rsidRDefault="00D87C6E">
      <w:pPr>
        <w:rPr>
          <w:del w:id="1026" w:author="Sarah Robinson" w:date="2019-10-16T15:23:00Z"/>
          <w:snapToGrid w:val="0"/>
        </w:rPr>
        <w:pPrChange w:id="1027" w:author="Sarah Robinson" w:date="2019-10-16T15:24:00Z">
          <w:pPr>
            <w:pStyle w:val="List1"/>
            <w:numPr>
              <w:numId w:val="63"/>
            </w:numPr>
          </w:pPr>
        </w:pPrChange>
      </w:pPr>
      <w:del w:id="1028" w:author="Sarah Robinson" w:date="2019-10-16T15:23:00Z">
        <w:r w:rsidRPr="002F7407" w:rsidDel="00395BDF">
          <w:rPr>
            <w:b/>
            <w:bCs/>
          </w:rPr>
          <w:delText>Vessel Conditions</w:delText>
        </w:r>
        <w:r w:rsidRPr="00670921" w:rsidDel="00395BDF">
          <w:delText xml:space="preserve"> – </w:delText>
        </w:r>
        <w:r w:rsidRPr="002F7407" w:rsidDel="00395BDF">
          <w:rPr>
            <w:snapToGrid w:val="0"/>
          </w:rPr>
          <w:delText>the quality of vessels and their crews that operate on a waterway.</w:delText>
        </w:r>
      </w:del>
    </w:p>
    <w:p w14:paraId="5F8C9A7B" w14:textId="37D53574" w:rsidR="00D87C6E" w:rsidRPr="00670921" w:rsidDel="00395BDF" w:rsidRDefault="00D87C6E">
      <w:pPr>
        <w:rPr>
          <w:del w:id="1029" w:author="Sarah Robinson" w:date="2019-10-16T15:23:00Z"/>
        </w:rPr>
        <w:pPrChange w:id="1030" w:author="Sarah Robinson" w:date="2019-10-16T15:24:00Z">
          <w:pPr>
            <w:pStyle w:val="List1"/>
          </w:pPr>
        </w:pPrChange>
      </w:pPr>
      <w:del w:id="1031" w:author="Sarah Robinson" w:date="2019-10-16T15:23:00Z">
        <w:r w:rsidRPr="00670921" w:rsidDel="00395BDF">
          <w:rPr>
            <w:b/>
            <w:bCs/>
          </w:rPr>
          <w:delText>Traffic Conditions</w:delText>
        </w:r>
        <w:r w:rsidRPr="00670921" w:rsidDel="00395BDF">
          <w:delText xml:space="preserve"> – </w:delText>
        </w:r>
        <w:r w:rsidRPr="00670921" w:rsidDel="00395BDF">
          <w:rPr>
            <w:snapToGrid w:val="0"/>
          </w:rPr>
          <w:delText xml:space="preserve">the </w:delText>
        </w:r>
        <w:r w:rsidRPr="00670921" w:rsidDel="00395BDF">
          <w:delText>number</w:delText>
        </w:r>
        <w:r w:rsidRPr="00670921" w:rsidDel="00395BDF">
          <w:rPr>
            <w:snapToGrid w:val="0"/>
          </w:rPr>
          <w:delText xml:space="preserve"> of vessels that use a waterway and their interactions.</w:delText>
        </w:r>
      </w:del>
    </w:p>
    <w:p w14:paraId="300F3BF3" w14:textId="03FB5B1B" w:rsidR="00D87C6E" w:rsidRPr="00670921" w:rsidDel="00395BDF" w:rsidRDefault="00D87C6E">
      <w:pPr>
        <w:rPr>
          <w:del w:id="1032" w:author="Sarah Robinson" w:date="2019-10-16T15:23:00Z"/>
        </w:rPr>
        <w:pPrChange w:id="1033" w:author="Sarah Robinson" w:date="2019-10-16T15:24:00Z">
          <w:pPr>
            <w:pStyle w:val="List1"/>
          </w:pPr>
        </w:pPrChange>
      </w:pPr>
      <w:del w:id="1034" w:author="Sarah Robinson" w:date="2019-10-16T15:23:00Z">
        <w:r w:rsidRPr="00670921" w:rsidDel="00395BDF">
          <w:rPr>
            <w:b/>
            <w:bCs/>
          </w:rPr>
          <w:delText>Navigational Conditions</w:delText>
        </w:r>
        <w:r w:rsidRPr="00670921" w:rsidDel="00395BDF">
          <w:delText xml:space="preserve"> – the</w:delText>
        </w:r>
        <w:r w:rsidRPr="00670921" w:rsidDel="00395BDF">
          <w:rPr>
            <w:snapToGrid w:val="0"/>
          </w:rPr>
          <w:delText xml:space="preserve"> environmental conditions that vessels must deal with in a waterway relating to wind, water movement (i.e., currents), and weather.</w:delText>
        </w:r>
      </w:del>
    </w:p>
    <w:p w14:paraId="537B95E5" w14:textId="26E386FC" w:rsidR="00D87C6E" w:rsidRPr="00670921" w:rsidDel="00395BDF" w:rsidRDefault="00D87C6E">
      <w:pPr>
        <w:rPr>
          <w:del w:id="1035" w:author="Sarah Robinson" w:date="2019-10-16T15:23:00Z"/>
        </w:rPr>
        <w:pPrChange w:id="1036" w:author="Sarah Robinson" w:date="2019-10-16T15:24:00Z">
          <w:pPr>
            <w:pStyle w:val="List1"/>
          </w:pPr>
        </w:pPrChange>
      </w:pPr>
      <w:del w:id="1037" w:author="Sarah Robinson" w:date="2019-10-16T15:23:00Z">
        <w:r w:rsidRPr="00670921" w:rsidDel="00395BDF">
          <w:rPr>
            <w:b/>
            <w:bCs/>
          </w:rPr>
          <w:delText>Waterway Conditions</w:delText>
        </w:r>
        <w:r w:rsidRPr="00670921" w:rsidDel="00395BDF">
          <w:delText xml:space="preserve"> </w:delText>
        </w:r>
        <w:r w:rsidRPr="00670921" w:rsidDel="00395BDF">
          <w:rPr>
            <w:snapToGrid w:val="0"/>
          </w:rPr>
          <w:delText>– the physical properties of the waterway that affect how easy it is to manoeuvre a vessel.</w:delText>
        </w:r>
      </w:del>
    </w:p>
    <w:p w14:paraId="47324A02" w14:textId="1B589750" w:rsidR="00D87C6E" w:rsidRPr="00670921" w:rsidDel="00395BDF" w:rsidRDefault="00D87C6E">
      <w:pPr>
        <w:rPr>
          <w:del w:id="1038" w:author="Sarah Robinson" w:date="2019-10-16T15:23:00Z"/>
        </w:rPr>
        <w:pPrChange w:id="1039" w:author="Sarah Robinson" w:date="2019-10-16T15:24:00Z">
          <w:pPr>
            <w:pStyle w:val="List1"/>
          </w:pPr>
        </w:pPrChange>
      </w:pPr>
      <w:del w:id="1040" w:author="Sarah Robinson" w:date="2019-10-16T15:23:00Z">
        <w:r w:rsidRPr="00670921" w:rsidDel="00395BDF">
          <w:rPr>
            <w:b/>
            <w:bCs/>
          </w:rPr>
          <w:delText>Immediate Consequences</w:delText>
        </w:r>
        <w:r w:rsidRPr="00670921" w:rsidDel="00395BDF">
          <w:rPr>
            <w:snapToGrid w:val="0"/>
          </w:rPr>
          <w:delText xml:space="preserve"> – the immediate impacts of a waterway casualty: people can be injured or killed, petroleum and hazardous materials can be spilled and require response resources, and the marine </w:delText>
        </w:r>
        <w:r w:rsidRPr="00670921" w:rsidDel="00395BDF">
          <w:delText>transportation</w:delText>
        </w:r>
        <w:r w:rsidRPr="00670921" w:rsidDel="00395BDF">
          <w:rPr>
            <w:snapToGrid w:val="0"/>
          </w:rPr>
          <w:delText xml:space="preserve"> system can be disrupted.</w:delText>
        </w:r>
      </w:del>
    </w:p>
    <w:p w14:paraId="6F4E0411" w14:textId="181DC65C" w:rsidR="00D87C6E" w:rsidRPr="00670921" w:rsidDel="00395BDF" w:rsidRDefault="00D87C6E">
      <w:pPr>
        <w:rPr>
          <w:del w:id="1041" w:author="Sarah Robinson" w:date="2019-10-16T15:23:00Z"/>
        </w:rPr>
        <w:pPrChange w:id="1042" w:author="Sarah Robinson" w:date="2019-10-16T15:24:00Z">
          <w:pPr>
            <w:pStyle w:val="List1"/>
          </w:pPr>
        </w:pPrChange>
      </w:pPr>
      <w:del w:id="1043" w:author="Sarah Robinson" w:date="2019-10-16T15:23:00Z">
        <w:r w:rsidRPr="00670921" w:rsidDel="00395BDF">
          <w:rPr>
            <w:b/>
            <w:bCs/>
          </w:rPr>
          <w:delText>Subsequent Consequences</w:delText>
        </w:r>
        <w:r w:rsidRPr="00670921" w:rsidDel="00395BDF">
          <w:delText xml:space="preserve"> – t</w:delText>
        </w:r>
        <w:r w:rsidRPr="00670921" w:rsidDel="00395BDF">
          <w:rPr>
            <w:snapToGrid w:val="0"/>
          </w:rPr>
          <w:delText xml:space="preserve">he subsequent effects of waterway casualties that are felt hours, days, months, and even years afterwards, such as shore side facility shut-downs, loss of employment, destruction of </w:delText>
        </w:r>
        <w:r w:rsidRPr="00670921" w:rsidDel="00395BDF">
          <w:delText>fishing</w:delText>
        </w:r>
        <w:r w:rsidRPr="00670921" w:rsidDel="00395BDF">
          <w:rPr>
            <w:snapToGrid w:val="0"/>
          </w:rPr>
          <w:delText xml:space="preserve"> areas, decrease or extinction of species, degradation of subsistence living uses, and contamination of drinking or cooling water supplies.</w:delText>
        </w:r>
      </w:del>
    </w:p>
    <w:p w14:paraId="1EFEFC1C" w14:textId="0196B7FC" w:rsidR="00D87C6E" w:rsidRPr="00670921" w:rsidDel="00395BDF" w:rsidRDefault="00D87C6E">
      <w:pPr>
        <w:rPr>
          <w:del w:id="1044" w:author="Sarah Robinson" w:date="2019-10-16T15:23:00Z"/>
        </w:rPr>
        <w:pPrChange w:id="1045" w:author="Sarah Robinson" w:date="2019-10-16T15:24:00Z">
          <w:pPr>
            <w:pStyle w:val="BodyText"/>
          </w:pPr>
        </w:pPrChange>
      </w:pPr>
      <w:del w:id="1046" w:author="Sarah Robinson" w:date="2019-10-16T15:23:00Z">
        <w:r w:rsidRPr="00670921" w:rsidDel="00395BDF">
          <w:delText>The diagram below shows the form of the six risk categories and corresponding risk factors in the Waterway Risk Model.</w:delText>
        </w:r>
      </w:del>
    </w:p>
    <w:p w14:paraId="371A826F" w14:textId="0E1CE763" w:rsidR="00D87C6E" w:rsidRPr="00670921" w:rsidDel="00395BDF" w:rsidRDefault="00D87C6E">
      <w:pPr>
        <w:rPr>
          <w:del w:id="1047" w:author="Sarah Robinson" w:date="2019-10-16T15:23:00Z"/>
          <w:rFonts w:ascii="Arial" w:hAnsi="Arial" w:cs="Arial"/>
          <w:sz w:val="22"/>
        </w:rPr>
        <w:pPrChange w:id="1048" w:author="Sarah Robinson" w:date="2019-10-16T15:24:00Z">
          <w:pPr>
            <w:spacing w:before="120" w:after="120"/>
            <w:ind w:left="360"/>
            <w:jc w:val="both"/>
          </w:pPr>
        </w:pPrChange>
      </w:pPr>
    </w:p>
    <w:bookmarkStart w:id="1049" w:name="_MON_1157650199"/>
    <w:bookmarkStart w:id="1050" w:name="_MON_1160377736"/>
    <w:bookmarkEnd w:id="1049"/>
    <w:bookmarkEnd w:id="1050"/>
    <w:bookmarkStart w:id="1051" w:name="_MON_1160377744"/>
    <w:bookmarkEnd w:id="1051"/>
    <w:p w14:paraId="0F0AA203" w14:textId="5EA35EEE" w:rsidR="00D87C6E" w:rsidRPr="00670921" w:rsidDel="00395BDF" w:rsidRDefault="00D87C6E">
      <w:pPr>
        <w:rPr>
          <w:del w:id="1052" w:author="Sarah Robinson" w:date="2019-10-16T15:23:00Z"/>
          <w:rFonts w:ascii="Arial" w:hAnsi="Arial" w:cs="Arial"/>
          <w:sz w:val="22"/>
        </w:rPr>
        <w:pPrChange w:id="1053" w:author="Sarah Robinson" w:date="2019-10-16T15:24:00Z">
          <w:pPr>
            <w:spacing w:before="120" w:after="120"/>
            <w:ind w:left="360"/>
            <w:jc w:val="center"/>
          </w:pPr>
        </w:pPrChange>
      </w:pPr>
      <w:del w:id="1054" w:author="Sarah Robinson" w:date="2019-10-16T15:23:00Z">
        <w:r w:rsidRPr="00670921" w:rsidDel="00395BDF">
          <w:rPr>
            <w:rFonts w:ascii="Arial" w:hAnsi="Arial" w:cs="Arial"/>
            <w:sz w:val="22"/>
          </w:rPr>
          <w:object w:dxaOrig="15281" w:dyaOrig="9643" w14:anchorId="7E6B0C72">
            <v:shape id="_x0000_i1026" type="#_x0000_t75" style="width:398pt;height:260.25pt" o:ole="" o:bordertopcolor="this" o:borderleftcolor="this" o:borderbottomcolor="this" o:borderrightcolor="this">
              <v:imagedata r:id="rId28" o:title=""/>
              <w10:bordertop type="single" width="4"/>
              <w10:borderleft type="single" width="4"/>
              <w10:borderbottom type="single" width="4"/>
              <w10:borderright type="single" width="4"/>
            </v:shape>
            <o:OLEObject Type="Embed" ProgID="Excel.Sheet.8" ShapeID="_x0000_i1026" DrawAspect="Content" ObjectID="_1660205400" r:id="rId30"/>
          </w:object>
        </w:r>
      </w:del>
    </w:p>
    <w:p w14:paraId="421CE758" w14:textId="3D820C0F" w:rsidR="007161A9" w:rsidRPr="00670921" w:rsidDel="00395BDF" w:rsidRDefault="007161A9">
      <w:pPr>
        <w:rPr>
          <w:del w:id="1055" w:author="Sarah Robinson" w:date="2019-10-16T15:23:00Z"/>
          <w:rFonts w:cstheme="minorHAnsi"/>
          <w:i/>
          <w:iCs/>
          <w:sz w:val="22"/>
          <w:u w:val="single"/>
        </w:rPr>
        <w:pPrChange w:id="1056" w:author="Sarah Robinson" w:date="2019-10-16T15:24:00Z">
          <w:pPr>
            <w:spacing w:after="200" w:line="276" w:lineRule="auto"/>
          </w:pPr>
        </w:pPrChange>
      </w:pPr>
      <w:del w:id="1057" w:author="Sarah Robinson" w:date="2019-10-16T15:23:00Z">
        <w:r w:rsidRPr="00670921" w:rsidDel="00395BDF">
          <w:rPr>
            <w:rFonts w:cstheme="minorHAnsi"/>
            <w:i/>
            <w:iCs/>
            <w:sz w:val="22"/>
            <w:u w:val="single"/>
          </w:rPr>
          <w:br w:type="page"/>
        </w:r>
      </w:del>
    </w:p>
    <w:p w14:paraId="25F5FDB8" w14:textId="6BAF52AE" w:rsidR="00D87C6E" w:rsidRPr="00B9676C" w:rsidDel="00395BDF" w:rsidRDefault="00D87C6E">
      <w:pPr>
        <w:rPr>
          <w:del w:id="1058" w:author="Sarah Robinson" w:date="2019-10-16T15:23:00Z"/>
          <w:i/>
          <w:u w:val="single"/>
        </w:rPr>
        <w:pPrChange w:id="1059" w:author="Sarah Robinson" w:date="2019-10-16T15:24:00Z">
          <w:pPr>
            <w:pStyle w:val="BodyText"/>
          </w:pPr>
        </w:pPrChange>
      </w:pPr>
      <w:del w:id="1060" w:author="Sarah Robinson" w:date="2019-10-16T15:23:00Z">
        <w:r w:rsidRPr="00B9676C" w:rsidDel="00395BDF">
          <w:rPr>
            <w:i/>
            <w:u w:val="single"/>
          </w:rPr>
          <w:lastRenderedPageBreak/>
          <w:delText>Quantitative Assessments</w:delText>
        </w:r>
      </w:del>
    </w:p>
    <w:p w14:paraId="69135143" w14:textId="67812EA4" w:rsidR="00D87C6E" w:rsidRPr="00670921" w:rsidDel="00395BDF" w:rsidRDefault="00D87C6E">
      <w:pPr>
        <w:rPr>
          <w:del w:id="1061" w:author="Sarah Robinson" w:date="2019-10-16T15:23:00Z"/>
        </w:rPr>
        <w:pPrChange w:id="1062" w:author="Sarah Robinson" w:date="2019-10-16T15:24:00Z">
          <w:pPr>
            <w:pStyle w:val="BodyText"/>
          </w:pPr>
        </w:pPrChange>
      </w:pPr>
      <w:del w:id="1063" w:author="Sarah Robinson" w:date="2019-10-16T15:23:00Z">
        <w:r w:rsidRPr="00670921" w:rsidDel="00395BDF">
          <w:delText>The five main steps used in the PAWSA process are described in more detail on the following page and then again in Chapter 2; however, the graphic below provides a simple overview of the process:</w:delText>
        </w:r>
      </w:del>
    </w:p>
    <w:p w14:paraId="252153E1" w14:textId="6D5DC67A" w:rsidR="00D87C6E" w:rsidRPr="00670921" w:rsidDel="00395BDF" w:rsidRDefault="00D87C6E">
      <w:pPr>
        <w:rPr>
          <w:del w:id="1064" w:author="Sarah Robinson" w:date="2019-10-16T15:23:00Z"/>
          <w:rFonts w:cstheme="minorHAnsi"/>
          <w:sz w:val="22"/>
        </w:rPr>
        <w:pPrChange w:id="1065" w:author="Sarah Robinson" w:date="2019-10-16T15:24:00Z">
          <w:pPr>
            <w:spacing w:before="120" w:after="120"/>
            <w:ind w:left="-180"/>
            <w:jc w:val="both"/>
          </w:pPr>
        </w:pPrChange>
      </w:pPr>
      <w:del w:id="1066" w:author="Sarah Robinson" w:date="2019-10-16T15:23:00Z">
        <w:r w:rsidRPr="00670921" w:rsidDel="00395BDF">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DD1C47" w:rsidRPr="000511E6" w:rsidRDefault="00DD1C47"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DD1C47" w:rsidRPr="000511E6" w:rsidRDefault="00DD1C47"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DD1C47" w:rsidRPr="000511E6" w:rsidRDefault="00DD1C47"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DD1C47" w:rsidRPr="000511E6" w:rsidRDefault="00DD1C47"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DD1C47" w:rsidRPr="000511E6" w:rsidRDefault="00DD1C47"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DD1C47" w:rsidRPr="000511E6" w:rsidRDefault="00DD1C47"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DD1C47" w:rsidRPr="000511E6" w:rsidRDefault="00DD1C47"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_x0000_s1042"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">
                  <v:shape id="_x0000_s1043" type="#_x0000_t75" style="position:absolute;width:61722;height:21717;visibility:visible;mso-wrap-style:square">
                    <v:fill o:detectmouseclick="t"/>
                    <v:path o:connecttype="none"/>
                  </v:shape>
                  <v:group id="Group 4" o:spid="_x0000_s1044" style="position:absolute;top:3110;width:61722;height:11430" coordorigin="1260,8896" coordsize="918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5" o:spid="_x0000_s1045" style="position:absolute;left:306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271ECE7E"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DD1C47" w:rsidRPr="000511E6" w:rsidRDefault="00DD1C47"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46" style="position:absolute;left:504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51AA919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47" style="position:absolute;left:702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0C60E904" w14:textId="77777777" w:rsidR="00DD1C47" w:rsidRPr="000511E6" w:rsidRDefault="00DD1C47"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DD1C47" w:rsidRPr="000511E6" w:rsidRDefault="00DD1C47"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 id="AutoShape 8" o:spid="_x0000_s1048" type="#_x0000_t13" style="position:absolute;left:252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" fillcolor="silver"/>
                    <v:shape id="AutoShape 9" o:spid="_x0000_s1049" type="#_x0000_t13" style="position:absolute;left:450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" fillcolor="silver"/>
                    <v:shape id="AutoShape 10" o:spid="_x0000_s1050" type="#_x0000_t13" style="position:absolute;left:6480;top:9391;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" fillcolor="silver"/>
                    <v:rect id="Rectangle 11" o:spid="_x0000_s1051" style="position:absolute;left:9000;top:8896;width:144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textbox>
                        <w:txbxContent>
                          <w:p w14:paraId="03DC03F7" w14:textId="77777777" w:rsidR="00DD1C47" w:rsidRPr="000511E6" w:rsidRDefault="00DD1C47"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DD1C47" w:rsidRPr="000511E6" w:rsidRDefault="00DD1C47"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52" type="#_x0000_t13" style="position:absolute;left:8460;top:9436;width:639;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" fillcolor="silver"/>
                    <v:rect id="Rectangle 13" o:spid="_x0000_s1053" style="position:absolute;left:1260;top:8896;width:126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w:txbxContent>
                          <w:p w14:paraId="0E832D1B" w14:textId="77777777" w:rsidR="00DD1C47" w:rsidRPr="000511E6" w:rsidRDefault="00DD1C47"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DD1C47" w:rsidRPr="000511E6" w:rsidRDefault="00DD1C47" w:rsidP="00D87C6E">
                            <w:pPr>
                              <w:rPr>
                                <w:rFonts w:ascii="Arial" w:hAnsi="Arial" w:cs="Arial"/>
                                <w:sz w:val="20"/>
                                <w:szCs w:val="20"/>
                              </w:rPr>
                            </w:pPr>
                            <w:r w:rsidRPr="000511E6">
                              <w:rPr>
                                <w:rFonts w:ascii="Arial" w:hAnsi="Arial" w:cs="Arial"/>
                                <w:sz w:val="20"/>
                                <w:szCs w:val="20"/>
                              </w:rPr>
                              <w:t>Establish weighting factors.</w:t>
                            </w:r>
                          </w:p>
                        </w:txbxContent>
                      </v:textbox>
                    </v:rect>
                  </v:group>
                  <v:shape id="AutoShape 14" o:spid="_x0000_s1054" type="#_x0000_t87" style="position:absolute;left:16808;top:-807;width:2286;height:3589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" adj=",10798" fillcolor="silver"/>
                  <v:rect id="Rectangle 15" o:spid="_x0000_s1055" style="position:absolute;left:43434;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" stroked="f">
                    <v:textbox>
                      <w:txbxContent>
                        <w:p w14:paraId="3B48CB01" w14:textId="77777777" w:rsidR="00DD1C47" w:rsidRPr="000511E6" w:rsidRDefault="00DD1C47" w:rsidP="00D87C6E">
                          <w:pPr>
                            <w:rPr>
                              <w:rFonts w:ascii="Arial" w:hAnsi="Arial" w:cs="Arial"/>
                              <w:b/>
                              <w:bCs/>
                              <w:sz w:val="22"/>
                            </w:rPr>
                          </w:pPr>
                          <w:r w:rsidRPr="000511E6">
                            <w:rPr>
                              <w:rFonts w:ascii="Arial" w:hAnsi="Arial" w:cs="Arial"/>
                              <w:b/>
                              <w:bCs/>
                              <w:sz w:val="22"/>
                            </w:rPr>
                            <w:t>PAWSA Day Two</w:t>
                          </w:r>
                        </w:p>
                      </w:txbxContent>
                    </v:textbox>
                  </v:rect>
                  <v:rect id="Rectangle 16" o:spid="_x0000_s1056" style="position:absolute;left:11430;top:18288;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" stroked="f">
                    <v:textbox>
                      <w:txbxContent>
                        <w:p w14:paraId="72A0BD67" w14:textId="77777777" w:rsidR="00DD1C47" w:rsidRPr="000511E6" w:rsidRDefault="00DD1C47" w:rsidP="00D87C6E">
                          <w:pPr>
                            <w:rPr>
                              <w:rFonts w:ascii="Arial" w:hAnsi="Arial" w:cs="Arial"/>
                              <w:b/>
                              <w:bCs/>
                              <w:sz w:val="22"/>
                            </w:rPr>
                          </w:pPr>
                          <w:r w:rsidRPr="000511E6">
                            <w:rPr>
                              <w:rFonts w:ascii="Arial" w:hAnsi="Arial" w:cs="Arial"/>
                              <w:b/>
                              <w:bCs/>
                              <w:sz w:val="22"/>
                            </w:rPr>
                            <w:t>PAWSA Day One</w:t>
                          </w:r>
                        </w:p>
                      </w:txbxContent>
                    </v:textbox>
                  </v:rect>
                  <v:shape id="AutoShape 17" o:spid="_x0000_s1057" type="#_x0000_t87" style="position:absolute;left:49149;top:5715;width:2286;height:228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" adj=",10799" fillcolor="silver"/>
                  <w10:anchorlock/>
                </v:group>
              </w:pict>
            </mc:Fallback>
          </mc:AlternateContent>
        </w:r>
      </w:del>
    </w:p>
    <w:p w14:paraId="0A9B9EBB" w14:textId="7706089D" w:rsidR="00D87C6E" w:rsidRPr="00670921" w:rsidDel="00395BDF" w:rsidRDefault="00D87C6E">
      <w:pPr>
        <w:rPr>
          <w:del w:id="1067" w:author="Sarah Robinson" w:date="2019-10-16T15:23:00Z"/>
        </w:rPr>
        <w:pPrChange w:id="1068" w:author="Sarah Robinson" w:date="2019-10-16T15:24:00Z">
          <w:pPr>
            <w:pStyle w:val="BodyText"/>
          </w:pPr>
        </w:pPrChange>
      </w:pPr>
      <w:del w:id="1069" w:author="Sarah Robinson" w:date="2019-10-16T15:23:00Z">
        <w:r w:rsidRPr="00670921" w:rsidDel="00395BDF">
          <w:rPr>
            <w:i/>
            <w:iCs/>
            <w:u w:val="single"/>
          </w:rPr>
          <w:delText>Book 1: Team Expertise</w:delText>
        </w:r>
        <w:r w:rsidRPr="00670921" w:rsidDel="00395BDF">
          <w:delText xml:space="preserve"> is used to capture the expertise of each team relative to the other teams in the workshop.  The results from </w:delText>
        </w:r>
        <w:r w:rsidRPr="00670921" w:rsidDel="00395BDF">
          <w:rPr>
            <w:i/>
            <w:iCs/>
          </w:rPr>
          <w:delText>Book 1</w:delText>
        </w:r>
        <w:r w:rsidRPr="00670921" w:rsidDel="00395BDF">
          <w:delText xml:space="preserve"> are used to weight each team’s inputs for all other books.</w:delText>
        </w:r>
      </w:del>
    </w:p>
    <w:p w14:paraId="0F25240F" w14:textId="65848CC6" w:rsidR="00D87C6E" w:rsidRPr="00670921" w:rsidDel="00395BDF" w:rsidRDefault="00D87C6E">
      <w:pPr>
        <w:rPr>
          <w:del w:id="1070" w:author="Sarah Robinson" w:date="2019-10-16T15:23:00Z"/>
          <w:i/>
          <w:iCs/>
        </w:rPr>
        <w:pPrChange w:id="1071" w:author="Sarah Robinson" w:date="2019-10-16T15:24:00Z">
          <w:pPr>
            <w:pStyle w:val="BodyText"/>
          </w:pPr>
        </w:pPrChange>
      </w:pPr>
      <w:del w:id="1072" w:author="Sarah Robinson" w:date="2019-10-16T15:23:00Z">
        <w:r w:rsidRPr="00670921" w:rsidDel="00395BDF">
          <w:rPr>
            <w:i/>
            <w:iCs/>
            <w:u w:val="single"/>
          </w:rPr>
          <w:delText>Book 2: Risk Factor Rating Scales</w:delText>
        </w:r>
        <w:r w:rsidRPr="00670921" w:rsidDel="00395BDF">
          <w:rPr>
            <w:i/>
            <w:iCs/>
          </w:rPr>
          <w:delText xml:space="preserve"> </w:delText>
        </w:r>
        <w:r w:rsidRPr="00670921" w:rsidDel="00395BDF">
          <w:delText>develops measurement scales for each risk factor by asking participants to compare specified qualitative descriptions to each other in a pair-wise manner.  Those qualitative descriptions characterize the range of possible conditions that affect risk in a waterway for that factor.</w:delText>
        </w:r>
      </w:del>
    </w:p>
    <w:p w14:paraId="1EE508CD" w14:textId="44B0A196" w:rsidR="00D87C6E" w:rsidRPr="00670921" w:rsidDel="00395BDF" w:rsidRDefault="00D87C6E">
      <w:pPr>
        <w:rPr>
          <w:del w:id="1073" w:author="Sarah Robinson" w:date="2019-10-16T15:23:00Z"/>
        </w:rPr>
        <w:pPrChange w:id="1074" w:author="Sarah Robinson" w:date="2019-10-16T15:24:00Z">
          <w:pPr>
            <w:pStyle w:val="BodyText"/>
          </w:pPr>
        </w:pPrChange>
      </w:pPr>
      <w:del w:id="1075" w:author="Sarah Robinson" w:date="2019-10-16T15:23:00Z">
        <w:r w:rsidRPr="00670921" w:rsidDel="00395BDF">
          <w:rPr>
            <w:i/>
            <w:iCs/>
            <w:u w:val="single"/>
          </w:rPr>
          <w:delText>Book 3: Baseline Risk Levels</w:delText>
        </w:r>
        <w:r w:rsidRPr="00670921" w:rsidDel="00395BDF">
          <w:rPr>
            <w:i/>
            <w:iCs/>
          </w:rPr>
          <w:delText xml:space="preserve"> </w:delText>
        </w:r>
        <w:r w:rsidRPr="00670921" w:rsidDel="00395BDF">
          <w:delText>is used by the participants to determine where their waterway falls on the risk scales developed in Book 2.  What results is the risk level for each factor, not taking into account any actions already implemented to reduce risk in the waterway.</w:delText>
        </w:r>
      </w:del>
    </w:p>
    <w:p w14:paraId="538F6089" w14:textId="59CC5F75" w:rsidR="00D87C6E" w:rsidRPr="00670921" w:rsidDel="00395BDF" w:rsidRDefault="00D87C6E">
      <w:pPr>
        <w:rPr>
          <w:del w:id="1076" w:author="Sarah Robinson" w:date="2019-10-16T15:23:00Z"/>
        </w:rPr>
        <w:pPrChange w:id="1077" w:author="Sarah Robinson" w:date="2019-10-16T15:24:00Z">
          <w:pPr>
            <w:pStyle w:val="BodyText"/>
          </w:pPr>
        </w:pPrChange>
      </w:pPr>
      <w:del w:id="1078" w:author="Sarah Robinson" w:date="2019-10-16T15:23:00Z">
        <w:r w:rsidRPr="00670921" w:rsidDel="00395BDF">
          <w:rPr>
            <w:i/>
            <w:iCs/>
            <w:u w:val="single"/>
          </w:rPr>
          <w:delText>Book 4: Mitigation Effectiveness</w:delText>
        </w:r>
        <w:r w:rsidRPr="00670921" w:rsidDel="00395BDF">
          <w:rPr>
            <w:b/>
            <w:bCs/>
            <w:i/>
            <w:iCs/>
          </w:rPr>
          <w:delText xml:space="preserve"> </w:delText>
        </w:r>
        <w:r w:rsidRPr="00670921" w:rsidDel="00395BDF">
          <w:delTex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delText>
        </w:r>
      </w:del>
    </w:p>
    <w:p w14:paraId="3E774D39" w14:textId="68DD1BF9" w:rsidR="00D87C6E" w:rsidRPr="00670921" w:rsidDel="00395BDF" w:rsidRDefault="00D87C6E">
      <w:pPr>
        <w:rPr>
          <w:del w:id="1079" w:author="Sarah Robinson" w:date="2019-10-16T15:23:00Z"/>
        </w:rPr>
        <w:pPrChange w:id="1080" w:author="Sarah Robinson" w:date="2019-10-16T15:24:00Z">
          <w:pPr>
            <w:pStyle w:val="BodyText"/>
          </w:pPr>
        </w:pPrChange>
      </w:pPr>
      <w:del w:id="1081" w:author="Sarah Robinson" w:date="2019-10-16T15:23:00Z">
        <w:r w:rsidRPr="00670921" w:rsidDel="00395BDF">
          <w:rPr>
            <w:i/>
            <w:iCs/>
            <w:u w:val="single"/>
          </w:rPr>
          <w:delText>Book 5: Additional Mitigations</w:delText>
        </w:r>
        <w:r w:rsidRPr="00670921" w:rsidDel="00395BDF">
          <w:delTex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delText>
        </w:r>
        <w:r w:rsidRPr="00670921" w:rsidDel="00395BDF">
          <w:rPr>
            <w:i/>
            <w:iCs/>
          </w:rPr>
          <w:delText xml:space="preserve">Book 4 </w:delText>
        </w:r>
        <w:r w:rsidRPr="00670921" w:rsidDel="00395BDF">
          <w:delTex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delText>
        </w:r>
      </w:del>
    </w:p>
    <w:p w14:paraId="01DA5B4D" w14:textId="2A2A1B56" w:rsidR="00D87C6E" w:rsidRPr="00670921" w:rsidDel="00395BDF" w:rsidRDefault="00D87C6E">
      <w:pPr>
        <w:rPr>
          <w:del w:id="1082" w:author="Sarah Robinson" w:date="2019-10-16T15:23:00Z"/>
          <w:i/>
          <w:iCs/>
          <w:u w:val="single"/>
        </w:rPr>
        <w:pPrChange w:id="1083" w:author="Sarah Robinson" w:date="2019-10-16T15:24:00Z">
          <w:pPr>
            <w:pStyle w:val="BodyText"/>
          </w:pPr>
        </w:pPrChange>
      </w:pPr>
      <w:del w:id="1084" w:author="Sarah Robinson" w:date="2019-10-16T15:23:00Z">
        <w:r w:rsidRPr="00670921" w:rsidDel="00395BDF">
          <w:rPr>
            <w:i/>
            <w:iCs/>
            <w:u w:val="single"/>
          </w:rPr>
          <w:delText>PAWSA Software Program</w:delText>
        </w:r>
      </w:del>
    </w:p>
    <w:p w14:paraId="30ED596A" w14:textId="356B9173" w:rsidR="00D87C6E" w:rsidRPr="00670921" w:rsidDel="00395BDF" w:rsidRDefault="00D87C6E">
      <w:pPr>
        <w:rPr>
          <w:del w:id="1085" w:author="Sarah Robinson" w:date="2019-10-16T15:23:00Z"/>
        </w:rPr>
        <w:pPrChange w:id="1086" w:author="Sarah Robinson" w:date="2019-10-16T15:24:00Z">
          <w:pPr>
            <w:pStyle w:val="BodyText"/>
          </w:pPr>
        </w:pPrChange>
      </w:pPr>
      <w:del w:id="1087" w:author="Sarah Robinson" w:date="2019-10-16T15:23:00Z">
        <w:r w:rsidRPr="00670921" w:rsidDel="00395BDF">
          <w:delText xml:space="preserve">An Excel file is used to enter all quantitative data gathered during the workshop.  This file, containing spreadsheets for the data collected from each Book, and is often referred to as the </w:delText>
        </w:r>
        <w:r w:rsidR="00670921" w:rsidRPr="00670921" w:rsidDel="00395BDF">
          <w:delText>‘</w:delText>
        </w:r>
        <w:r w:rsidRPr="00670921" w:rsidDel="00395BDF">
          <w:delText>PAWSA software</w:delText>
        </w:r>
        <w:r w:rsidR="00670921" w:rsidRPr="00670921" w:rsidDel="00395BDF">
          <w:delText>’</w:delText>
        </w:r>
        <w:r w:rsidRPr="00670921" w:rsidDel="00395BDF">
          <w:delText>.  The use of this PAWSA software is discussed in a more comprehensive manner in Chapter 6 where the details of conducting a PAWSA workshop are provided.</w:delText>
        </w:r>
      </w:del>
    </w:p>
    <w:p w14:paraId="1C8BF315" w14:textId="7334014A" w:rsidR="00D87C6E" w:rsidRPr="00670921" w:rsidDel="00395BDF" w:rsidRDefault="00D87C6E">
      <w:pPr>
        <w:rPr>
          <w:del w:id="1088" w:author="Sarah Robinson" w:date="2019-10-16T15:23:00Z"/>
          <w:i/>
          <w:iCs/>
          <w:u w:val="single"/>
        </w:rPr>
        <w:pPrChange w:id="1089" w:author="Sarah Robinson" w:date="2019-10-16T15:24:00Z">
          <w:pPr>
            <w:pStyle w:val="BodyText"/>
          </w:pPr>
        </w:pPrChange>
      </w:pPr>
      <w:del w:id="1090" w:author="Sarah Robinson" w:date="2019-10-16T15:23:00Z">
        <w:r w:rsidRPr="00670921" w:rsidDel="00395BDF">
          <w:rPr>
            <w:i/>
            <w:iCs/>
            <w:u w:val="single"/>
          </w:rPr>
          <w:delText>Workshop Outputs</w:delText>
        </w:r>
      </w:del>
    </w:p>
    <w:p w14:paraId="14DDFDCD" w14:textId="6EBE2E88" w:rsidR="00CC281E" w:rsidRPr="00296529" w:rsidDel="00395BDF" w:rsidRDefault="00D87C6E">
      <w:pPr>
        <w:rPr>
          <w:del w:id="1091" w:author="Sarah Robinson" w:date="2019-10-16T15:23:00Z"/>
          <w:b/>
          <w:bCs/>
          <w:rPrChange w:id="1092" w:author="Sarah Robinson" w:date="2019-10-16T10:43:00Z">
            <w:rPr>
              <w:del w:id="1093" w:author="Sarah Robinson" w:date="2019-10-16T15:23:00Z"/>
            </w:rPr>
          </w:rPrChange>
        </w:rPr>
        <w:pPrChange w:id="1094" w:author="Sarah Robinson" w:date="2019-10-16T15:24:00Z">
          <w:pPr>
            <w:pStyle w:val="BodyText"/>
          </w:pPr>
        </w:pPrChange>
      </w:pPr>
      <w:del w:id="1095" w:author="Sarah Robinson" w:date="2019-10-16T15:23:00Z">
        <w:r w:rsidRPr="00670921" w:rsidDel="00395BDF">
          <w:delText xml:space="preserve">Workshop outputs should include a participant list, workshop critique comments, and the </w:delText>
        </w:r>
        <w:r w:rsidRPr="00670921" w:rsidDel="00395BDF">
          <w:rPr>
            <w:i/>
            <w:iCs/>
          </w:rPr>
          <w:delText>PAWSA Workshop Report</w:delText>
        </w:r>
        <w:r w:rsidRPr="00670921" w:rsidDel="00395BDF">
          <w:delText xml:space="preserve">.  The </w:delText>
        </w:r>
        <w:r w:rsidRPr="00670921" w:rsidDel="00395BDF">
          <w:rPr>
            <w:i/>
            <w:iCs/>
          </w:rPr>
          <w:delText>PAWSA Workshop Report</w:delText>
        </w:r>
        <w:r w:rsidRPr="00670921" w:rsidDel="00395BDF">
          <w:delText xml:space="preserve"> includes the quantitative results from </w:delText>
        </w:r>
        <w:r w:rsidRPr="00670921" w:rsidDel="00395BDF">
          <w:rPr>
            <w:i/>
            <w:iCs/>
          </w:rPr>
          <w:delText>Books 1 – 5</w:delText>
        </w:r>
        <w:r w:rsidRPr="00670921" w:rsidDel="00395BDF">
          <w:delText>, discussion comments made during the workshop, and an in-depth analysis providing specific recommendations as to what mitigation strategies would be implemented.</w:delText>
        </w:r>
      </w:del>
    </w:p>
    <w:p w14:paraId="53573D39" w14:textId="185CE890" w:rsidR="00D87C6E" w:rsidRPr="00670921" w:rsidDel="00395BDF" w:rsidRDefault="00D87C6E">
      <w:pPr>
        <w:rPr>
          <w:del w:id="1096" w:author="Sarah Robinson" w:date="2019-10-16T15:23:00Z"/>
          <w:rFonts w:asciiTheme="majorHAnsi" w:hAnsiTheme="majorHAnsi" w:cstheme="majorHAnsi"/>
          <w:sz w:val="22"/>
        </w:rPr>
        <w:pPrChange w:id="1097" w:author="Sarah Robinson" w:date="2019-10-16T15:24:00Z">
          <w:pPr>
            <w:pStyle w:val="Title"/>
            <w:spacing w:before="240" w:after="240"/>
          </w:pPr>
        </w:pPrChange>
      </w:pPr>
      <w:del w:id="1098" w:author="Sarah Robinson" w:date="2019-10-16T15:23:00Z">
        <w:r w:rsidRPr="00670921" w:rsidDel="00395BDF">
          <w:rPr>
            <w:rFonts w:asciiTheme="majorHAnsi" w:hAnsiTheme="majorHAnsi" w:cstheme="majorHAnsi"/>
            <w:sz w:val="22"/>
          </w:rPr>
          <w:delText>Chapter 2:  Methodology</w:delText>
        </w:r>
      </w:del>
    </w:p>
    <w:p w14:paraId="77F99488" w14:textId="5D772926" w:rsidR="00D87C6E" w:rsidRPr="00B9676C" w:rsidDel="00395BDF" w:rsidRDefault="00D87C6E">
      <w:pPr>
        <w:rPr>
          <w:del w:id="1099" w:author="Sarah Robinson" w:date="2019-10-16T15:23:00Z"/>
          <w:b/>
        </w:rPr>
        <w:pPrChange w:id="1100" w:author="Sarah Robinson" w:date="2019-10-16T15:24:00Z">
          <w:pPr>
            <w:pStyle w:val="List1"/>
            <w:numPr>
              <w:numId w:val="64"/>
            </w:numPr>
          </w:pPr>
        </w:pPrChange>
      </w:pPr>
      <w:del w:id="1101" w:author="Sarah Robinson" w:date="2019-10-16T15:23:00Z">
        <w:r w:rsidRPr="00B9676C" w:rsidDel="00395BDF">
          <w:rPr>
            <w:b/>
          </w:rPr>
          <w:delText>Preamble</w:delText>
        </w:r>
      </w:del>
    </w:p>
    <w:p w14:paraId="3CC4107B" w14:textId="793A740D" w:rsidR="00D87C6E" w:rsidRPr="00670921" w:rsidDel="00395BDF" w:rsidRDefault="00D87C6E">
      <w:pPr>
        <w:rPr>
          <w:del w:id="1102" w:author="Sarah Robinson" w:date="2019-10-16T15:23:00Z"/>
        </w:rPr>
        <w:pPrChange w:id="1103" w:author="Sarah Robinson" w:date="2019-10-16T15:24:00Z">
          <w:pPr>
            <w:pStyle w:val="BodyText"/>
          </w:pPr>
        </w:pPrChange>
      </w:pPr>
      <w:del w:id="1104" w:author="Sarah Robinson" w:date="2019-10-16T15:23:00Z">
        <w:r w:rsidRPr="00670921" w:rsidDel="00395BDF">
          <w:delText xml:space="preserve">For those not yet familiar with the setup of a PAWSA workshop, it may be advantageous for understanding the theoretical backgrounds covered in this chapter, to first read (at least) Chapter 6. </w:delText>
        </w:r>
        <w:r w:rsidR="0042764C" w:rsidDel="00395BDF">
          <w:delText xml:space="preserve"> </w:delText>
        </w:r>
        <w:r w:rsidRPr="00670921" w:rsidDel="00395BDF">
          <w:delText>The mathematics involved in the process, as implemented in the PAWSA software, are explained in the current chapter.</w:delText>
        </w:r>
      </w:del>
    </w:p>
    <w:p w14:paraId="48B907E3" w14:textId="080DEB20" w:rsidR="00D87C6E" w:rsidRPr="00B9676C" w:rsidDel="00395BDF" w:rsidRDefault="00D87C6E">
      <w:pPr>
        <w:rPr>
          <w:del w:id="1105" w:author="Sarah Robinson" w:date="2019-10-16T15:23:00Z"/>
          <w:b/>
        </w:rPr>
        <w:pPrChange w:id="1106" w:author="Sarah Robinson" w:date="2019-10-16T15:24:00Z">
          <w:pPr>
            <w:pStyle w:val="List1"/>
          </w:pPr>
        </w:pPrChange>
      </w:pPr>
      <w:del w:id="1107" w:author="Sarah Robinson" w:date="2019-10-16T15:23:00Z">
        <w:r w:rsidRPr="00B9676C" w:rsidDel="00395BDF">
          <w:rPr>
            <w:b/>
          </w:rPr>
          <w:delText>Theory</w:delText>
        </w:r>
      </w:del>
    </w:p>
    <w:p w14:paraId="7D707B0F" w14:textId="2FE51681" w:rsidR="00D87C6E" w:rsidRPr="00670921" w:rsidDel="00395BDF" w:rsidRDefault="00D87C6E">
      <w:pPr>
        <w:rPr>
          <w:del w:id="1108" w:author="Sarah Robinson" w:date="2019-10-16T15:23:00Z"/>
        </w:rPr>
        <w:pPrChange w:id="1109" w:author="Sarah Robinson" w:date="2019-10-16T15:24:00Z">
          <w:pPr>
            <w:pStyle w:val="BodyText"/>
          </w:pPr>
        </w:pPrChange>
      </w:pPr>
      <w:del w:id="1110" w:author="Sarah Robinson" w:date="2019-10-16T15:23:00Z">
        <w:r w:rsidRPr="00670921" w:rsidDel="00395BDF">
          <w:delTex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delText>
        </w:r>
        <w:r w:rsidRPr="00670921" w:rsidDel="00395BDF">
          <w:rPr>
            <w:i/>
            <w:iCs/>
          </w:rPr>
          <w:delText>Book 3</w:delText>
        </w:r>
        <w:r w:rsidRPr="00670921" w:rsidDel="00395BDF">
          <w:delText xml:space="preserve">) can be compared to the results from other stages (e.g., </w:delText>
        </w:r>
        <w:r w:rsidRPr="00670921" w:rsidDel="00395BDF">
          <w:rPr>
            <w:i/>
            <w:iCs/>
          </w:rPr>
          <w:delText>Book 4</w:delText>
        </w:r>
        <w:r w:rsidRPr="00670921" w:rsidDel="00395BDF">
          <w:delText xml:space="preserve">) during the workshop) and externally (i.e., the results from one waterway can be compared to the results from other waterways). </w:delText>
        </w:r>
        <w:r w:rsidR="00B9676C" w:rsidDel="00395BDF">
          <w:delText xml:space="preserve"> </w:delText>
        </w:r>
        <w:r w:rsidRPr="00670921" w:rsidDel="00395BDF">
          <w:delText>The strength of the PAWSA process derives from several sources:</w:delText>
        </w:r>
      </w:del>
    </w:p>
    <w:p w14:paraId="5F2DE85B" w14:textId="4710A4FE" w:rsidR="00D87C6E" w:rsidRPr="00670921" w:rsidDel="00395BDF" w:rsidRDefault="00B9676C">
      <w:pPr>
        <w:rPr>
          <w:del w:id="1111" w:author="Sarah Robinson" w:date="2019-10-16T15:23:00Z"/>
        </w:rPr>
        <w:pPrChange w:id="1112" w:author="Sarah Robinson" w:date="2019-10-16T15:24:00Z">
          <w:pPr>
            <w:pStyle w:val="Lista"/>
          </w:pPr>
        </w:pPrChange>
      </w:pPr>
      <w:del w:id="1113" w:author="Sarah Robinson" w:date="2019-10-16T15:23:00Z">
        <w:r w:rsidDel="00395BDF">
          <w:delText>T</w:delText>
        </w:r>
        <w:r w:rsidR="00D87C6E" w:rsidRPr="00670921" w:rsidDel="00395BDF">
          <w:delText>he participants are carefully selected as they are knowledgeable with respect to a particular maritime interest and so that all important interests are represented within the group</w:delText>
        </w:r>
        <w:r w:rsidDel="00395BDF">
          <w:delText>.</w:delText>
        </w:r>
      </w:del>
    </w:p>
    <w:p w14:paraId="7F37D946" w14:textId="4E5B439B" w:rsidR="00D87C6E" w:rsidRPr="00670921" w:rsidDel="00395BDF" w:rsidRDefault="00B9676C">
      <w:pPr>
        <w:rPr>
          <w:del w:id="1114" w:author="Sarah Robinson" w:date="2019-10-16T15:23:00Z"/>
        </w:rPr>
        <w:pPrChange w:id="1115" w:author="Sarah Robinson" w:date="2019-10-16T15:24:00Z">
          <w:pPr>
            <w:pStyle w:val="Lista"/>
          </w:pPr>
        </w:pPrChange>
      </w:pPr>
      <w:del w:id="1116" w:author="Sarah Robinson" w:date="2019-10-16T15:23:00Z">
        <w:r w:rsidDel="00395BDF">
          <w:delText>B</w:delText>
        </w:r>
        <w:r w:rsidR="00D87C6E" w:rsidRPr="00670921" w:rsidDel="00395BDF">
          <w:delText>efore converting their opinions into numbers, the participants thoroughly discuss the issues being judged</w:delText>
        </w:r>
        <w:r w:rsidDel="00395BDF">
          <w:delText>.</w:delText>
        </w:r>
      </w:del>
    </w:p>
    <w:p w14:paraId="1C975A0D" w14:textId="3F3BC5D8" w:rsidR="00D87C6E" w:rsidRPr="00670921" w:rsidDel="00395BDF" w:rsidRDefault="00B9676C">
      <w:pPr>
        <w:rPr>
          <w:del w:id="1117" w:author="Sarah Robinson" w:date="2019-10-16T15:23:00Z"/>
        </w:rPr>
        <w:pPrChange w:id="1118" w:author="Sarah Robinson" w:date="2019-10-16T15:24:00Z">
          <w:pPr>
            <w:pStyle w:val="Lista"/>
          </w:pPr>
        </w:pPrChange>
      </w:pPr>
      <w:del w:id="1119" w:author="Sarah Robinson" w:date="2019-10-16T15:23:00Z">
        <w:r w:rsidDel="00395BDF">
          <w:delText>T</w:delText>
        </w:r>
        <w:r w:rsidR="00D87C6E" w:rsidRPr="00670921" w:rsidDel="00395BDF">
          <w:delText>he same 1 to 9 scale is used repeatedly throughout the process</w:delText>
        </w:r>
        <w:r w:rsidDel="00395BDF">
          <w:delText>.</w:delText>
        </w:r>
      </w:del>
    </w:p>
    <w:p w14:paraId="756675DE" w14:textId="75746477" w:rsidR="00D87C6E" w:rsidRPr="00670921" w:rsidDel="00395BDF" w:rsidRDefault="00B9676C">
      <w:pPr>
        <w:rPr>
          <w:del w:id="1120" w:author="Sarah Robinson" w:date="2019-10-16T15:23:00Z"/>
        </w:rPr>
        <w:pPrChange w:id="1121" w:author="Sarah Robinson" w:date="2019-10-16T15:24:00Z">
          <w:pPr>
            <w:pStyle w:val="Lista"/>
          </w:pPr>
        </w:pPrChange>
      </w:pPr>
      <w:del w:id="1122" w:author="Sarah Robinson" w:date="2019-10-16T15:23:00Z">
        <w:r w:rsidDel="00395BDF">
          <w:lastRenderedPageBreak/>
          <w:delText>A</w:delText>
        </w:r>
        <w:r w:rsidR="00D87C6E" w:rsidRPr="00670921" w:rsidDel="00395BDF">
          <w:delText>ll quantified inputs are weighted by the relative expertise of each participant team with respect to each risk category in the Waterway Risk Model.</w:delText>
        </w:r>
      </w:del>
    </w:p>
    <w:p w14:paraId="76C4BAFC" w14:textId="50388F47" w:rsidR="00D87C6E" w:rsidRPr="00670921" w:rsidDel="00395BDF" w:rsidRDefault="00D87C6E">
      <w:pPr>
        <w:rPr>
          <w:del w:id="1123" w:author="Sarah Robinson" w:date="2019-10-16T15:23:00Z"/>
        </w:rPr>
        <w:pPrChange w:id="1124" w:author="Sarah Robinson" w:date="2019-10-16T15:24:00Z">
          <w:pPr>
            <w:pStyle w:val="BodyText"/>
          </w:pPr>
        </w:pPrChange>
      </w:pPr>
      <w:del w:id="1125" w:author="Sarah Robinson" w:date="2019-10-16T15:23:00Z">
        <w:r w:rsidRPr="00670921" w:rsidDel="00395BDF">
          <w:delText>Proof that the PAWSA process works (i.e., produces valid results) comes from the internal consistency checks that are built into the results spreadsheets within the Excel workbook (PAWSA software) used to capture and analy</w:delText>
        </w:r>
        <w:r w:rsidR="0042764C" w:rsidDel="00395BDF">
          <w:delText>s</w:delText>
        </w:r>
        <w:r w:rsidRPr="00670921" w:rsidDel="00395BDF">
          <w:delText xml:space="preserve">e the participants’ quantified inputs.  Those consistency checks have repeatedly shown that workshop participants develop strong consensus about the levels of risk in the waterway and the effectiveness of various risk mitigation strategies. </w:delText>
        </w:r>
        <w:r w:rsidR="0042764C" w:rsidDel="00395BDF">
          <w:delText xml:space="preserve"> </w:delText>
        </w:r>
        <w:r w:rsidRPr="00670921" w:rsidDel="00395BDF">
          <w:delTex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delText>
        </w:r>
      </w:del>
    </w:p>
    <w:p w14:paraId="744640C4" w14:textId="3D000527" w:rsidR="00D87C6E" w:rsidRPr="00670921" w:rsidDel="00395BDF" w:rsidRDefault="00D87C6E">
      <w:pPr>
        <w:rPr>
          <w:del w:id="1126" w:author="Sarah Robinson" w:date="2019-10-16T15:23:00Z"/>
        </w:rPr>
        <w:pPrChange w:id="1127" w:author="Sarah Robinson" w:date="2019-10-16T15:24:00Z">
          <w:pPr>
            <w:pStyle w:val="BodyText"/>
          </w:pPr>
        </w:pPrChange>
      </w:pPr>
      <w:del w:id="1128" w:author="Sarah Robinson" w:date="2019-10-16T15:23:00Z">
        <w:r w:rsidRPr="00670921" w:rsidDel="00395BDF">
          <w:delText xml:space="preserve">The rest of this chapter specifically describes </w:delText>
        </w:r>
        <w:r w:rsidRPr="00670921" w:rsidDel="00395BDF">
          <w:rPr>
            <w:i/>
            <w:iCs/>
          </w:rPr>
          <w:delText xml:space="preserve">Books 1 – 5.  </w:delText>
        </w:r>
        <w:r w:rsidRPr="00670921" w:rsidDel="00395BDF">
          <w:delText>Understanding how each book is used, the methodology behind each book, and how the PAWSA software relates to each book are critical to understanding the overall PAWSA process.</w:delText>
        </w:r>
      </w:del>
    </w:p>
    <w:p w14:paraId="462F9CB5" w14:textId="5B37F28D" w:rsidR="00D87C6E" w:rsidRPr="0042764C" w:rsidDel="00395BDF" w:rsidRDefault="0042764C">
      <w:pPr>
        <w:rPr>
          <w:del w:id="1129" w:author="Sarah Robinson" w:date="2019-10-16T15:23:00Z"/>
          <w:b/>
        </w:rPr>
        <w:pPrChange w:id="1130" w:author="Sarah Robinson" w:date="2019-10-16T15:24:00Z">
          <w:pPr>
            <w:pStyle w:val="List1"/>
          </w:pPr>
        </w:pPrChange>
      </w:pPr>
      <w:del w:id="1131" w:author="Sarah Robinson" w:date="2019-10-16T15:23:00Z">
        <w:r w:rsidDel="00395BDF">
          <w:rPr>
            <w:b/>
          </w:rPr>
          <w:delText>Book 1: Team Expertise</w:delText>
        </w:r>
      </w:del>
    </w:p>
    <w:p w14:paraId="2B9BAF2F" w14:textId="729A75DF" w:rsidR="00D87C6E" w:rsidRPr="00670921" w:rsidDel="00395BDF" w:rsidRDefault="00D87C6E">
      <w:pPr>
        <w:rPr>
          <w:del w:id="1132" w:author="Sarah Robinson" w:date="2019-10-16T15:23:00Z"/>
        </w:rPr>
        <w:pPrChange w:id="1133" w:author="Sarah Robinson" w:date="2019-10-16T15:24:00Z">
          <w:pPr>
            <w:pStyle w:val="BodyText"/>
          </w:pPr>
        </w:pPrChange>
      </w:pPr>
      <w:del w:id="1134" w:author="Sarah Robinson" w:date="2019-10-16T15:23:00Z">
        <w:r w:rsidRPr="00670921" w:rsidDel="00395BDF">
          <w:delTex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delText>
        </w:r>
      </w:del>
    </w:p>
    <w:p w14:paraId="0E9C7957" w14:textId="533B99A2" w:rsidR="00D87C6E" w:rsidRPr="00670921" w:rsidDel="00395BDF" w:rsidRDefault="00D87C6E">
      <w:pPr>
        <w:rPr>
          <w:del w:id="1135" w:author="Sarah Robinson" w:date="2019-10-16T15:23:00Z"/>
        </w:rPr>
        <w:pPrChange w:id="1136" w:author="Sarah Robinson" w:date="2019-10-16T15:24:00Z">
          <w:pPr>
            <w:pStyle w:val="BodyText"/>
          </w:pPr>
        </w:pPrChange>
      </w:pPr>
      <w:del w:id="1137" w:author="Sarah Robinson" w:date="2019-10-16T15:23:00Z">
        <w:r w:rsidRPr="00670921" w:rsidDel="00395BDF">
          <w:delText xml:space="preserve">Because the PAWSA participants are expected to have varying expertise with respect to the risk categories in the Waterway Risk Model, </w:delText>
        </w:r>
        <w:r w:rsidRPr="00670921" w:rsidDel="00395BDF">
          <w:rPr>
            <w:i/>
            <w:iCs/>
          </w:rPr>
          <w:delText>Book 1: Team Expertise</w:delText>
        </w:r>
        <w:r w:rsidRPr="00670921" w:rsidDel="00395BDF">
          <w:delTex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the six risk category areas.  Throughout the workshop, these preliminary expertise evaluations are used to produce preliminary results for all other Books. </w:delText>
        </w:r>
        <w:r w:rsidR="0042764C" w:rsidDel="00395BDF">
          <w:delText xml:space="preserve"> </w:delText>
        </w:r>
        <w:r w:rsidRPr="00670921" w:rsidDel="00395BDF">
          <w:delTex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delText>
        </w:r>
      </w:del>
    </w:p>
    <w:p w14:paraId="23E7BB39" w14:textId="60100819" w:rsidR="00D87C6E" w:rsidRPr="00670921" w:rsidDel="00395BDF" w:rsidRDefault="00D87C6E">
      <w:pPr>
        <w:rPr>
          <w:del w:id="1138" w:author="Sarah Robinson" w:date="2019-10-16T15:23:00Z"/>
        </w:rPr>
        <w:pPrChange w:id="1139" w:author="Sarah Robinson" w:date="2019-10-16T15:24:00Z">
          <w:pPr>
            <w:pStyle w:val="BodyText"/>
          </w:pPr>
        </w:pPrChange>
      </w:pPr>
      <w:del w:id="1140" w:author="Sarah Robinson" w:date="2019-10-16T15:23:00Z">
        <w:r w:rsidRPr="00670921" w:rsidDel="00395BDF">
          <w:delText>The teams, in doing the expertise evaluation, conceptually are dividing up six expertise pies (risk categories) into different sized slices, with the relative size of each slice from each pie equa</w:delText>
        </w:r>
        <w:r w:rsidR="0042764C" w:rsidDel="00395BDF">
          <w:delText>l</w:delText>
        </w:r>
        <w:r w:rsidRPr="00670921" w:rsidDel="00395BDF">
          <w:delText>ling the expertise of each team relative to the other teams for that risk category.  An example for the Navigational Conditions Risk Category:</w:delText>
        </w:r>
      </w:del>
    </w:p>
    <w:p w14:paraId="0C065187" w14:textId="16F578D6" w:rsidR="00D87C6E" w:rsidRPr="00670921" w:rsidDel="00395BDF" w:rsidRDefault="00D87C6E">
      <w:pPr>
        <w:rPr>
          <w:del w:id="1141" w:author="Sarah Robinson" w:date="2019-10-16T15:23:00Z"/>
        </w:rPr>
        <w:pPrChange w:id="1142" w:author="Sarah Robinson" w:date="2019-10-16T15:24:00Z">
          <w:pPr>
            <w:pStyle w:val="BodyText"/>
          </w:pPr>
        </w:pPrChange>
      </w:pPr>
      <w:del w:id="1143" w:author="Sarah Robinson" w:date="2019-10-16T15:23:00Z">
        <w:r w:rsidRPr="00670921" w:rsidDel="00395BDF">
          <w:tab/>
          <w:delText>Team 1:  Circles a 1 indicating they are in the Top 1/3 of all teams present</w:delText>
        </w:r>
      </w:del>
    </w:p>
    <w:p w14:paraId="69725705" w14:textId="67462663" w:rsidR="00D87C6E" w:rsidRPr="00670921" w:rsidDel="00395BDF" w:rsidRDefault="00D87C6E">
      <w:pPr>
        <w:rPr>
          <w:del w:id="1144" w:author="Sarah Robinson" w:date="2019-10-16T15:23:00Z"/>
        </w:rPr>
        <w:pPrChange w:id="1145" w:author="Sarah Robinson" w:date="2019-10-16T15:24:00Z">
          <w:pPr>
            <w:pStyle w:val="BodyText"/>
          </w:pPr>
        </w:pPrChange>
      </w:pPr>
      <w:del w:id="1146" w:author="Sarah Robinson" w:date="2019-10-16T15:23:00Z">
        <w:r w:rsidRPr="00670921" w:rsidDel="00395BDF">
          <w:tab/>
          <w:delText>Team 2:  Circles a 3 indicating they are in the Lower 1/3 of all teams present</w:delText>
        </w:r>
      </w:del>
    </w:p>
    <w:p w14:paraId="628156BF" w14:textId="4AF9F223" w:rsidR="00D87C6E" w:rsidRPr="00670921" w:rsidDel="00395BDF" w:rsidRDefault="00D87C6E">
      <w:pPr>
        <w:rPr>
          <w:del w:id="1147" w:author="Sarah Robinson" w:date="2019-10-16T15:23:00Z"/>
        </w:rPr>
        <w:pPrChange w:id="1148" w:author="Sarah Robinson" w:date="2019-10-16T15:24:00Z">
          <w:pPr>
            <w:pStyle w:val="BodyText"/>
          </w:pPr>
        </w:pPrChange>
      </w:pPr>
      <w:del w:id="1149" w:author="Sarah Robinson" w:date="2019-10-16T15:23:00Z">
        <w:r w:rsidRPr="00670921" w:rsidDel="00395BDF">
          <w:tab/>
          <w:delText>Team 3:  Circles a 1 indicating they, also, are in the Top 1/3 of all teams present</w:delText>
        </w:r>
      </w:del>
    </w:p>
    <w:p w14:paraId="16E9C7DD" w14:textId="166DE220" w:rsidR="00D87C6E" w:rsidRPr="00670921" w:rsidDel="00395BDF" w:rsidRDefault="00D87C6E">
      <w:pPr>
        <w:rPr>
          <w:del w:id="1150" w:author="Sarah Robinson" w:date="2019-10-16T15:23:00Z"/>
        </w:rPr>
        <w:pPrChange w:id="1151" w:author="Sarah Robinson" w:date="2019-10-16T15:24:00Z">
          <w:pPr>
            <w:pStyle w:val="BodyText"/>
          </w:pPr>
        </w:pPrChange>
      </w:pPr>
      <w:del w:id="1152" w:author="Sarah Robinson" w:date="2019-10-16T15:23:00Z">
        <w:r w:rsidRPr="00670921" w:rsidDel="00395BDF">
          <w:delText xml:space="preserve">These responses are entered into the data input cells in the </w:delText>
        </w:r>
        <w:r w:rsidRPr="00670921" w:rsidDel="00395BDF">
          <w:rPr>
            <w:i/>
            <w:iCs/>
          </w:rPr>
          <w:delText>Bk 1 Input</w:delText>
        </w:r>
        <w:r w:rsidRPr="00670921" w:rsidDel="00395BDF">
          <w:delTex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delText>
        </w:r>
      </w:del>
    </w:p>
    <w:p w14:paraId="21A52109" w14:textId="4847FFD5" w:rsidR="00D87C6E" w:rsidRPr="00670921" w:rsidDel="00395BDF" w:rsidRDefault="00D87C6E">
      <w:pPr>
        <w:rPr>
          <w:del w:id="1153" w:author="Sarah Robinson" w:date="2019-10-16T15:23:00Z"/>
        </w:rPr>
        <w:pPrChange w:id="1154" w:author="Sarah Robinson" w:date="2019-10-16T15:24:00Z">
          <w:pPr>
            <w:pStyle w:val="BodyText"/>
          </w:pPr>
        </w:pPrChange>
      </w:pPr>
      <w:del w:id="1155" w:author="Sarah Robinson" w:date="2019-10-16T15:23:00Z">
        <w:r w:rsidRPr="00670921" w:rsidDel="00395BDF">
          <w:tab/>
          <w:delText>Team 1:  3/7 = .429  (≈  43% of the Navigational Conditions expertise pie)</w:delText>
        </w:r>
      </w:del>
    </w:p>
    <w:p w14:paraId="56F10F24" w14:textId="4A2A0974" w:rsidR="00D87C6E" w:rsidRPr="00670921" w:rsidDel="00395BDF" w:rsidRDefault="00D87C6E">
      <w:pPr>
        <w:rPr>
          <w:del w:id="1156" w:author="Sarah Robinson" w:date="2019-10-16T15:23:00Z"/>
        </w:rPr>
        <w:pPrChange w:id="1157" w:author="Sarah Robinson" w:date="2019-10-16T15:24:00Z">
          <w:pPr>
            <w:pStyle w:val="BodyText"/>
          </w:pPr>
        </w:pPrChange>
      </w:pPr>
      <w:del w:id="1158" w:author="Sarah Robinson" w:date="2019-10-16T15:23:00Z">
        <w:r w:rsidRPr="00670921" w:rsidDel="00395BDF">
          <w:tab/>
          <w:delText>Team 2:  1/7 = .143  (≈  14% of the Navigational Conditions expertise pie)</w:delText>
        </w:r>
      </w:del>
    </w:p>
    <w:p w14:paraId="78DEACBE" w14:textId="6C0ED4EE" w:rsidR="00D87C6E" w:rsidRPr="00670921" w:rsidDel="00395BDF" w:rsidRDefault="00D87C6E">
      <w:pPr>
        <w:rPr>
          <w:del w:id="1159" w:author="Sarah Robinson" w:date="2019-10-16T15:23:00Z"/>
        </w:rPr>
        <w:pPrChange w:id="1160" w:author="Sarah Robinson" w:date="2019-10-16T15:24:00Z">
          <w:pPr>
            <w:pStyle w:val="BodyText"/>
          </w:pPr>
        </w:pPrChange>
      </w:pPr>
      <w:del w:id="1161" w:author="Sarah Robinson" w:date="2019-10-16T15:23:00Z">
        <w:r w:rsidRPr="00670921" w:rsidDel="00395BDF">
          <w:tab/>
          <w:delText>Team 3:  3/7 = .429  (≈  43% of the Navigational Conditions expertise pie)</w:delText>
        </w:r>
      </w:del>
    </w:p>
    <w:p w14:paraId="1195FEF8" w14:textId="1B36DD8E" w:rsidR="00D87C6E" w:rsidRPr="00670921" w:rsidDel="00395BDF" w:rsidRDefault="00D87C6E">
      <w:pPr>
        <w:rPr>
          <w:del w:id="1162" w:author="Sarah Robinson" w:date="2019-10-16T15:23:00Z"/>
        </w:rPr>
        <w:pPrChange w:id="1163" w:author="Sarah Robinson" w:date="2019-10-16T15:24:00Z">
          <w:pPr>
            <w:pStyle w:val="BodyText"/>
          </w:pPr>
        </w:pPrChange>
      </w:pPr>
      <w:del w:id="1164" w:author="Sarah Robinson" w:date="2019-10-16T15:23:00Z">
        <w:r w:rsidRPr="00670921" w:rsidDel="00395BDF">
          <w:delText>Obviously, but mathematically very important, adding all of the slices together equals 100% of each expertise pie.</w:delText>
        </w:r>
        <w:r w:rsidR="0042764C" w:rsidDel="00395BDF">
          <w:delText xml:space="preserve"> </w:delText>
        </w:r>
        <w:r w:rsidRPr="00670921" w:rsidDel="00395BDF">
          <w:delTex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delText>
        </w:r>
        <w:r w:rsidRPr="00670921" w:rsidDel="00395BDF">
          <w:rPr>
            <w:i/>
            <w:iCs/>
          </w:rPr>
          <w:delText xml:space="preserve">Books 2 </w:delText>
        </w:r>
        <w:r w:rsidRPr="00670921" w:rsidDel="00395BDF">
          <w:delText xml:space="preserve">– </w:delText>
        </w:r>
        <w:r w:rsidRPr="00670921" w:rsidDel="00395BDF">
          <w:rPr>
            <w:i/>
            <w:iCs/>
          </w:rPr>
          <w:delText>5</w:delText>
        </w:r>
        <w:r w:rsidRPr="00670921" w:rsidDel="00395BDF">
          <w:delText xml:space="preserve">). </w:delText>
        </w:r>
        <w:r w:rsidR="0042764C" w:rsidDel="00395BDF">
          <w:delText xml:space="preserve"> </w:delText>
        </w:r>
        <w:r w:rsidRPr="00670921" w:rsidDel="00395BDF">
          <w:delText>When this multiplication is done, the products that result are the weighted inputs for that team for that book.  Because the sum of the expertise for each category equals 100%, the sum of the weighted inputs equals the risk level.</w:delText>
        </w:r>
      </w:del>
    </w:p>
    <w:p w14:paraId="42633301" w14:textId="45C03625" w:rsidR="00D87C6E" w:rsidRPr="0042764C" w:rsidDel="00395BDF" w:rsidRDefault="00D87C6E">
      <w:pPr>
        <w:rPr>
          <w:del w:id="1165" w:author="Sarah Robinson" w:date="2019-10-16T15:23:00Z"/>
          <w:b/>
        </w:rPr>
        <w:pPrChange w:id="1166" w:author="Sarah Robinson" w:date="2019-10-16T15:24:00Z">
          <w:pPr>
            <w:pStyle w:val="List1"/>
          </w:pPr>
        </w:pPrChange>
      </w:pPr>
      <w:del w:id="1167" w:author="Sarah Robinson" w:date="2019-10-16T15:23:00Z">
        <w:r w:rsidRPr="0042764C" w:rsidDel="00395BDF">
          <w:rPr>
            <w:b/>
          </w:rPr>
          <w:delText>Book 2: Risk Factor Rating Scales</w:delText>
        </w:r>
      </w:del>
    </w:p>
    <w:p w14:paraId="72A88F11" w14:textId="39520680" w:rsidR="00D87C6E" w:rsidRPr="00670921" w:rsidDel="00395BDF" w:rsidRDefault="00D87C6E">
      <w:pPr>
        <w:rPr>
          <w:del w:id="1168" w:author="Sarah Robinson" w:date="2019-10-16T15:23:00Z"/>
        </w:rPr>
        <w:pPrChange w:id="1169" w:author="Sarah Robinson" w:date="2019-10-16T15:24:00Z">
          <w:pPr>
            <w:pStyle w:val="BodyText"/>
          </w:pPr>
        </w:pPrChange>
      </w:pPr>
      <w:del w:id="1170" w:author="Sarah Robinson" w:date="2019-10-16T15:23:00Z">
        <w:r w:rsidRPr="00670921" w:rsidDel="00395BDF">
          <w:delText xml:space="preserve">The concepts that define each of the 24 risk factors in the Waterway Risk Model have been described in qualitative terms, such that they range from a very benign, best case risk scenario to a highly dangerous, worst case risk scenario. </w:delText>
        </w:r>
        <w:r w:rsidR="0042764C" w:rsidDel="00395BDF">
          <w:delText xml:space="preserve"> </w:delText>
        </w:r>
        <w:r w:rsidRPr="00670921" w:rsidDel="00395BDF">
          <w:delTex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delText>
        </w:r>
      </w:del>
    </w:p>
    <w:p w14:paraId="478579FC" w14:textId="6F2927C7" w:rsidR="00D87C6E" w:rsidRPr="00670921" w:rsidDel="00395BDF" w:rsidRDefault="00D87C6E">
      <w:pPr>
        <w:rPr>
          <w:del w:id="1171" w:author="Sarah Robinson" w:date="2019-10-16T15:23:00Z"/>
        </w:rPr>
        <w:pPrChange w:id="1172" w:author="Sarah Robinson" w:date="2019-10-16T15:24:00Z">
          <w:pPr>
            <w:pStyle w:val="BodyText"/>
          </w:pPr>
        </w:pPrChange>
      </w:pPr>
      <w:del w:id="1173" w:author="Sarah Robinson" w:date="2019-10-16T15:23:00Z">
        <w:r w:rsidRPr="00670921" w:rsidDel="00395BDF">
          <w:delText xml:space="preserve">For uniformity, all risk assessment in the PAWSA workshop is done using a 1 to 9 point scale, where 1 represents the lowest risk and 9 represents the highest risk. </w:delText>
        </w:r>
        <w:r w:rsidR="0042764C" w:rsidDel="00395BDF">
          <w:delText xml:space="preserve"> </w:delText>
        </w:r>
        <w:r w:rsidRPr="00670921" w:rsidDel="00395BDF">
          <w:delText xml:space="preserve">The purpose of </w:delText>
        </w:r>
        <w:r w:rsidRPr="00670921" w:rsidDel="00395BDF">
          <w:rPr>
            <w:i/>
            <w:iCs/>
          </w:rPr>
          <w:delText>Book 2: Risk Factor Rating Scales</w:delText>
        </w:r>
        <w:r w:rsidRPr="00670921" w:rsidDel="00395BDF">
          <w:delTex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delText>
        </w:r>
        <w:r w:rsidR="0042764C" w:rsidRPr="00670921" w:rsidDel="00395BDF">
          <w:delText>left-hand</w:delText>
        </w:r>
        <w:r w:rsidRPr="00670921" w:rsidDel="00395BDF">
          <w:delText xml:space="preserve"> column of </w:delText>
        </w:r>
        <w:r w:rsidRPr="00670921" w:rsidDel="00395BDF">
          <w:rPr>
            <w:i/>
            <w:iCs/>
          </w:rPr>
          <w:delText>Book 2</w:delText>
        </w:r>
        <w:r w:rsidRPr="00670921" w:rsidDel="00395BDF">
          <w:delText xml:space="preserve"> to the higher risk descriptor in the </w:delText>
        </w:r>
        <w:r w:rsidR="0042764C" w:rsidRPr="00670921" w:rsidDel="00395BDF">
          <w:delText>right-hand</w:delText>
        </w:r>
        <w:r w:rsidRPr="00670921" w:rsidDel="00395BDF">
          <w:delText xml:space="preserve"> column.  Three pairs of comparisons are done for each risk factor. </w:delText>
        </w:r>
        <w:r w:rsidR="0042764C" w:rsidDel="00395BDF">
          <w:delText xml:space="preserve"> </w:delText>
        </w:r>
        <w:r w:rsidRPr="00670921" w:rsidDel="00395BDF">
          <w:delText xml:space="preserve">When the inputs from all participants for those three comparisons are aggregated, a risk rating curve results. </w:delText>
        </w:r>
        <w:r w:rsidR="0042764C" w:rsidDel="00395BDF">
          <w:delText xml:space="preserve"> </w:delText>
        </w:r>
        <w:r w:rsidRPr="00670921" w:rsidDel="00395BDF">
          <w:delText>The three comparisons for Wind Conditions are:</w:delText>
        </w:r>
      </w:del>
    </w:p>
    <w:p w14:paraId="66A5874B" w14:textId="18E7DFC1" w:rsidR="00D87C6E" w:rsidRPr="00670921" w:rsidDel="00395BDF" w:rsidRDefault="00D87C6E">
      <w:pPr>
        <w:rPr>
          <w:del w:id="1174" w:author="Sarah Robinson" w:date="2019-10-16T15:23:00Z"/>
        </w:rPr>
        <w:pPrChange w:id="1175" w:author="Sarah Robinson" w:date="2019-10-16T15:24:00Z">
          <w:pPr>
            <w:pStyle w:val="BodyText"/>
          </w:pPr>
        </w:pPrChange>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rsidDel="00395BDF" w14:paraId="7C4D03C7" w14:textId="45DC6FAD" w:rsidTr="009F2E55">
        <w:trPr>
          <w:trHeight w:val="1440"/>
          <w:del w:id="1176" w:author="Sarah Robinson" w:date="2019-10-16T15:23:00Z"/>
        </w:trPr>
        <w:tc>
          <w:tcPr>
            <w:tcW w:w="1573" w:type="dxa"/>
            <w:vAlign w:val="center"/>
          </w:tcPr>
          <w:p w14:paraId="774444C6" w14:textId="3B477B83" w:rsidR="00D87C6E" w:rsidRPr="00670921" w:rsidDel="00395BDF" w:rsidRDefault="00D87C6E">
            <w:pPr>
              <w:rPr>
                <w:del w:id="1177" w:author="Sarah Robinson" w:date="2019-10-16T15:23:00Z"/>
                <w:rFonts w:cstheme="minorHAnsi"/>
              </w:rPr>
              <w:pPrChange w:id="1178" w:author="Sarah Robinson" w:date="2019-10-16T15:24:00Z">
                <w:pPr>
                  <w:jc w:val="center"/>
                </w:pPr>
              </w:pPrChange>
            </w:pPr>
            <w:del w:id="1179" w:author="Sarah Robinson" w:date="2019-10-16T15:23:00Z">
              <w:r w:rsidRPr="00670921" w:rsidDel="00395BDF">
                <w:rPr>
                  <w:rFonts w:cstheme="minorHAnsi"/>
                  <w:sz w:val="22"/>
                </w:rPr>
                <w:lastRenderedPageBreak/>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 xml:space="preserve">AND </w:delText>
              </w:r>
              <w:r w:rsidRPr="00670921" w:rsidDel="00395BDF">
                <w:rPr>
                  <w:rFonts w:cstheme="minorHAnsi"/>
                  <w:sz w:val="22"/>
                </w:rPr>
                <w:delText>well forecast</w:delText>
              </w:r>
            </w:del>
          </w:p>
        </w:tc>
        <w:tc>
          <w:tcPr>
            <w:tcW w:w="5057" w:type="dxa"/>
            <w:gridSpan w:val="4"/>
            <w:tcBorders>
              <w:top w:val="nil"/>
              <w:bottom w:val="nil"/>
            </w:tcBorders>
            <w:vAlign w:val="center"/>
          </w:tcPr>
          <w:p w14:paraId="110F5BCA" w14:textId="5EC707DF" w:rsidR="00D87C6E" w:rsidRPr="00670921" w:rsidDel="00395BDF" w:rsidRDefault="00D87C6E">
            <w:pPr>
              <w:rPr>
                <w:del w:id="1180" w:author="Sarah Robinson" w:date="2019-10-16T15:23:00Z"/>
                <w:rFonts w:cstheme="minorHAnsi"/>
              </w:rPr>
              <w:pPrChange w:id="1181" w:author="Sarah Robinson" w:date="2019-10-16T15:24:00Z">
                <w:pPr>
                  <w:jc w:val="center"/>
                </w:pPr>
              </w:pPrChange>
            </w:pPr>
            <w:del w:id="1182" w:author="Sarah Robinson" w:date="2019-10-16T15:23:00Z">
              <w:r w:rsidRPr="00670921" w:rsidDel="00395BDF">
                <w:rPr>
                  <w:rFonts w:cstheme="minorHAnsi"/>
                  <w:sz w:val="22"/>
                </w:rPr>
                <w:delText>1     2     3     4     5     6     7     8     9</w:delText>
              </w:r>
            </w:del>
          </w:p>
        </w:tc>
        <w:tc>
          <w:tcPr>
            <w:tcW w:w="1578" w:type="dxa"/>
            <w:vAlign w:val="center"/>
          </w:tcPr>
          <w:p w14:paraId="1541119A" w14:textId="4F608BB5" w:rsidR="00D87C6E" w:rsidRPr="00670921" w:rsidDel="00395BDF" w:rsidRDefault="00D87C6E">
            <w:pPr>
              <w:rPr>
                <w:del w:id="1183" w:author="Sarah Robinson" w:date="2019-10-16T15:23:00Z"/>
                <w:rFonts w:cstheme="minorHAnsi"/>
              </w:rPr>
              <w:pPrChange w:id="1184" w:author="Sarah Robinson" w:date="2019-10-16T15:24:00Z">
                <w:pPr>
                  <w:jc w:val="center"/>
                </w:pPr>
              </w:pPrChange>
            </w:pPr>
            <w:del w:id="1185"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well forecast</w:delText>
              </w:r>
            </w:del>
          </w:p>
        </w:tc>
      </w:tr>
      <w:tr w:rsidR="00D87C6E" w:rsidRPr="00670921" w:rsidDel="00395BDF" w14:paraId="32122F68" w14:textId="6813CDE1" w:rsidTr="009F2E55">
        <w:trPr>
          <w:trHeight w:val="144"/>
          <w:del w:id="1186" w:author="Sarah Robinson" w:date="2019-10-16T15:23:00Z"/>
        </w:trPr>
        <w:tc>
          <w:tcPr>
            <w:tcW w:w="1573" w:type="dxa"/>
            <w:tcBorders>
              <w:left w:val="nil"/>
              <w:right w:val="nil"/>
            </w:tcBorders>
            <w:vAlign w:val="center"/>
          </w:tcPr>
          <w:p w14:paraId="3196EA65" w14:textId="34B52048" w:rsidR="00D87C6E" w:rsidRPr="00670921" w:rsidDel="00395BDF" w:rsidRDefault="00D87C6E">
            <w:pPr>
              <w:rPr>
                <w:del w:id="1187" w:author="Sarah Robinson" w:date="2019-10-16T15:23:00Z"/>
                <w:rFonts w:cstheme="minorHAnsi"/>
                <w:b/>
                <w:bCs/>
              </w:rPr>
              <w:pPrChange w:id="1188" w:author="Sarah Robinson" w:date="2019-10-16T15:24:00Z">
                <w:pPr>
                  <w:jc w:val="center"/>
                </w:pPr>
              </w:pPrChange>
            </w:pPr>
          </w:p>
        </w:tc>
        <w:tc>
          <w:tcPr>
            <w:tcW w:w="5057" w:type="dxa"/>
            <w:gridSpan w:val="4"/>
            <w:tcBorders>
              <w:top w:val="nil"/>
              <w:left w:val="nil"/>
              <w:bottom w:val="nil"/>
              <w:right w:val="nil"/>
            </w:tcBorders>
            <w:vAlign w:val="center"/>
          </w:tcPr>
          <w:p w14:paraId="05AAFD56" w14:textId="23A43B3B" w:rsidR="00D87C6E" w:rsidRPr="00670921" w:rsidDel="00395BDF" w:rsidRDefault="00D87C6E">
            <w:pPr>
              <w:rPr>
                <w:del w:id="1189" w:author="Sarah Robinson" w:date="2019-10-16T15:23:00Z"/>
                <w:rFonts w:cstheme="minorHAnsi"/>
              </w:rPr>
              <w:pPrChange w:id="1190" w:author="Sarah Robinson" w:date="2019-10-16T15:24:00Z">
                <w:pPr>
                  <w:jc w:val="center"/>
                </w:pPr>
              </w:pPrChange>
            </w:pPr>
          </w:p>
        </w:tc>
        <w:tc>
          <w:tcPr>
            <w:tcW w:w="1578" w:type="dxa"/>
            <w:tcBorders>
              <w:left w:val="nil"/>
              <w:right w:val="nil"/>
            </w:tcBorders>
            <w:vAlign w:val="center"/>
          </w:tcPr>
          <w:p w14:paraId="0BC57B27" w14:textId="6E810E70" w:rsidR="00D87C6E" w:rsidRPr="00670921" w:rsidDel="00395BDF" w:rsidRDefault="00D87C6E">
            <w:pPr>
              <w:rPr>
                <w:del w:id="1191" w:author="Sarah Robinson" w:date="2019-10-16T15:23:00Z"/>
                <w:rFonts w:cstheme="minorHAnsi"/>
                <w:b/>
                <w:bCs/>
              </w:rPr>
              <w:pPrChange w:id="1192" w:author="Sarah Robinson" w:date="2019-10-16T15:24:00Z">
                <w:pPr>
                  <w:jc w:val="center"/>
                </w:pPr>
              </w:pPrChange>
            </w:pPr>
          </w:p>
        </w:tc>
      </w:tr>
      <w:tr w:rsidR="00D87C6E" w:rsidRPr="00670921" w:rsidDel="00395BDF" w14:paraId="13B34101" w14:textId="149DA277" w:rsidTr="009F2E55">
        <w:trPr>
          <w:trHeight w:val="1440"/>
          <w:del w:id="1193" w:author="Sarah Robinson" w:date="2019-10-16T15:23:00Z"/>
        </w:trPr>
        <w:tc>
          <w:tcPr>
            <w:tcW w:w="1573" w:type="dxa"/>
            <w:vAlign w:val="center"/>
          </w:tcPr>
          <w:p w14:paraId="7EB17102" w14:textId="53EAA973" w:rsidR="00D87C6E" w:rsidRPr="00670921" w:rsidDel="00395BDF" w:rsidRDefault="00D87C6E">
            <w:pPr>
              <w:rPr>
                <w:del w:id="1194" w:author="Sarah Robinson" w:date="2019-10-16T15:23:00Z"/>
                <w:rFonts w:cstheme="minorHAnsi"/>
              </w:rPr>
              <w:pPrChange w:id="1195" w:author="Sarah Robinson" w:date="2019-10-16T15:24:00Z">
                <w:pPr>
                  <w:jc w:val="center"/>
                </w:pPr>
              </w:pPrChange>
            </w:pPr>
            <w:del w:id="1196"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well forecast</w:delText>
              </w:r>
            </w:del>
          </w:p>
        </w:tc>
        <w:tc>
          <w:tcPr>
            <w:tcW w:w="5057" w:type="dxa"/>
            <w:gridSpan w:val="4"/>
            <w:tcBorders>
              <w:top w:val="nil"/>
              <w:bottom w:val="nil"/>
            </w:tcBorders>
            <w:vAlign w:val="center"/>
          </w:tcPr>
          <w:p w14:paraId="78495DD2" w14:textId="25844D73" w:rsidR="00D87C6E" w:rsidRPr="00670921" w:rsidDel="00395BDF" w:rsidRDefault="00D87C6E">
            <w:pPr>
              <w:rPr>
                <w:del w:id="1197" w:author="Sarah Robinson" w:date="2019-10-16T15:23:00Z"/>
                <w:rFonts w:cstheme="minorHAnsi"/>
              </w:rPr>
              <w:pPrChange w:id="1198" w:author="Sarah Robinson" w:date="2019-10-16T15:24:00Z">
                <w:pPr>
                  <w:jc w:val="center"/>
                </w:pPr>
              </w:pPrChange>
            </w:pPr>
            <w:del w:id="1199" w:author="Sarah Robinson" w:date="2019-10-16T15:23:00Z">
              <w:r w:rsidRPr="00670921" w:rsidDel="00395BDF">
                <w:rPr>
                  <w:rFonts w:cstheme="minorHAnsi"/>
                  <w:sz w:val="22"/>
                </w:rPr>
                <w:delText>1     2     3     4     5     6     7     8     9</w:delText>
              </w:r>
            </w:del>
          </w:p>
        </w:tc>
        <w:tc>
          <w:tcPr>
            <w:tcW w:w="1578" w:type="dxa"/>
            <w:vAlign w:val="center"/>
          </w:tcPr>
          <w:p w14:paraId="31A14A7C" w14:textId="477CAA4A" w:rsidR="00D87C6E" w:rsidRPr="00670921" w:rsidDel="00395BDF" w:rsidRDefault="00D87C6E">
            <w:pPr>
              <w:rPr>
                <w:del w:id="1200" w:author="Sarah Robinson" w:date="2019-10-16T15:23:00Z"/>
                <w:rFonts w:cstheme="minorHAnsi"/>
              </w:rPr>
              <w:pPrChange w:id="1201" w:author="Sarah Robinson" w:date="2019-10-16T15:24:00Z">
                <w:pPr>
                  <w:jc w:val="center"/>
                </w:pPr>
              </w:pPrChange>
            </w:pPr>
            <w:del w:id="1202"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without warning</w:delText>
              </w:r>
            </w:del>
          </w:p>
        </w:tc>
      </w:tr>
      <w:tr w:rsidR="00D87C6E" w:rsidRPr="00670921" w:rsidDel="00395BDF" w14:paraId="33F252CC" w14:textId="554517BC" w:rsidTr="009F2E55">
        <w:trPr>
          <w:trHeight w:val="144"/>
          <w:del w:id="1203" w:author="Sarah Robinson" w:date="2019-10-16T15:23:00Z"/>
        </w:trPr>
        <w:tc>
          <w:tcPr>
            <w:tcW w:w="1573" w:type="dxa"/>
            <w:tcBorders>
              <w:left w:val="nil"/>
              <w:right w:val="nil"/>
            </w:tcBorders>
            <w:vAlign w:val="center"/>
          </w:tcPr>
          <w:p w14:paraId="5ED1818D" w14:textId="7E6E70F0" w:rsidR="00D87C6E" w:rsidRPr="00670921" w:rsidDel="00395BDF" w:rsidRDefault="00D87C6E">
            <w:pPr>
              <w:rPr>
                <w:del w:id="1204" w:author="Sarah Robinson" w:date="2019-10-16T15:23:00Z"/>
                <w:rFonts w:cstheme="minorHAnsi"/>
                <w:b/>
                <w:bCs/>
              </w:rPr>
              <w:pPrChange w:id="1205" w:author="Sarah Robinson" w:date="2019-10-16T15:24:00Z">
                <w:pPr>
                  <w:jc w:val="center"/>
                </w:pPr>
              </w:pPrChange>
            </w:pPr>
          </w:p>
        </w:tc>
        <w:tc>
          <w:tcPr>
            <w:tcW w:w="5057" w:type="dxa"/>
            <w:gridSpan w:val="4"/>
            <w:tcBorders>
              <w:top w:val="nil"/>
              <w:left w:val="nil"/>
              <w:bottom w:val="nil"/>
              <w:right w:val="nil"/>
            </w:tcBorders>
            <w:vAlign w:val="center"/>
          </w:tcPr>
          <w:p w14:paraId="2663F549" w14:textId="6DEFB2DA" w:rsidR="00D87C6E" w:rsidRPr="00670921" w:rsidDel="00395BDF" w:rsidRDefault="00D87C6E">
            <w:pPr>
              <w:rPr>
                <w:del w:id="1206" w:author="Sarah Robinson" w:date="2019-10-16T15:23:00Z"/>
                <w:rFonts w:cstheme="minorHAnsi"/>
              </w:rPr>
              <w:pPrChange w:id="1207" w:author="Sarah Robinson" w:date="2019-10-16T15:24:00Z">
                <w:pPr>
                  <w:jc w:val="center"/>
                </w:pPr>
              </w:pPrChange>
            </w:pPr>
          </w:p>
        </w:tc>
        <w:tc>
          <w:tcPr>
            <w:tcW w:w="1578" w:type="dxa"/>
            <w:tcBorders>
              <w:left w:val="nil"/>
              <w:right w:val="nil"/>
            </w:tcBorders>
            <w:vAlign w:val="center"/>
          </w:tcPr>
          <w:p w14:paraId="63C5BD0C" w14:textId="1FAD4537" w:rsidR="00D87C6E" w:rsidRPr="00670921" w:rsidDel="00395BDF" w:rsidRDefault="00D87C6E">
            <w:pPr>
              <w:rPr>
                <w:del w:id="1208" w:author="Sarah Robinson" w:date="2019-10-16T15:23:00Z"/>
                <w:rFonts w:cstheme="minorHAnsi"/>
                <w:b/>
                <w:bCs/>
              </w:rPr>
              <w:pPrChange w:id="1209" w:author="Sarah Robinson" w:date="2019-10-16T15:24:00Z">
                <w:pPr>
                  <w:jc w:val="center"/>
                </w:pPr>
              </w:pPrChange>
            </w:pPr>
          </w:p>
        </w:tc>
      </w:tr>
      <w:tr w:rsidR="00D87C6E" w:rsidRPr="00670921" w:rsidDel="00395BDF" w14:paraId="0D0FBDEC" w14:textId="60DD77A8" w:rsidTr="009F2E55">
        <w:trPr>
          <w:trHeight w:val="1440"/>
          <w:del w:id="1210" w:author="Sarah Robinson" w:date="2019-10-16T15:23:00Z"/>
        </w:trPr>
        <w:tc>
          <w:tcPr>
            <w:tcW w:w="1573" w:type="dxa"/>
            <w:vAlign w:val="center"/>
          </w:tcPr>
          <w:p w14:paraId="725F22FD" w14:textId="1F5D818A" w:rsidR="00D87C6E" w:rsidRPr="00670921" w:rsidDel="00395BDF" w:rsidRDefault="00D87C6E">
            <w:pPr>
              <w:rPr>
                <w:del w:id="1211" w:author="Sarah Robinson" w:date="2019-10-16T15:23:00Z"/>
                <w:rFonts w:cstheme="minorHAnsi"/>
              </w:rPr>
              <w:pPrChange w:id="1212" w:author="Sarah Robinson" w:date="2019-10-16T15:24:00Z">
                <w:pPr>
                  <w:jc w:val="center"/>
                </w:pPr>
              </w:pPrChange>
            </w:pPr>
            <w:del w:id="1213"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LESS</w:delText>
              </w:r>
              <w:r w:rsidRPr="00670921" w:rsidDel="00395BDF">
                <w:rPr>
                  <w:rFonts w:cstheme="minorHAnsi"/>
                  <w:sz w:val="22"/>
                </w:rPr>
                <w:delText xml:space="preserve"> than twice a month </w:delText>
              </w:r>
              <w:r w:rsidRPr="00670921" w:rsidDel="00395BDF">
                <w:rPr>
                  <w:rFonts w:cstheme="minorHAnsi"/>
                  <w:b/>
                  <w:bCs/>
                  <w:sz w:val="22"/>
                </w:rPr>
                <w:delText>BUT</w:delText>
              </w:r>
              <w:r w:rsidRPr="00670921" w:rsidDel="00395BDF">
                <w:rPr>
                  <w:rFonts w:cstheme="minorHAnsi"/>
                  <w:sz w:val="22"/>
                </w:rPr>
                <w:delText xml:space="preserve"> without warning</w:delText>
              </w:r>
            </w:del>
          </w:p>
        </w:tc>
        <w:tc>
          <w:tcPr>
            <w:tcW w:w="5057" w:type="dxa"/>
            <w:gridSpan w:val="4"/>
            <w:tcBorders>
              <w:top w:val="nil"/>
              <w:bottom w:val="nil"/>
            </w:tcBorders>
            <w:vAlign w:val="center"/>
          </w:tcPr>
          <w:p w14:paraId="46CE3DAB" w14:textId="553FF697" w:rsidR="00D87C6E" w:rsidRPr="00670921" w:rsidDel="00395BDF" w:rsidRDefault="00D87C6E">
            <w:pPr>
              <w:rPr>
                <w:del w:id="1214" w:author="Sarah Robinson" w:date="2019-10-16T15:23:00Z"/>
                <w:rFonts w:cstheme="minorHAnsi"/>
              </w:rPr>
              <w:pPrChange w:id="1215" w:author="Sarah Robinson" w:date="2019-10-16T15:24:00Z">
                <w:pPr>
                  <w:jc w:val="center"/>
                </w:pPr>
              </w:pPrChange>
            </w:pPr>
            <w:del w:id="1216" w:author="Sarah Robinson" w:date="2019-10-16T15:23:00Z">
              <w:r w:rsidRPr="00670921" w:rsidDel="00395BDF">
                <w:rPr>
                  <w:rFonts w:cstheme="minorHAnsi"/>
                  <w:sz w:val="22"/>
                </w:rPr>
                <w:delText>1     2     3     4     5     6     7     8     9</w:delText>
              </w:r>
            </w:del>
          </w:p>
        </w:tc>
        <w:tc>
          <w:tcPr>
            <w:tcW w:w="1578" w:type="dxa"/>
            <w:vAlign w:val="center"/>
          </w:tcPr>
          <w:p w14:paraId="7120A967" w14:textId="2970A101" w:rsidR="00D87C6E" w:rsidRPr="00670921" w:rsidDel="00395BDF" w:rsidRDefault="00D87C6E">
            <w:pPr>
              <w:rPr>
                <w:del w:id="1217" w:author="Sarah Robinson" w:date="2019-10-16T15:23:00Z"/>
                <w:rFonts w:cstheme="minorHAnsi"/>
              </w:rPr>
              <w:pPrChange w:id="1218" w:author="Sarah Robinson" w:date="2019-10-16T15:24:00Z">
                <w:pPr>
                  <w:jc w:val="center"/>
                </w:pPr>
              </w:pPrChange>
            </w:pPr>
            <w:del w:id="1219" w:author="Sarah Robinson" w:date="2019-10-16T15:23:00Z">
              <w:r w:rsidRPr="00670921" w:rsidDel="00395BDF">
                <w:rPr>
                  <w:rFonts w:cstheme="minorHAnsi"/>
                  <w:sz w:val="22"/>
                </w:rPr>
                <w:delText xml:space="preserve">Strong winds occur </w:delText>
              </w:r>
              <w:r w:rsidRPr="00670921" w:rsidDel="00395BDF">
                <w:rPr>
                  <w:rFonts w:cstheme="minorHAnsi"/>
                  <w:b/>
                  <w:bCs/>
                  <w:sz w:val="22"/>
                </w:rPr>
                <w:delText>MORE</w:delText>
              </w:r>
              <w:r w:rsidRPr="00670921" w:rsidDel="00395BDF">
                <w:rPr>
                  <w:rFonts w:cstheme="minorHAnsi"/>
                  <w:sz w:val="22"/>
                </w:rPr>
                <w:delText xml:space="preserve"> than twice a month </w:delText>
              </w:r>
              <w:r w:rsidRPr="00670921" w:rsidDel="00395BDF">
                <w:rPr>
                  <w:rFonts w:cstheme="minorHAnsi"/>
                  <w:b/>
                  <w:bCs/>
                  <w:sz w:val="22"/>
                </w:rPr>
                <w:delText>AND</w:delText>
              </w:r>
              <w:r w:rsidRPr="00670921" w:rsidDel="00395BDF">
                <w:rPr>
                  <w:rFonts w:cstheme="minorHAnsi"/>
                  <w:sz w:val="22"/>
                </w:rPr>
                <w:delText xml:space="preserve"> without warning</w:delText>
              </w:r>
            </w:del>
          </w:p>
        </w:tc>
      </w:tr>
      <w:tr w:rsidR="00D87C6E" w:rsidRPr="00670921" w:rsidDel="00395BDF" w14:paraId="411853F4" w14:textId="20829B08" w:rsidTr="00CE03F4">
        <w:trPr>
          <w:trHeight w:val="360"/>
          <w:del w:id="1220" w:author="Sarah Robinson" w:date="2019-10-16T15:23:00Z"/>
        </w:trPr>
        <w:tc>
          <w:tcPr>
            <w:tcW w:w="1573" w:type="dxa"/>
            <w:tcBorders>
              <w:left w:val="nil"/>
              <w:bottom w:val="nil"/>
              <w:right w:val="nil"/>
            </w:tcBorders>
            <w:vAlign w:val="center"/>
          </w:tcPr>
          <w:p w14:paraId="2FF5B09F" w14:textId="2B444F22" w:rsidR="00D87C6E" w:rsidRPr="00670921" w:rsidDel="00395BDF" w:rsidRDefault="00D87C6E">
            <w:pPr>
              <w:rPr>
                <w:del w:id="1221" w:author="Sarah Robinson" w:date="2019-10-16T15:23:00Z"/>
                <w:rFonts w:cstheme="minorHAnsi"/>
                <w:b/>
                <w:bCs/>
              </w:rPr>
              <w:pPrChange w:id="1222" w:author="Sarah Robinson" w:date="2019-10-16T15:24:00Z">
                <w:pPr>
                  <w:jc w:val="center"/>
                </w:pPr>
              </w:pPrChange>
            </w:pPr>
          </w:p>
        </w:tc>
        <w:tc>
          <w:tcPr>
            <w:tcW w:w="1158" w:type="dxa"/>
            <w:tcBorders>
              <w:top w:val="nil"/>
              <w:left w:val="nil"/>
              <w:bottom w:val="nil"/>
              <w:right w:val="nil"/>
            </w:tcBorders>
            <w:vAlign w:val="center"/>
          </w:tcPr>
          <w:p w14:paraId="7F858BD7" w14:textId="122976E3" w:rsidR="00D87C6E" w:rsidRPr="00670921" w:rsidDel="00395BDF" w:rsidRDefault="00D87C6E">
            <w:pPr>
              <w:rPr>
                <w:del w:id="1223" w:author="Sarah Robinson" w:date="2019-10-16T15:23:00Z"/>
              </w:rPr>
              <w:pPrChange w:id="1224" w:author="Sarah Robinson" w:date="2019-10-16T15:24:00Z">
                <w:pPr>
                  <w:pStyle w:val="BodyText"/>
                </w:pPr>
              </w:pPrChange>
            </w:pPr>
            <w:del w:id="1225" w:author="Sarah Robinson" w:date="2019-10-16T15:23:00Z">
              <w:r w:rsidRPr="00670921" w:rsidDel="00395BDF">
                <w:delText xml:space="preserve">Equally Risky  </w:delText>
              </w:r>
            </w:del>
          </w:p>
        </w:tc>
        <w:tc>
          <w:tcPr>
            <w:tcW w:w="1398" w:type="dxa"/>
            <w:tcBorders>
              <w:top w:val="nil"/>
              <w:left w:val="nil"/>
              <w:bottom w:val="nil"/>
              <w:right w:val="nil"/>
            </w:tcBorders>
            <w:vAlign w:val="center"/>
          </w:tcPr>
          <w:p w14:paraId="4152AD45" w14:textId="56158CA8" w:rsidR="00D87C6E" w:rsidRPr="00670921" w:rsidDel="00395BDF" w:rsidRDefault="00D87C6E">
            <w:pPr>
              <w:rPr>
                <w:del w:id="1226" w:author="Sarah Robinson" w:date="2019-10-16T15:23:00Z"/>
              </w:rPr>
              <w:pPrChange w:id="1227" w:author="Sarah Robinson" w:date="2019-10-16T15:24:00Z">
                <w:pPr>
                  <w:pStyle w:val="BodyText"/>
                </w:pPr>
              </w:pPrChange>
            </w:pPr>
            <w:del w:id="1228" w:author="Sarah Robinson" w:date="2019-10-16T15:23:00Z">
              <w:r w:rsidRPr="00670921" w:rsidDel="00395BDF">
                <w:delText>Somewhat      Risky</w:delText>
              </w:r>
            </w:del>
          </w:p>
        </w:tc>
        <w:tc>
          <w:tcPr>
            <w:tcW w:w="1275" w:type="dxa"/>
            <w:tcBorders>
              <w:top w:val="nil"/>
              <w:left w:val="nil"/>
              <w:bottom w:val="nil"/>
              <w:right w:val="nil"/>
            </w:tcBorders>
            <w:vAlign w:val="center"/>
          </w:tcPr>
          <w:p w14:paraId="1BCDF4C7" w14:textId="12BB9912" w:rsidR="00D87C6E" w:rsidRPr="00670921" w:rsidDel="00395BDF" w:rsidRDefault="00D87C6E">
            <w:pPr>
              <w:rPr>
                <w:del w:id="1229" w:author="Sarah Robinson" w:date="2019-10-16T15:23:00Z"/>
              </w:rPr>
              <w:pPrChange w:id="1230" w:author="Sarah Robinson" w:date="2019-10-16T15:24:00Z">
                <w:pPr>
                  <w:pStyle w:val="BodyText"/>
                </w:pPr>
              </w:pPrChange>
            </w:pPr>
            <w:del w:id="1231" w:author="Sarah Robinson" w:date="2019-10-16T15:23:00Z">
              <w:r w:rsidRPr="00670921" w:rsidDel="00395BDF">
                <w:delText>Much More Risky</w:delText>
              </w:r>
            </w:del>
          </w:p>
        </w:tc>
        <w:tc>
          <w:tcPr>
            <w:tcW w:w="1226" w:type="dxa"/>
            <w:tcBorders>
              <w:top w:val="nil"/>
              <w:left w:val="nil"/>
              <w:bottom w:val="nil"/>
              <w:right w:val="nil"/>
            </w:tcBorders>
            <w:vAlign w:val="center"/>
          </w:tcPr>
          <w:p w14:paraId="47343F6C" w14:textId="1745A064" w:rsidR="00D87C6E" w:rsidRPr="00670921" w:rsidDel="00395BDF" w:rsidRDefault="00D87C6E">
            <w:pPr>
              <w:rPr>
                <w:del w:id="1232" w:author="Sarah Robinson" w:date="2019-10-16T15:23:00Z"/>
              </w:rPr>
              <w:pPrChange w:id="1233" w:author="Sarah Robinson" w:date="2019-10-16T15:24:00Z">
                <w:pPr>
                  <w:pStyle w:val="BodyText"/>
                </w:pPr>
              </w:pPrChange>
            </w:pPr>
            <w:del w:id="1234" w:author="Sarah Robinson" w:date="2019-10-16T15:23:00Z">
              <w:r w:rsidRPr="00670921" w:rsidDel="00395BDF">
                <w:delText>Extremely more Risky</w:delText>
              </w:r>
            </w:del>
          </w:p>
        </w:tc>
        <w:tc>
          <w:tcPr>
            <w:tcW w:w="1578" w:type="dxa"/>
            <w:tcBorders>
              <w:left w:val="nil"/>
              <w:bottom w:val="nil"/>
              <w:right w:val="nil"/>
            </w:tcBorders>
            <w:vAlign w:val="center"/>
          </w:tcPr>
          <w:p w14:paraId="3A71F6DD" w14:textId="6526E741" w:rsidR="00D87C6E" w:rsidRPr="00670921" w:rsidDel="00395BDF" w:rsidRDefault="00D87C6E">
            <w:pPr>
              <w:rPr>
                <w:del w:id="1235" w:author="Sarah Robinson" w:date="2019-10-16T15:23:00Z"/>
                <w:rFonts w:cstheme="minorHAnsi"/>
              </w:rPr>
            </w:pPr>
          </w:p>
        </w:tc>
      </w:tr>
    </w:tbl>
    <w:p w14:paraId="5D597F0C" w14:textId="1E072A60" w:rsidR="00D87C6E" w:rsidRPr="00670921" w:rsidDel="00395BDF" w:rsidRDefault="00D87C6E">
      <w:pPr>
        <w:rPr>
          <w:del w:id="1236" w:author="Sarah Robinson" w:date="2019-10-16T15:23:00Z"/>
        </w:rPr>
        <w:pPrChange w:id="1237" w:author="Sarah Robinson" w:date="2019-10-16T15:24:00Z">
          <w:pPr>
            <w:pStyle w:val="BodyText"/>
          </w:pPr>
        </w:pPrChange>
      </w:pPr>
      <w:del w:id="1238" w:author="Sarah Robinson" w:date="2019-10-16T15:23:00Z">
        <w:r w:rsidRPr="00670921" w:rsidDel="00395BDF">
          <w:delText>Continuing with the three team example from the previous section, hypothesize the following Book 2 inputs for the Wind Conditions risk factor:</w:delText>
        </w:r>
      </w:del>
    </w:p>
    <w:p w14:paraId="4D6BCD2B" w14:textId="2EA8F26E" w:rsidR="00D87C6E" w:rsidRPr="00670921" w:rsidDel="00395BDF" w:rsidRDefault="00D87C6E">
      <w:pPr>
        <w:rPr>
          <w:del w:id="1239" w:author="Sarah Robinson" w:date="2019-10-16T15:23:00Z"/>
          <w:rFonts w:cstheme="minorHAnsi"/>
          <w:sz w:val="22"/>
        </w:rPr>
        <w:pPrChange w:id="1240" w:author="Sarah Robinson" w:date="2019-10-16T15:24:00Z">
          <w:pPr>
            <w:pStyle w:val="BodyTextIndent"/>
            <w:tabs>
              <w:tab w:val="num" w:pos="1620"/>
              <w:tab w:val="left" w:pos="2880"/>
              <w:tab w:val="left" w:pos="4680"/>
              <w:tab w:val="left" w:pos="6480"/>
            </w:tabs>
            <w:spacing w:after="0"/>
          </w:pPr>
        </w:pPrChange>
      </w:pPr>
      <w:del w:id="1241" w:author="Sarah Robinson" w:date="2019-10-16T15:23:00Z">
        <w:r w:rsidRPr="00670921" w:rsidDel="00395BDF">
          <w:rPr>
            <w:rFonts w:cstheme="minorHAnsi"/>
            <w:sz w:val="22"/>
          </w:rPr>
          <w:tab/>
        </w:r>
        <w:r w:rsidRPr="00670921" w:rsidDel="00395BDF">
          <w:rPr>
            <w:rFonts w:cstheme="minorHAnsi"/>
            <w:sz w:val="22"/>
          </w:rPr>
          <w:tab/>
        </w:r>
        <w:r w:rsidRPr="00670921" w:rsidDel="00395BDF">
          <w:rPr>
            <w:rFonts w:cstheme="minorHAnsi"/>
            <w:sz w:val="22"/>
            <w:u w:val="single"/>
          </w:rPr>
          <w:delText>Team 1</w:delText>
        </w:r>
        <w:r w:rsidRPr="00670921" w:rsidDel="00395BDF">
          <w:rPr>
            <w:rFonts w:cstheme="minorHAnsi"/>
            <w:sz w:val="22"/>
          </w:rPr>
          <w:tab/>
        </w:r>
        <w:r w:rsidRPr="00670921" w:rsidDel="00395BDF">
          <w:rPr>
            <w:rFonts w:cstheme="minorHAnsi"/>
            <w:sz w:val="22"/>
            <w:u w:val="single"/>
          </w:rPr>
          <w:delText>Team 2</w:delText>
        </w:r>
        <w:r w:rsidRPr="00670921" w:rsidDel="00395BDF">
          <w:rPr>
            <w:rFonts w:cstheme="minorHAnsi"/>
            <w:sz w:val="22"/>
          </w:rPr>
          <w:tab/>
        </w:r>
        <w:r w:rsidRPr="00670921" w:rsidDel="00395BDF">
          <w:rPr>
            <w:rFonts w:cstheme="minorHAnsi"/>
            <w:sz w:val="22"/>
            <w:u w:val="single"/>
          </w:rPr>
          <w:delText>Team 3</w:delText>
        </w:r>
      </w:del>
    </w:p>
    <w:p w14:paraId="3BAAD458" w14:textId="39E9D6D8" w:rsidR="00D87C6E" w:rsidRPr="00670921" w:rsidDel="00395BDF" w:rsidRDefault="00D87C6E">
      <w:pPr>
        <w:rPr>
          <w:del w:id="1242" w:author="Sarah Robinson" w:date="2019-10-16T15:23:00Z"/>
          <w:rFonts w:cstheme="minorHAnsi"/>
          <w:sz w:val="22"/>
        </w:rPr>
        <w:pPrChange w:id="1243" w:author="Sarah Robinson" w:date="2019-10-16T15:24:00Z">
          <w:pPr>
            <w:pStyle w:val="BodyTextIndent"/>
            <w:tabs>
              <w:tab w:val="num" w:pos="1620"/>
              <w:tab w:val="left" w:pos="3240"/>
              <w:tab w:val="left" w:pos="5040"/>
              <w:tab w:val="left" w:pos="6840"/>
            </w:tabs>
            <w:spacing w:after="0"/>
          </w:pPr>
        </w:pPrChange>
      </w:pPr>
      <w:del w:id="1244" w:author="Sarah Robinson" w:date="2019-10-16T15:23:00Z">
        <w:r w:rsidRPr="00670921" w:rsidDel="00395BDF">
          <w:rPr>
            <w:rFonts w:cstheme="minorHAnsi"/>
            <w:sz w:val="22"/>
          </w:rPr>
          <w:delText>First Comparison</w:delText>
        </w:r>
        <w:r w:rsidRPr="00670921" w:rsidDel="00395BDF">
          <w:rPr>
            <w:rFonts w:cstheme="minorHAnsi"/>
            <w:sz w:val="22"/>
          </w:rPr>
          <w:tab/>
          <w:delText>4</w:delText>
        </w:r>
        <w:r w:rsidRPr="00670921" w:rsidDel="00395BDF">
          <w:rPr>
            <w:rFonts w:cstheme="minorHAnsi"/>
            <w:sz w:val="22"/>
          </w:rPr>
          <w:tab/>
          <w:delText>3</w:delText>
        </w:r>
        <w:r w:rsidRPr="00670921" w:rsidDel="00395BDF">
          <w:rPr>
            <w:rFonts w:cstheme="minorHAnsi"/>
            <w:sz w:val="22"/>
          </w:rPr>
          <w:tab/>
          <w:delText>3</w:delText>
        </w:r>
      </w:del>
    </w:p>
    <w:p w14:paraId="23A11920" w14:textId="76AF2365" w:rsidR="00D87C6E" w:rsidRPr="00670921" w:rsidDel="00395BDF" w:rsidRDefault="00D87C6E">
      <w:pPr>
        <w:rPr>
          <w:del w:id="1245" w:author="Sarah Robinson" w:date="2019-10-16T15:23:00Z"/>
          <w:rFonts w:cstheme="minorHAnsi"/>
          <w:sz w:val="22"/>
        </w:rPr>
        <w:pPrChange w:id="1246" w:author="Sarah Robinson" w:date="2019-10-16T15:24:00Z">
          <w:pPr>
            <w:pStyle w:val="BodyTextIndent"/>
            <w:tabs>
              <w:tab w:val="num" w:pos="1620"/>
              <w:tab w:val="left" w:pos="3240"/>
              <w:tab w:val="left" w:pos="5040"/>
              <w:tab w:val="left" w:pos="6840"/>
            </w:tabs>
            <w:spacing w:after="0"/>
          </w:pPr>
        </w:pPrChange>
      </w:pPr>
      <w:del w:id="1247" w:author="Sarah Robinson" w:date="2019-10-16T15:23:00Z">
        <w:r w:rsidRPr="00670921" w:rsidDel="00395BDF">
          <w:rPr>
            <w:rFonts w:cstheme="minorHAnsi"/>
            <w:sz w:val="22"/>
          </w:rPr>
          <w:delText>Second Comparison</w:delText>
        </w:r>
        <w:r w:rsidRPr="00670921" w:rsidDel="00395BDF">
          <w:rPr>
            <w:rFonts w:cstheme="minorHAnsi"/>
            <w:sz w:val="22"/>
          </w:rPr>
          <w:tab/>
          <w:delText>7</w:delText>
        </w:r>
        <w:r w:rsidRPr="00670921" w:rsidDel="00395BDF">
          <w:rPr>
            <w:rFonts w:cstheme="minorHAnsi"/>
            <w:sz w:val="22"/>
          </w:rPr>
          <w:tab/>
          <w:delText>5</w:delText>
        </w:r>
        <w:r w:rsidRPr="00670921" w:rsidDel="00395BDF">
          <w:rPr>
            <w:rFonts w:cstheme="minorHAnsi"/>
            <w:sz w:val="22"/>
          </w:rPr>
          <w:tab/>
          <w:delText>6</w:delText>
        </w:r>
      </w:del>
    </w:p>
    <w:p w14:paraId="764D9C57" w14:textId="3806F7CF" w:rsidR="00D87C6E" w:rsidRPr="00670921" w:rsidDel="00395BDF" w:rsidRDefault="00D87C6E">
      <w:pPr>
        <w:rPr>
          <w:del w:id="1248" w:author="Sarah Robinson" w:date="2019-10-16T15:23:00Z"/>
          <w:rFonts w:cstheme="minorHAnsi"/>
          <w:sz w:val="22"/>
        </w:rPr>
        <w:pPrChange w:id="1249" w:author="Sarah Robinson" w:date="2019-10-16T15:24:00Z">
          <w:pPr>
            <w:pStyle w:val="BodyTextIndent"/>
            <w:tabs>
              <w:tab w:val="num" w:pos="1620"/>
              <w:tab w:val="left" w:pos="3240"/>
              <w:tab w:val="left" w:pos="5040"/>
              <w:tab w:val="left" w:pos="6840"/>
            </w:tabs>
            <w:ind w:left="284"/>
          </w:pPr>
        </w:pPrChange>
      </w:pPr>
      <w:del w:id="1250" w:author="Sarah Robinson" w:date="2019-10-16T15:23:00Z">
        <w:r w:rsidRPr="00670921" w:rsidDel="00395BDF">
          <w:rPr>
            <w:rFonts w:cstheme="minorHAnsi"/>
            <w:sz w:val="22"/>
          </w:rPr>
          <w:delText>Third Comparison</w:delText>
        </w:r>
        <w:r w:rsidRPr="00670921" w:rsidDel="00395BDF">
          <w:rPr>
            <w:rFonts w:cstheme="minorHAnsi"/>
            <w:sz w:val="22"/>
          </w:rPr>
          <w:tab/>
          <w:delText>7</w:delText>
        </w:r>
        <w:r w:rsidRPr="00670921" w:rsidDel="00395BDF">
          <w:rPr>
            <w:rFonts w:cstheme="minorHAnsi"/>
            <w:sz w:val="22"/>
          </w:rPr>
          <w:tab/>
          <w:delText>8</w:delText>
        </w:r>
        <w:r w:rsidRPr="00670921" w:rsidDel="00395BDF">
          <w:rPr>
            <w:rFonts w:cstheme="minorHAnsi"/>
            <w:sz w:val="22"/>
          </w:rPr>
          <w:tab/>
          <w:delText>8</w:delText>
        </w:r>
      </w:del>
    </w:p>
    <w:p w14:paraId="1A73ACE5" w14:textId="3E1E8997" w:rsidR="00D87C6E" w:rsidRPr="00670921" w:rsidDel="00395BDF" w:rsidRDefault="00D87C6E">
      <w:pPr>
        <w:rPr>
          <w:del w:id="1251" w:author="Sarah Robinson" w:date="2019-10-16T15:23:00Z"/>
        </w:rPr>
        <w:pPrChange w:id="1252" w:author="Sarah Robinson" w:date="2019-10-16T15:24:00Z">
          <w:pPr>
            <w:pStyle w:val="BodyText"/>
          </w:pPr>
        </w:pPrChange>
      </w:pPr>
      <w:del w:id="1253" w:author="Sarah Robinson" w:date="2019-10-16T15:23:00Z">
        <w:r w:rsidRPr="00670921" w:rsidDel="00395BDF">
          <w:delText>The inputs from each team for each risk factor in a particular risk category are multiplied by that team’s expertise score for that risk category.  For our example, that produces the following results:</w:delText>
        </w:r>
      </w:del>
    </w:p>
    <w:p w14:paraId="62BC8742" w14:textId="3693EE8B" w:rsidR="00D87C6E" w:rsidRPr="00670921" w:rsidDel="00395BDF" w:rsidRDefault="00D87C6E">
      <w:pPr>
        <w:rPr>
          <w:del w:id="1254" w:author="Sarah Robinson" w:date="2019-10-16T15:23:00Z"/>
          <w:rFonts w:cstheme="minorHAnsi"/>
          <w:sz w:val="22"/>
        </w:rPr>
        <w:pPrChange w:id="1255" w:author="Sarah Robinson" w:date="2019-10-16T15:24:00Z">
          <w:pPr>
            <w:pStyle w:val="BodyTextIndent"/>
            <w:tabs>
              <w:tab w:val="num" w:pos="1620"/>
              <w:tab w:val="left" w:pos="2880"/>
              <w:tab w:val="left" w:pos="4680"/>
              <w:tab w:val="left" w:pos="6480"/>
              <w:tab w:val="left" w:pos="8100"/>
            </w:tabs>
            <w:spacing w:after="0"/>
          </w:pPr>
        </w:pPrChange>
      </w:pPr>
      <w:del w:id="1256"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759DE669" w14:textId="159BF03B" w:rsidR="00D87C6E" w:rsidRPr="00670921" w:rsidDel="00395BDF" w:rsidRDefault="00D87C6E">
      <w:pPr>
        <w:rPr>
          <w:del w:id="1257" w:author="Sarah Robinson" w:date="2019-10-16T15:23:00Z"/>
          <w:rFonts w:cstheme="minorHAnsi"/>
          <w:sz w:val="22"/>
        </w:rPr>
        <w:pPrChange w:id="1258" w:author="Sarah Robinson" w:date="2019-10-16T15:24:00Z">
          <w:pPr>
            <w:pStyle w:val="BodyTextIndent"/>
            <w:tabs>
              <w:tab w:val="num" w:pos="1620"/>
              <w:tab w:val="left" w:pos="2880"/>
              <w:tab w:val="left" w:pos="4680"/>
              <w:tab w:val="left" w:pos="6480"/>
              <w:tab w:val="left" w:pos="8100"/>
            </w:tabs>
            <w:spacing w:after="0"/>
          </w:pPr>
        </w:pPrChange>
      </w:pPr>
      <w:del w:id="1259" w:author="Sarah Robinson" w:date="2019-10-16T15:23:00Z">
        <w:r w:rsidRPr="00670921" w:rsidDel="00395BDF">
          <w:rPr>
            <w:rFonts w:cstheme="minorHAnsi"/>
            <w:sz w:val="22"/>
          </w:rPr>
          <w:delText>First Comparison</w:delText>
        </w:r>
        <w:r w:rsidRPr="00670921" w:rsidDel="00395BDF">
          <w:rPr>
            <w:rFonts w:cstheme="minorHAnsi"/>
            <w:sz w:val="22"/>
          </w:rPr>
          <w:tab/>
          <w:delText>4 * .43 = 1.72</w:delText>
        </w:r>
        <w:r w:rsidRPr="00670921" w:rsidDel="00395BDF">
          <w:rPr>
            <w:rFonts w:cstheme="minorHAnsi"/>
            <w:sz w:val="22"/>
          </w:rPr>
          <w:tab/>
          <w:delText>3 * .14 =   .42</w:delText>
        </w:r>
        <w:r w:rsidRPr="00670921" w:rsidDel="00395BDF">
          <w:rPr>
            <w:rFonts w:cstheme="minorHAnsi"/>
            <w:sz w:val="22"/>
          </w:rPr>
          <w:tab/>
          <w:delText>3 * .43 = 1.29</w:delText>
        </w:r>
        <w:r w:rsidRPr="00670921" w:rsidDel="00395BDF">
          <w:rPr>
            <w:rFonts w:cstheme="minorHAnsi"/>
            <w:sz w:val="22"/>
          </w:rPr>
          <w:tab/>
          <w:delText>3.43</w:delText>
        </w:r>
      </w:del>
    </w:p>
    <w:p w14:paraId="459D3884" w14:textId="4FD2E3A3" w:rsidR="00D87C6E" w:rsidRPr="00670921" w:rsidDel="00395BDF" w:rsidRDefault="00D87C6E">
      <w:pPr>
        <w:rPr>
          <w:del w:id="1260" w:author="Sarah Robinson" w:date="2019-10-16T15:23:00Z"/>
          <w:rFonts w:cstheme="minorHAnsi"/>
          <w:sz w:val="22"/>
        </w:rPr>
        <w:pPrChange w:id="1261" w:author="Sarah Robinson" w:date="2019-10-16T15:24:00Z">
          <w:pPr>
            <w:pStyle w:val="BodyTextIndent"/>
            <w:tabs>
              <w:tab w:val="num" w:pos="1620"/>
              <w:tab w:val="left" w:pos="2880"/>
              <w:tab w:val="left" w:pos="4680"/>
              <w:tab w:val="left" w:pos="6480"/>
              <w:tab w:val="left" w:pos="8100"/>
            </w:tabs>
            <w:spacing w:after="0"/>
          </w:pPr>
        </w:pPrChange>
      </w:pPr>
      <w:del w:id="1262" w:author="Sarah Robinson" w:date="2019-10-16T15:23:00Z">
        <w:r w:rsidRPr="00670921" w:rsidDel="00395BDF">
          <w:rPr>
            <w:rFonts w:cstheme="minorHAnsi"/>
            <w:sz w:val="22"/>
          </w:rPr>
          <w:delText>Second Comparison</w:delText>
        </w:r>
        <w:r w:rsidRPr="00670921" w:rsidDel="00395BDF">
          <w:rPr>
            <w:rFonts w:cstheme="minorHAnsi"/>
            <w:sz w:val="22"/>
          </w:rPr>
          <w:tab/>
          <w:delText>7 * .43 = 3.01</w:delText>
        </w:r>
        <w:r w:rsidRPr="00670921" w:rsidDel="00395BDF">
          <w:rPr>
            <w:rFonts w:cstheme="minorHAnsi"/>
            <w:sz w:val="22"/>
          </w:rPr>
          <w:tab/>
          <w:delText>5 * .14 =   .70</w:delText>
        </w:r>
        <w:r w:rsidRPr="00670921" w:rsidDel="00395BDF">
          <w:rPr>
            <w:rFonts w:cstheme="minorHAnsi"/>
            <w:sz w:val="22"/>
          </w:rPr>
          <w:tab/>
          <w:delText>6 * .43 = 2.58</w:delText>
        </w:r>
        <w:r w:rsidRPr="00670921" w:rsidDel="00395BDF">
          <w:rPr>
            <w:rFonts w:cstheme="minorHAnsi"/>
            <w:sz w:val="22"/>
          </w:rPr>
          <w:tab/>
          <w:delText>6.29</w:delText>
        </w:r>
      </w:del>
    </w:p>
    <w:p w14:paraId="3B8DE8DC" w14:textId="3E684D10" w:rsidR="00D87C6E" w:rsidRPr="00670921" w:rsidDel="00395BDF" w:rsidRDefault="00D87C6E">
      <w:pPr>
        <w:rPr>
          <w:del w:id="1263" w:author="Sarah Robinson" w:date="2019-10-16T15:23:00Z"/>
          <w:rFonts w:cstheme="minorHAnsi"/>
          <w:sz w:val="22"/>
        </w:rPr>
        <w:pPrChange w:id="1264" w:author="Sarah Robinson" w:date="2019-10-16T15:24:00Z">
          <w:pPr>
            <w:pStyle w:val="BodyTextIndent"/>
            <w:tabs>
              <w:tab w:val="num" w:pos="1620"/>
              <w:tab w:val="left" w:pos="2880"/>
              <w:tab w:val="left" w:pos="4680"/>
              <w:tab w:val="left" w:pos="6480"/>
              <w:tab w:val="left" w:pos="8100"/>
            </w:tabs>
            <w:spacing w:after="0"/>
          </w:pPr>
        </w:pPrChange>
      </w:pPr>
      <w:del w:id="1265" w:author="Sarah Robinson" w:date="2019-10-16T15:23:00Z">
        <w:r w:rsidRPr="00670921" w:rsidDel="00395BDF">
          <w:rPr>
            <w:rFonts w:cstheme="minorHAnsi"/>
            <w:sz w:val="22"/>
          </w:rPr>
          <w:delText>Third Comparison</w:delText>
        </w:r>
        <w:r w:rsidRPr="00670921" w:rsidDel="00395BDF">
          <w:rPr>
            <w:rFonts w:cstheme="minorHAnsi"/>
            <w:sz w:val="22"/>
          </w:rPr>
          <w:tab/>
          <w:delText>7 * .43 = 3.01</w:delText>
        </w:r>
        <w:r w:rsidRPr="00670921" w:rsidDel="00395BDF">
          <w:rPr>
            <w:rFonts w:cstheme="minorHAnsi"/>
            <w:sz w:val="22"/>
          </w:rPr>
          <w:tab/>
          <w:delText>8 * .14 = 1.12</w:delText>
        </w:r>
        <w:r w:rsidRPr="00670921" w:rsidDel="00395BDF">
          <w:rPr>
            <w:rFonts w:cstheme="minorHAnsi"/>
            <w:sz w:val="22"/>
          </w:rPr>
          <w:tab/>
          <w:delText>8 * .43 = 3.44</w:delText>
        </w:r>
        <w:r w:rsidRPr="00670921" w:rsidDel="00395BDF">
          <w:rPr>
            <w:rFonts w:cstheme="minorHAnsi"/>
            <w:sz w:val="22"/>
          </w:rPr>
          <w:tab/>
          <w:delText>7.57</w:delText>
        </w:r>
      </w:del>
    </w:p>
    <w:p w14:paraId="4E2B0FA5" w14:textId="36724BF9" w:rsidR="00D87C6E" w:rsidRPr="00670921" w:rsidDel="00395BDF" w:rsidRDefault="0042764C">
      <w:pPr>
        <w:rPr>
          <w:del w:id="1266" w:author="Sarah Robinson" w:date="2019-10-16T15:23:00Z"/>
          <w:rFonts w:cstheme="minorHAnsi"/>
          <w:sz w:val="22"/>
        </w:rPr>
        <w:pPrChange w:id="1267" w:author="Sarah Robinson" w:date="2019-10-16T15:24:00Z">
          <w:pPr>
            <w:pStyle w:val="BodyTextIndent"/>
            <w:tabs>
              <w:tab w:val="left" w:pos="5760"/>
              <w:tab w:val="left" w:pos="8080"/>
            </w:tabs>
            <w:spacing w:after="0"/>
          </w:pPr>
        </w:pPrChange>
      </w:pPr>
      <w:del w:id="1268" w:author="Sarah Robinson" w:date="2019-10-16T15:23:00Z">
        <w:r w:rsidDel="00395BDF">
          <w:rPr>
            <w:rFonts w:cstheme="minorHAnsi"/>
            <w:sz w:val="22"/>
          </w:rPr>
          <w:tab/>
          <w:delText>Grand Total:</w:delText>
        </w:r>
        <w:r w:rsidDel="00395BDF">
          <w:rPr>
            <w:rFonts w:cstheme="minorHAnsi"/>
            <w:sz w:val="22"/>
          </w:rPr>
          <w:tab/>
        </w:r>
        <w:r w:rsidR="00D87C6E" w:rsidRPr="00670921" w:rsidDel="00395BDF">
          <w:rPr>
            <w:rFonts w:cstheme="minorHAnsi"/>
            <w:sz w:val="22"/>
          </w:rPr>
          <w:delText>17.29</w:delText>
        </w:r>
      </w:del>
    </w:p>
    <w:p w14:paraId="650410F8" w14:textId="56B79904" w:rsidR="00D87C6E" w:rsidRPr="00670921" w:rsidDel="00395BDF" w:rsidRDefault="00D87C6E">
      <w:pPr>
        <w:rPr>
          <w:del w:id="1269" w:author="Sarah Robinson" w:date="2019-10-16T15:23:00Z"/>
        </w:rPr>
        <w:pPrChange w:id="1270" w:author="Sarah Robinson" w:date="2019-10-16T15:24:00Z">
          <w:pPr>
            <w:pStyle w:val="BodyText"/>
          </w:pPr>
        </w:pPrChange>
      </w:pPr>
      <w:del w:id="1271" w:author="Sarah Robinson" w:date="2019-10-16T15:23:00Z">
        <w:r w:rsidRPr="00670921" w:rsidDel="00395BDF">
          <w:delText xml:space="preserve">The first comparison is between the descriptor for the best case (which we call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value) and the first intermediate descriptor (which we call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The second comparison is between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and the second intermediate descriptor (which we call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The third comparison is between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and the worst case descriptor (which we call the </w:delText>
        </w:r>
        <w:r w:rsidR="00670921" w:rsidRPr="00670921" w:rsidDel="00395BDF">
          <w:delText>‘</w:delText>
        </w:r>
        <w:r w:rsidRPr="00670921" w:rsidDel="00395BDF">
          <w:delText>D</w:delText>
        </w:r>
        <w:r w:rsidR="00670921" w:rsidRPr="00670921" w:rsidDel="00395BDF">
          <w:delText>’</w:delText>
        </w:r>
        <w:r w:rsidRPr="00670921" w:rsidDel="00395BDF">
          <w:delTex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risk level value equals the best case value (1.0) plus the sum of the first comparison products (3.43) divided by the total increase in risk going from the best to the worst case scenario (17.29) times the total distance along the 1 to 9 scale (8).  Doing the math,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in this example equals:</w:delText>
        </w:r>
      </w:del>
    </w:p>
    <w:p w14:paraId="768AF86F" w14:textId="5C760465" w:rsidR="00CE03F4" w:rsidRPr="00670921" w:rsidDel="00395BDF" w:rsidRDefault="00CE03F4">
      <w:pPr>
        <w:rPr>
          <w:del w:id="1272" w:author="Sarah Robinson" w:date="2019-10-16T15:23:00Z"/>
        </w:rPr>
        <w:pPrChange w:id="1273" w:author="Sarah Robinson" w:date="2019-10-16T15:24:00Z">
          <w:pPr>
            <w:pStyle w:val="BodyText"/>
          </w:pPr>
        </w:pPrChange>
      </w:pPr>
    </w:p>
    <w:p w14:paraId="4AD2AC67" w14:textId="5347EC72" w:rsidR="0042764C" w:rsidDel="00395BDF" w:rsidRDefault="0042764C">
      <w:pPr>
        <w:rPr>
          <w:del w:id="1274" w:author="Sarah Robinson" w:date="2019-10-16T15:23:00Z"/>
          <w:rFonts w:cstheme="minorHAnsi"/>
          <w:sz w:val="22"/>
        </w:rPr>
        <w:pPrChange w:id="1275" w:author="Sarah Robinson" w:date="2019-10-16T15:24:00Z">
          <w:pPr>
            <w:spacing w:after="200" w:line="276" w:lineRule="auto"/>
          </w:pPr>
        </w:pPrChange>
      </w:pPr>
      <w:del w:id="1276" w:author="Sarah Robinson" w:date="2019-10-16T15:23:00Z">
        <w:r w:rsidDel="00395BDF">
          <w:rPr>
            <w:rFonts w:cstheme="minorHAnsi"/>
            <w:sz w:val="22"/>
          </w:rPr>
          <w:br w:type="page"/>
        </w:r>
      </w:del>
    </w:p>
    <w:p w14:paraId="680BE6BD" w14:textId="783B81BD" w:rsidR="00D87C6E" w:rsidRPr="00670921" w:rsidDel="00395BDF" w:rsidRDefault="00D87C6E">
      <w:pPr>
        <w:rPr>
          <w:del w:id="1277" w:author="Sarah Robinson" w:date="2019-10-16T15:23:00Z"/>
          <w:rFonts w:cstheme="minorHAnsi"/>
          <w:sz w:val="22"/>
        </w:rPr>
        <w:pPrChange w:id="1278" w:author="Sarah Robinson" w:date="2019-10-16T15:24:00Z">
          <w:pPr>
            <w:pStyle w:val="BodyTextIndent"/>
            <w:tabs>
              <w:tab w:val="num" w:pos="1440"/>
            </w:tabs>
            <w:ind w:left="284"/>
          </w:pPr>
        </w:pPrChange>
      </w:pPr>
      <w:del w:id="1279" w:author="Sarah Robinson" w:date="2019-10-16T15:23:00Z">
        <w:r w:rsidRPr="00670921" w:rsidDel="00395BDF">
          <w:rPr>
            <w:rFonts w:cstheme="minorHAnsi"/>
            <w:sz w:val="22"/>
          </w:rPr>
          <w:lastRenderedPageBreak/>
          <w:tab/>
          <w:delText>B  =  1.0 + (3.43 / 17.29 * 8)  =  2.59</w:delText>
        </w:r>
      </w:del>
    </w:p>
    <w:p w14:paraId="2B9FC909" w14:textId="27E95D64" w:rsidR="00D87C6E" w:rsidRPr="00670921" w:rsidDel="00395BDF" w:rsidRDefault="00D87C6E">
      <w:pPr>
        <w:rPr>
          <w:del w:id="1280" w:author="Sarah Robinson" w:date="2019-10-16T15:23:00Z"/>
        </w:rPr>
        <w:pPrChange w:id="1281" w:author="Sarah Robinson" w:date="2019-10-16T15:24:00Z">
          <w:pPr>
            <w:pStyle w:val="BodyText"/>
          </w:pPr>
        </w:pPrChange>
      </w:pPr>
      <w:del w:id="1282" w:author="Sarah Robinson" w:date="2019-10-16T15:23:00Z">
        <w:r w:rsidRPr="00670921" w:rsidDel="00395BDF">
          <w:delText xml:space="preserve">In like manner,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equals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plus the sum of the second comparison products (6.29) divided by 17.29 times 8, or:</w:delText>
        </w:r>
      </w:del>
    </w:p>
    <w:p w14:paraId="2BF03916" w14:textId="148737F5" w:rsidR="00D87C6E" w:rsidRPr="00670921" w:rsidDel="00395BDF" w:rsidRDefault="00D87C6E">
      <w:pPr>
        <w:rPr>
          <w:del w:id="1283" w:author="Sarah Robinson" w:date="2019-10-16T15:23:00Z"/>
          <w:rFonts w:cstheme="minorHAnsi"/>
          <w:sz w:val="22"/>
        </w:rPr>
        <w:pPrChange w:id="1284" w:author="Sarah Robinson" w:date="2019-10-16T15:24:00Z">
          <w:pPr>
            <w:pStyle w:val="BodyTextIndent"/>
            <w:tabs>
              <w:tab w:val="num" w:pos="1440"/>
            </w:tabs>
            <w:ind w:left="284"/>
          </w:pPr>
        </w:pPrChange>
      </w:pPr>
      <w:del w:id="1285" w:author="Sarah Robinson" w:date="2019-10-16T15:23:00Z">
        <w:r w:rsidRPr="00670921" w:rsidDel="00395BDF">
          <w:rPr>
            <w:rFonts w:cstheme="minorHAnsi"/>
            <w:sz w:val="22"/>
          </w:rPr>
          <w:tab/>
          <w:delText>C  =  2.59 + (6.29 / 17.29 * 8)  =  5.50</w:delText>
        </w:r>
      </w:del>
    </w:p>
    <w:p w14:paraId="39CABA2A" w14:textId="3D9247E2" w:rsidR="00D87C6E" w:rsidRPr="00670921" w:rsidDel="00395BDF" w:rsidRDefault="00D87C6E">
      <w:pPr>
        <w:rPr>
          <w:del w:id="1286" w:author="Sarah Robinson" w:date="2019-10-16T15:23:00Z"/>
        </w:rPr>
        <w:pPrChange w:id="1287" w:author="Sarah Robinson" w:date="2019-10-16T15:24:00Z">
          <w:pPr>
            <w:pStyle w:val="BodyText"/>
          </w:pPr>
        </w:pPrChange>
      </w:pPr>
      <w:del w:id="1288" w:author="Sarah Robinson" w:date="2019-10-16T15:23:00Z">
        <w:r w:rsidRPr="00670921" w:rsidDel="00395BDF">
          <w:delText xml:space="preserve">Finally, although we already know that the worst case value always equals 9.0, we can show mathematically that that value equals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plus the sum of the third comparison products (7.57) divided by 17.29 times 8, or:</w:delText>
        </w:r>
      </w:del>
    </w:p>
    <w:p w14:paraId="3154A770" w14:textId="38EE90DB" w:rsidR="00D87C6E" w:rsidRPr="00670921" w:rsidDel="00395BDF" w:rsidRDefault="00D87C6E">
      <w:pPr>
        <w:rPr>
          <w:del w:id="1289" w:author="Sarah Robinson" w:date="2019-10-16T15:23:00Z"/>
          <w:rFonts w:cstheme="minorHAnsi"/>
          <w:sz w:val="22"/>
        </w:rPr>
        <w:pPrChange w:id="1290" w:author="Sarah Robinson" w:date="2019-10-16T15:24:00Z">
          <w:pPr>
            <w:pStyle w:val="BodyTextIndent"/>
            <w:tabs>
              <w:tab w:val="num" w:pos="1440"/>
            </w:tabs>
            <w:ind w:left="284"/>
          </w:pPr>
        </w:pPrChange>
      </w:pPr>
      <w:del w:id="1291" w:author="Sarah Robinson" w:date="2019-10-16T15:23:00Z">
        <w:r w:rsidRPr="00670921" w:rsidDel="00395BDF">
          <w:rPr>
            <w:rFonts w:cstheme="minorHAnsi"/>
            <w:sz w:val="22"/>
          </w:rPr>
          <w:tab/>
          <w:delText>D  =  5.50 + (7.57 / 17.29 * 8)  =  9.0</w:delText>
        </w:r>
      </w:del>
    </w:p>
    <w:p w14:paraId="17A846C9" w14:textId="01D49659" w:rsidR="00D87C6E" w:rsidRPr="00670921" w:rsidDel="00395BDF" w:rsidRDefault="00D87C6E">
      <w:pPr>
        <w:rPr>
          <w:del w:id="1292" w:author="Sarah Robinson" w:date="2019-10-16T15:23:00Z"/>
        </w:rPr>
        <w:pPrChange w:id="1293" w:author="Sarah Robinson" w:date="2019-10-16T15:24:00Z">
          <w:pPr>
            <w:pStyle w:val="BodyText"/>
          </w:pPr>
        </w:pPrChange>
      </w:pPr>
      <w:del w:id="1294" w:author="Sarah Robinson" w:date="2019-10-16T15:23:00Z">
        <w:r w:rsidRPr="00670921" w:rsidDel="00395BDF">
          <w:delText>Typical results are:</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rsidDel="00395BDF" w14:paraId="5A7904FD" w14:textId="6C057C5A" w:rsidTr="0042764C">
        <w:trPr>
          <w:jc w:val="center"/>
          <w:del w:id="1295" w:author="Sarah Robinson" w:date="2019-10-16T15:23:00Z"/>
        </w:trPr>
        <w:tc>
          <w:tcPr>
            <w:tcW w:w="4860" w:type="dxa"/>
          </w:tcPr>
          <w:p w14:paraId="2DB0515B" w14:textId="1DE6BEA5" w:rsidR="00D87C6E" w:rsidRPr="00670921" w:rsidDel="00395BDF" w:rsidRDefault="00D87C6E">
            <w:pPr>
              <w:rPr>
                <w:del w:id="1296" w:author="Sarah Robinson" w:date="2019-10-16T15:23:00Z"/>
                <w:rFonts w:cstheme="minorHAnsi"/>
              </w:rPr>
              <w:pPrChange w:id="1297" w:author="Sarah Robinson" w:date="2019-10-16T15:24:00Z">
                <w:pPr>
                  <w:pStyle w:val="BodyTextIndent"/>
                  <w:ind w:left="252"/>
                </w:pPr>
              </w:pPrChange>
            </w:pPr>
            <w:del w:id="1298" w:author="Sarah Robinson" w:date="2019-10-16T15:23:00Z">
              <w:r w:rsidRPr="00670921" w:rsidDel="00395BDF">
                <w:rPr>
                  <w:rFonts w:cstheme="minorHAnsi"/>
                  <w:sz w:val="22"/>
                </w:rPr>
                <w:delText>A Value  (Best Case Descriptor)</w:delText>
              </w:r>
            </w:del>
          </w:p>
        </w:tc>
        <w:tc>
          <w:tcPr>
            <w:tcW w:w="1440" w:type="dxa"/>
          </w:tcPr>
          <w:p w14:paraId="602DDCB5" w14:textId="1BC4E803" w:rsidR="00D87C6E" w:rsidRPr="00670921" w:rsidDel="00395BDF" w:rsidRDefault="00D87C6E">
            <w:pPr>
              <w:rPr>
                <w:del w:id="1299" w:author="Sarah Robinson" w:date="2019-10-16T15:23:00Z"/>
                <w:rFonts w:cstheme="minorHAnsi"/>
              </w:rPr>
              <w:pPrChange w:id="1300" w:author="Sarah Robinson" w:date="2019-10-16T15:24:00Z">
                <w:pPr>
                  <w:pStyle w:val="BodyTextIndent"/>
                  <w:ind w:left="72"/>
                </w:pPr>
              </w:pPrChange>
            </w:pPr>
            <w:del w:id="1301" w:author="Sarah Robinson" w:date="2019-10-16T15:23:00Z">
              <w:r w:rsidRPr="00670921" w:rsidDel="00395BDF">
                <w:rPr>
                  <w:rFonts w:cstheme="minorHAnsi"/>
                  <w:sz w:val="22"/>
                </w:rPr>
                <w:delText>1.0</w:delText>
              </w:r>
            </w:del>
          </w:p>
        </w:tc>
      </w:tr>
      <w:tr w:rsidR="00D87C6E" w:rsidRPr="00670921" w:rsidDel="00395BDF" w14:paraId="5017BC87" w14:textId="23B44F70" w:rsidTr="0042764C">
        <w:trPr>
          <w:jc w:val="center"/>
          <w:del w:id="1302" w:author="Sarah Robinson" w:date="2019-10-16T15:23:00Z"/>
        </w:trPr>
        <w:tc>
          <w:tcPr>
            <w:tcW w:w="4860" w:type="dxa"/>
          </w:tcPr>
          <w:p w14:paraId="6FC133B3" w14:textId="7D0C117B" w:rsidR="00D87C6E" w:rsidRPr="00670921" w:rsidDel="00395BDF" w:rsidRDefault="00D87C6E">
            <w:pPr>
              <w:rPr>
                <w:del w:id="1303" w:author="Sarah Robinson" w:date="2019-10-16T15:23:00Z"/>
                <w:rFonts w:cstheme="minorHAnsi"/>
              </w:rPr>
              <w:pPrChange w:id="1304" w:author="Sarah Robinson" w:date="2019-10-16T15:24:00Z">
                <w:pPr>
                  <w:pStyle w:val="BodyTextIndent"/>
                  <w:ind w:left="252"/>
                </w:pPr>
              </w:pPrChange>
            </w:pPr>
            <w:del w:id="1305" w:author="Sarah Robinson" w:date="2019-10-16T15:23:00Z">
              <w:r w:rsidRPr="00670921" w:rsidDel="00395BDF">
                <w:rPr>
                  <w:rFonts w:cstheme="minorHAnsi"/>
                  <w:sz w:val="22"/>
                </w:rPr>
                <w:delText>B Value  (First Intermediate Descriptor)</w:delText>
              </w:r>
            </w:del>
          </w:p>
        </w:tc>
        <w:tc>
          <w:tcPr>
            <w:tcW w:w="1440" w:type="dxa"/>
          </w:tcPr>
          <w:p w14:paraId="61E95967" w14:textId="633C8482" w:rsidR="00D87C6E" w:rsidRPr="00670921" w:rsidDel="00395BDF" w:rsidRDefault="00D87C6E">
            <w:pPr>
              <w:rPr>
                <w:del w:id="1306" w:author="Sarah Robinson" w:date="2019-10-16T15:23:00Z"/>
                <w:rFonts w:cstheme="minorHAnsi"/>
              </w:rPr>
              <w:pPrChange w:id="1307" w:author="Sarah Robinson" w:date="2019-10-16T15:24:00Z">
                <w:pPr>
                  <w:pStyle w:val="BodyTextIndent"/>
                  <w:ind w:left="72"/>
                </w:pPr>
              </w:pPrChange>
            </w:pPr>
            <w:del w:id="1308" w:author="Sarah Robinson" w:date="2019-10-16T15:23:00Z">
              <w:r w:rsidRPr="00670921" w:rsidDel="00395BDF">
                <w:rPr>
                  <w:rFonts w:cstheme="minorHAnsi"/>
                  <w:sz w:val="22"/>
                </w:rPr>
                <w:delText>2.5  to 3.0</w:delText>
              </w:r>
            </w:del>
          </w:p>
        </w:tc>
      </w:tr>
      <w:tr w:rsidR="00D87C6E" w:rsidRPr="00670921" w:rsidDel="00395BDF" w14:paraId="171B74CF" w14:textId="55712CBC" w:rsidTr="0042764C">
        <w:trPr>
          <w:jc w:val="center"/>
          <w:del w:id="1309" w:author="Sarah Robinson" w:date="2019-10-16T15:23:00Z"/>
        </w:trPr>
        <w:tc>
          <w:tcPr>
            <w:tcW w:w="4860" w:type="dxa"/>
          </w:tcPr>
          <w:p w14:paraId="39A86767" w14:textId="6E63A0ED" w:rsidR="00D87C6E" w:rsidRPr="00670921" w:rsidDel="00395BDF" w:rsidRDefault="00D87C6E">
            <w:pPr>
              <w:rPr>
                <w:del w:id="1310" w:author="Sarah Robinson" w:date="2019-10-16T15:23:00Z"/>
                <w:rFonts w:cstheme="minorHAnsi"/>
              </w:rPr>
              <w:pPrChange w:id="1311" w:author="Sarah Robinson" w:date="2019-10-16T15:24:00Z">
                <w:pPr>
                  <w:pStyle w:val="BodyTextIndent"/>
                  <w:ind w:left="252"/>
                </w:pPr>
              </w:pPrChange>
            </w:pPr>
            <w:del w:id="1312" w:author="Sarah Robinson" w:date="2019-10-16T15:23:00Z">
              <w:r w:rsidRPr="00670921" w:rsidDel="00395BDF">
                <w:rPr>
                  <w:rFonts w:cstheme="minorHAnsi"/>
                  <w:sz w:val="22"/>
                </w:rPr>
                <w:delText>C Value  (Second Intermediate Descriptor)</w:delText>
              </w:r>
            </w:del>
          </w:p>
        </w:tc>
        <w:tc>
          <w:tcPr>
            <w:tcW w:w="1440" w:type="dxa"/>
          </w:tcPr>
          <w:p w14:paraId="0C93A487" w14:textId="45F14F04" w:rsidR="00D87C6E" w:rsidRPr="00670921" w:rsidDel="00395BDF" w:rsidRDefault="00D87C6E">
            <w:pPr>
              <w:rPr>
                <w:del w:id="1313" w:author="Sarah Robinson" w:date="2019-10-16T15:23:00Z"/>
                <w:rFonts w:cstheme="minorHAnsi"/>
              </w:rPr>
              <w:pPrChange w:id="1314" w:author="Sarah Robinson" w:date="2019-10-16T15:24:00Z">
                <w:pPr>
                  <w:pStyle w:val="BodyTextIndent"/>
                  <w:ind w:left="72"/>
                </w:pPr>
              </w:pPrChange>
            </w:pPr>
            <w:del w:id="1315" w:author="Sarah Robinson" w:date="2019-10-16T15:23:00Z">
              <w:r w:rsidRPr="00670921" w:rsidDel="00395BDF">
                <w:rPr>
                  <w:rFonts w:cstheme="minorHAnsi"/>
                  <w:sz w:val="22"/>
                </w:rPr>
                <w:delText>5.0 to 6.0</w:delText>
              </w:r>
            </w:del>
          </w:p>
        </w:tc>
      </w:tr>
      <w:tr w:rsidR="00D87C6E" w:rsidRPr="00670921" w:rsidDel="00395BDF" w14:paraId="3BC05B18" w14:textId="61D66048" w:rsidTr="0042764C">
        <w:trPr>
          <w:jc w:val="center"/>
          <w:del w:id="1316" w:author="Sarah Robinson" w:date="2019-10-16T15:23:00Z"/>
        </w:trPr>
        <w:tc>
          <w:tcPr>
            <w:tcW w:w="4860" w:type="dxa"/>
          </w:tcPr>
          <w:p w14:paraId="135CF1A8" w14:textId="098D8F5C" w:rsidR="00D87C6E" w:rsidRPr="00670921" w:rsidDel="00395BDF" w:rsidRDefault="00D87C6E">
            <w:pPr>
              <w:rPr>
                <w:del w:id="1317" w:author="Sarah Robinson" w:date="2019-10-16T15:23:00Z"/>
                <w:rFonts w:cstheme="minorHAnsi"/>
              </w:rPr>
              <w:pPrChange w:id="1318" w:author="Sarah Robinson" w:date="2019-10-16T15:24:00Z">
                <w:pPr>
                  <w:pStyle w:val="BodyTextIndent"/>
                  <w:ind w:left="252"/>
                </w:pPr>
              </w:pPrChange>
            </w:pPr>
            <w:del w:id="1319" w:author="Sarah Robinson" w:date="2019-10-16T15:23:00Z">
              <w:r w:rsidRPr="00670921" w:rsidDel="00395BDF">
                <w:rPr>
                  <w:rFonts w:cstheme="minorHAnsi"/>
                  <w:sz w:val="22"/>
                </w:rPr>
                <w:delText>D Value  (Worst Case Descriptor)</w:delText>
              </w:r>
            </w:del>
          </w:p>
        </w:tc>
        <w:tc>
          <w:tcPr>
            <w:tcW w:w="1440" w:type="dxa"/>
          </w:tcPr>
          <w:p w14:paraId="6FAF864E" w14:textId="1907F889" w:rsidR="00D87C6E" w:rsidRPr="00670921" w:rsidDel="00395BDF" w:rsidRDefault="00D87C6E">
            <w:pPr>
              <w:rPr>
                <w:del w:id="1320" w:author="Sarah Robinson" w:date="2019-10-16T15:23:00Z"/>
                <w:rFonts w:cstheme="minorHAnsi"/>
              </w:rPr>
              <w:pPrChange w:id="1321" w:author="Sarah Robinson" w:date="2019-10-16T15:24:00Z">
                <w:pPr>
                  <w:pStyle w:val="BodyTextIndent"/>
                  <w:ind w:left="72"/>
                </w:pPr>
              </w:pPrChange>
            </w:pPr>
            <w:del w:id="1322" w:author="Sarah Robinson" w:date="2019-10-16T15:23:00Z">
              <w:r w:rsidRPr="00670921" w:rsidDel="00395BDF">
                <w:rPr>
                  <w:rFonts w:cstheme="minorHAnsi"/>
                  <w:sz w:val="22"/>
                </w:rPr>
                <w:delText>9.0</w:delText>
              </w:r>
            </w:del>
          </w:p>
        </w:tc>
      </w:tr>
    </w:tbl>
    <w:p w14:paraId="516B196D" w14:textId="7838930E" w:rsidR="0042764C" w:rsidDel="00395BDF" w:rsidRDefault="0042764C">
      <w:pPr>
        <w:rPr>
          <w:del w:id="1323" w:author="Sarah Robinson" w:date="2019-10-16T15:23:00Z"/>
        </w:rPr>
      </w:pPr>
    </w:p>
    <w:p w14:paraId="5D736BD4" w14:textId="05E6C986" w:rsidR="00D87C6E" w:rsidRPr="00670921" w:rsidDel="00395BDF" w:rsidRDefault="00D87C6E">
      <w:pPr>
        <w:rPr>
          <w:del w:id="1324" w:author="Sarah Robinson" w:date="2019-10-16T15:23:00Z"/>
        </w:rPr>
        <w:pPrChange w:id="1325" w:author="Sarah Robinson" w:date="2019-10-16T15:24:00Z">
          <w:pPr>
            <w:pStyle w:val="BodyText"/>
          </w:pPr>
        </w:pPrChange>
      </w:pPr>
      <w:del w:id="1326" w:author="Sarah Robinson" w:date="2019-10-16T15:23:00Z">
        <w:r w:rsidRPr="00670921" w:rsidDel="00395BDF">
          <w:delText xml:space="preserve">To compare results from one workshop to </w:delText>
        </w:r>
        <w:r w:rsidR="00506E37" w:rsidRPr="00670921" w:rsidDel="00395BDF">
          <w:delText>the results from other workshops for the same waterway</w:delText>
        </w:r>
        <w:r w:rsidRPr="00670921" w:rsidDel="00395BDF">
          <w:delText xml:space="preserve">, all PAWSA workshops must use the same </w:delText>
        </w:r>
        <w:r w:rsidR="00670921" w:rsidRPr="00670921" w:rsidDel="00395BDF">
          <w:delText>‘</w:delText>
        </w:r>
        <w:r w:rsidRPr="00670921" w:rsidDel="00395BDF">
          <w:delText>aggregate</w:delText>
        </w:r>
        <w:r w:rsidR="00670921" w:rsidRPr="00670921" w:rsidDel="00395BDF">
          <w:delText>’</w:delText>
        </w:r>
        <w:r w:rsidRPr="00670921" w:rsidDel="00395BDF">
          <w:delTex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values that were calculated during preceding workshops with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values calculated for this workshop.  The same is done for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values.  This produces a four-point risk measuring curvilinear scale for each factor.  The aggregate risk measuring curves thus defined then are used as described in the next section.</w:delText>
        </w:r>
      </w:del>
    </w:p>
    <w:p w14:paraId="2FFC8220" w14:textId="4FFC40ED" w:rsidR="00D87C6E" w:rsidRPr="0042764C" w:rsidDel="00395BDF" w:rsidRDefault="00D87C6E">
      <w:pPr>
        <w:rPr>
          <w:del w:id="1327" w:author="Sarah Robinson" w:date="2019-10-16T15:23:00Z"/>
          <w:b/>
        </w:rPr>
        <w:pPrChange w:id="1328" w:author="Sarah Robinson" w:date="2019-10-16T15:24:00Z">
          <w:pPr>
            <w:pStyle w:val="List1"/>
          </w:pPr>
        </w:pPrChange>
      </w:pPr>
      <w:del w:id="1329" w:author="Sarah Robinson" w:date="2019-10-16T15:23:00Z">
        <w:r w:rsidRPr="0042764C" w:rsidDel="00395BDF">
          <w:rPr>
            <w:b/>
          </w:rPr>
          <w:delText>Book 3: Baseline Risk Levels</w:delText>
        </w:r>
      </w:del>
    </w:p>
    <w:p w14:paraId="0518E4DD" w14:textId="59622D50" w:rsidR="00D87C6E" w:rsidRPr="00670921" w:rsidDel="00395BDF" w:rsidRDefault="00D87C6E">
      <w:pPr>
        <w:rPr>
          <w:del w:id="1330" w:author="Sarah Robinson" w:date="2019-10-16T15:23:00Z"/>
        </w:rPr>
        <w:pPrChange w:id="1331" w:author="Sarah Robinson" w:date="2019-10-16T15:24:00Z">
          <w:pPr>
            <w:pStyle w:val="BodyText"/>
          </w:pPr>
        </w:pPrChange>
      </w:pPr>
      <w:del w:id="1332" w:author="Sarah Robinson" w:date="2019-10-16T15:23:00Z">
        <w:r w:rsidRPr="00670921" w:rsidDel="00395BDF">
          <w:delText xml:space="preserve">To determine a risk level value for every factor in the Waterway Risk Model, </w:delText>
        </w:r>
        <w:r w:rsidRPr="00670921" w:rsidDel="00395BDF">
          <w:rPr>
            <w:i/>
            <w:iCs/>
          </w:rPr>
          <w:delText>Book 3:  Baseline Risk Levels</w:delText>
        </w:r>
        <w:r w:rsidRPr="00670921" w:rsidDel="00395BDF">
          <w:delText xml:space="preserve"> uses the same four qualitative descriptors for each risk factor as were used in </w:delText>
        </w:r>
        <w:r w:rsidRPr="00670921" w:rsidDel="00395BDF">
          <w:rPr>
            <w:i/>
            <w:iCs/>
          </w:rPr>
          <w:delText>Book 2</w:delText>
        </w:r>
        <w:r w:rsidRPr="00670921" w:rsidDel="00395BDF">
          <w:delText xml:space="preserve">.  In theory those qualitative descriptors are written in absolute terms; that is, the risk level values that are produced by </w:delText>
        </w:r>
        <w:r w:rsidRPr="00670921" w:rsidDel="00395BDF">
          <w:rPr>
            <w:i/>
            <w:iCs/>
          </w:rPr>
          <w:delText>Book 3</w:delText>
        </w:r>
        <w:r w:rsidRPr="00670921" w:rsidDel="00395BDF">
          <w:delText xml:space="preserve"> do not take into account any actions already implemented to reduce risk in the waterway. </w:delText>
        </w:r>
        <w:r w:rsidR="0042764C" w:rsidDel="00395BDF">
          <w:delText xml:space="preserve"> </w:delText>
        </w:r>
        <w:r w:rsidRPr="00670921" w:rsidDel="00395BDF">
          <w:delText>In practice, PAWSA participants sometimes have difficulty thinking in such absolute terms and the effects of existing mitigations tend to creep into the discussion and evaluation of this workshop stage.</w:delText>
        </w:r>
      </w:del>
    </w:p>
    <w:p w14:paraId="2710A098" w14:textId="2C7BF1B4" w:rsidR="00D87C6E" w:rsidRPr="00670921" w:rsidDel="00395BDF" w:rsidRDefault="00D87C6E">
      <w:pPr>
        <w:rPr>
          <w:del w:id="1333" w:author="Sarah Robinson" w:date="2019-10-16T15:23:00Z"/>
        </w:rPr>
        <w:pPrChange w:id="1334" w:author="Sarah Robinson" w:date="2019-10-16T15:24:00Z">
          <w:pPr>
            <w:pStyle w:val="BodyText"/>
          </w:pPr>
        </w:pPrChange>
      </w:pPr>
      <w:del w:id="1335" w:author="Sarah Robinson" w:date="2019-10-16T15:23:00Z">
        <w:r w:rsidRPr="00670921" w:rsidDel="00395BDF">
          <w:delText xml:space="preserve">Key to achieving strong consensus in the </w:delText>
        </w:r>
        <w:r w:rsidRPr="00670921" w:rsidDel="00395BDF">
          <w:rPr>
            <w:i/>
            <w:iCs/>
          </w:rPr>
          <w:delText>Book 3</w:delText>
        </w:r>
        <w:r w:rsidRPr="00670921" w:rsidDel="00395BDF">
          <w:delTex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delText>
        </w:r>
      </w:del>
    </w:p>
    <w:p w14:paraId="43EDA46F" w14:textId="6C23786C" w:rsidR="00D87C6E" w:rsidRPr="00670921" w:rsidDel="00395BDF" w:rsidRDefault="00D87C6E">
      <w:pPr>
        <w:rPr>
          <w:del w:id="1336" w:author="Sarah Robinson" w:date="2019-10-16T15:23:00Z"/>
        </w:rPr>
        <w:pPrChange w:id="1337" w:author="Sarah Robinson" w:date="2019-10-16T15:24:00Z">
          <w:pPr>
            <w:pStyle w:val="BodyText"/>
          </w:pPr>
        </w:pPrChange>
      </w:pPr>
      <w:del w:id="1338" w:author="Sarah Robinson" w:date="2019-10-16T15:23:00Z">
        <w:r w:rsidRPr="00670921" w:rsidDel="00395BDF">
          <w:delTex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from the aggregate risk measuring scale for that factor to that input.  In like manner, a check in the third box is entered as a 3 and assigned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 check in the fourth box (describing the worst case) is entered as a 4 and assigned a value of 9.0.</w:delText>
        </w:r>
      </w:del>
    </w:p>
    <w:p w14:paraId="0ECA1F87" w14:textId="54081E43" w:rsidR="00D87C6E" w:rsidRPr="00670921" w:rsidDel="00395BDF" w:rsidRDefault="00D87C6E">
      <w:pPr>
        <w:rPr>
          <w:del w:id="1339" w:author="Sarah Robinson" w:date="2019-10-16T15:23:00Z"/>
        </w:rPr>
        <w:pPrChange w:id="1340" w:author="Sarah Robinson" w:date="2019-10-16T15:24:00Z">
          <w:pPr>
            <w:pStyle w:val="BodyText"/>
          </w:pPr>
        </w:pPrChange>
      </w:pPr>
      <w:del w:id="1341" w:author="Sarah Robinson" w:date="2019-10-16T15:23:00Z">
        <w:r w:rsidRPr="00670921" w:rsidDel="00395BDF">
          <w:delText xml:space="preserve">Building on the same three team Wind Conditions example from previous sections, hypothesize the following </w:delText>
        </w:r>
        <w:r w:rsidRPr="00670921" w:rsidDel="00395BDF">
          <w:rPr>
            <w:i/>
            <w:iCs/>
          </w:rPr>
          <w:delText>Book 3</w:delText>
        </w:r>
        <w:r w:rsidRPr="00670921" w:rsidDel="00395BDF">
          <w:delText xml:space="preserve"> inputs:</w:delText>
        </w:r>
      </w:del>
    </w:p>
    <w:p w14:paraId="6EA9E122" w14:textId="567DC9F4" w:rsidR="00CE03F4" w:rsidRPr="00670921" w:rsidDel="00395BDF" w:rsidRDefault="00CE03F4">
      <w:pPr>
        <w:rPr>
          <w:del w:id="1342" w:author="Sarah Robinson" w:date="2019-10-16T15:23:00Z"/>
          <w:rFonts w:cstheme="minorHAnsi"/>
          <w:sz w:val="22"/>
        </w:rPr>
        <w:pPrChange w:id="1343" w:author="Sarah Robinson" w:date="2019-10-16T15:24:00Z">
          <w:pPr>
            <w:pStyle w:val="BodyTextIndent"/>
            <w:tabs>
              <w:tab w:val="num" w:pos="1440"/>
            </w:tabs>
            <w:spacing w:after="0"/>
            <w:ind w:left="360"/>
          </w:pPr>
        </w:pPrChange>
      </w:pPr>
    </w:p>
    <w:p w14:paraId="062EC4A0" w14:textId="32B978C6" w:rsidR="00CE03F4" w:rsidRPr="00670921" w:rsidDel="00395BDF" w:rsidRDefault="00CE03F4">
      <w:pPr>
        <w:rPr>
          <w:del w:id="1344" w:author="Sarah Robinson" w:date="2019-10-16T15:23:00Z"/>
          <w:rFonts w:cstheme="minorHAnsi"/>
          <w:sz w:val="22"/>
        </w:rPr>
        <w:pPrChange w:id="1345" w:author="Sarah Robinson" w:date="2019-10-16T15:24:00Z">
          <w:pPr>
            <w:pStyle w:val="BodyTextIndent"/>
            <w:tabs>
              <w:tab w:val="num" w:pos="1440"/>
            </w:tabs>
            <w:spacing w:after="0"/>
            <w:ind w:left="360"/>
          </w:pPr>
        </w:pPrChange>
      </w:pPr>
    </w:p>
    <w:p w14:paraId="4B39D78F" w14:textId="105B0352" w:rsidR="00CE03F4" w:rsidRPr="00670921" w:rsidDel="00395BDF" w:rsidRDefault="00CE03F4">
      <w:pPr>
        <w:rPr>
          <w:del w:id="1346" w:author="Sarah Robinson" w:date="2019-10-16T15:23:00Z"/>
          <w:rFonts w:cstheme="minorHAnsi"/>
          <w:sz w:val="22"/>
        </w:rPr>
        <w:pPrChange w:id="1347" w:author="Sarah Robinson" w:date="2019-10-16T15:24:00Z">
          <w:pPr>
            <w:pStyle w:val="BodyTextIndent"/>
            <w:tabs>
              <w:tab w:val="num" w:pos="1440"/>
            </w:tabs>
            <w:spacing w:after="0"/>
            <w:ind w:left="360"/>
          </w:pPr>
        </w:pPrChange>
      </w:pPr>
    </w:p>
    <w:p w14:paraId="050F73F3" w14:textId="0E9B2DE5" w:rsidR="00CE03F4" w:rsidRPr="00670921" w:rsidDel="00395BDF" w:rsidRDefault="00CE03F4">
      <w:pPr>
        <w:rPr>
          <w:del w:id="1348" w:author="Sarah Robinson" w:date="2019-10-16T15:23:00Z"/>
          <w:rFonts w:cstheme="minorHAnsi"/>
          <w:sz w:val="22"/>
        </w:rPr>
        <w:pPrChange w:id="1349" w:author="Sarah Robinson" w:date="2019-10-16T15:24:00Z">
          <w:pPr>
            <w:pStyle w:val="BodyTextIndent"/>
            <w:tabs>
              <w:tab w:val="num" w:pos="1440"/>
            </w:tabs>
            <w:spacing w:after="0"/>
            <w:ind w:left="360"/>
          </w:pPr>
        </w:pPrChange>
      </w:pPr>
    </w:p>
    <w:p w14:paraId="7B28326A" w14:textId="3B7BAE0E" w:rsidR="00D87C6E" w:rsidRPr="00670921" w:rsidDel="00395BDF" w:rsidRDefault="00D87C6E">
      <w:pPr>
        <w:rPr>
          <w:del w:id="1350" w:author="Sarah Robinson" w:date="2019-10-16T15:23:00Z"/>
          <w:rFonts w:cstheme="minorHAnsi"/>
          <w:sz w:val="22"/>
        </w:rPr>
        <w:pPrChange w:id="1351" w:author="Sarah Robinson" w:date="2019-10-16T15:24:00Z">
          <w:pPr>
            <w:pStyle w:val="BodyTextIndent"/>
            <w:tabs>
              <w:tab w:val="num" w:pos="1620"/>
              <w:tab w:val="left" w:pos="2880"/>
              <w:tab w:val="left" w:pos="4680"/>
              <w:tab w:val="left" w:pos="6480"/>
            </w:tabs>
            <w:spacing w:after="0"/>
          </w:pPr>
        </w:pPrChange>
      </w:pPr>
      <w:del w:id="1352"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del>
    </w:p>
    <w:p w14:paraId="50230B70" w14:textId="5C83BBC0" w:rsidR="00D87C6E" w:rsidRPr="00670921" w:rsidDel="00395BDF" w:rsidRDefault="00D87C6E">
      <w:pPr>
        <w:rPr>
          <w:del w:id="1353" w:author="Sarah Robinson" w:date="2019-10-16T15:23:00Z"/>
          <w:rFonts w:cstheme="minorHAnsi"/>
          <w:sz w:val="22"/>
        </w:rPr>
        <w:pPrChange w:id="1354" w:author="Sarah Robinson" w:date="2019-10-16T15:24:00Z">
          <w:pPr>
            <w:pStyle w:val="BodyTextIndent"/>
            <w:tabs>
              <w:tab w:val="num" w:pos="1620"/>
              <w:tab w:val="left" w:pos="3060"/>
              <w:tab w:val="left" w:pos="4860"/>
              <w:tab w:val="left" w:pos="6660"/>
            </w:tabs>
            <w:spacing w:after="0"/>
          </w:pPr>
        </w:pPrChange>
      </w:pPr>
      <w:del w:id="1355" w:author="Sarah Robinson" w:date="2019-10-16T15:23:00Z">
        <w:r w:rsidRPr="00670921" w:rsidDel="00395BDF">
          <w:rPr>
            <w:rFonts w:cstheme="minorHAnsi"/>
            <w:sz w:val="22"/>
          </w:rPr>
          <w:delText>Box Checked</w:delText>
        </w:r>
        <w:r w:rsidRPr="00670921" w:rsidDel="00395BDF">
          <w:rPr>
            <w:rFonts w:cstheme="minorHAnsi"/>
            <w:sz w:val="22"/>
          </w:rPr>
          <w:tab/>
          <w:delText>Third                    Second</w:delText>
        </w:r>
        <w:r w:rsidRPr="00670921" w:rsidDel="00395BDF">
          <w:rPr>
            <w:rFonts w:cstheme="minorHAnsi"/>
            <w:sz w:val="22"/>
          </w:rPr>
          <w:tab/>
          <w:delText>Third</w:delText>
        </w:r>
      </w:del>
    </w:p>
    <w:p w14:paraId="6B7A9623" w14:textId="11617CA2" w:rsidR="00D87C6E" w:rsidRPr="00670921" w:rsidDel="00395BDF" w:rsidRDefault="00D87C6E">
      <w:pPr>
        <w:rPr>
          <w:del w:id="1356" w:author="Sarah Robinson" w:date="2019-10-16T15:23:00Z"/>
          <w:rFonts w:cstheme="minorHAnsi"/>
          <w:sz w:val="22"/>
        </w:rPr>
        <w:pPrChange w:id="1357" w:author="Sarah Robinson" w:date="2019-10-16T15:24:00Z">
          <w:pPr>
            <w:pStyle w:val="BodyTextIndent"/>
            <w:tabs>
              <w:tab w:val="num" w:pos="1620"/>
              <w:tab w:val="left" w:pos="3240"/>
              <w:tab w:val="left" w:pos="5040"/>
              <w:tab w:val="left" w:pos="6840"/>
            </w:tabs>
            <w:spacing w:after="0"/>
          </w:pPr>
        </w:pPrChange>
      </w:pPr>
      <w:del w:id="1358" w:author="Sarah Robinson" w:date="2019-10-16T15:23:00Z">
        <w:r w:rsidRPr="00670921" w:rsidDel="00395BDF">
          <w:rPr>
            <w:rFonts w:cstheme="minorHAnsi"/>
            <w:sz w:val="22"/>
          </w:rPr>
          <w:delText>Spreadsheet Entry</w:delText>
        </w:r>
        <w:r w:rsidRPr="00670921" w:rsidDel="00395BDF">
          <w:rPr>
            <w:rFonts w:cstheme="minorHAnsi"/>
            <w:sz w:val="22"/>
          </w:rPr>
          <w:tab/>
          <w:delText>3</w:delText>
        </w:r>
        <w:r w:rsidRPr="00670921" w:rsidDel="00395BDF">
          <w:rPr>
            <w:rFonts w:cstheme="minorHAnsi"/>
            <w:sz w:val="22"/>
          </w:rPr>
          <w:tab/>
          <w:delText>2</w:delText>
        </w:r>
        <w:r w:rsidRPr="00670921" w:rsidDel="00395BDF">
          <w:rPr>
            <w:rFonts w:cstheme="minorHAnsi"/>
            <w:sz w:val="22"/>
          </w:rPr>
          <w:tab/>
          <w:delText>3</w:delText>
        </w:r>
      </w:del>
    </w:p>
    <w:p w14:paraId="58DE9D5F" w14:textId="1755CF35" w:rsidR="00D87C6E" w:rsidRPr="00670921" w:rsidDel="00395BDF" w:rsidRDefault="00D87C6E">
      <w:pPr>
        <w:rPr>
          <w:del w:id="1359" w:author="Sarah Robinson" w:date="2019-10-16T15:23:00Z"/>
          <w:rFonts w:cstheme="minorHAnsi"/>
          <w:sz w:val="22"/>
        </w:rPr>
        <w:pPrChange w:id="1360" w:author="Sarah Robinson" w:date="2019-10-16T15:24:00Z">
          <w:pPr>
            <w:pStyle w:val="BodyTextIndent"/>
            <w:tabs>
              <w:tab w:val="num" w:pos="1620"/>
              <w:tab w:val="left" w:pos="3240"/>
              <w:tab w:val="left" w:pos="5040"/>
              <w:tab w:val="left" w:pos="6840"/>
            </w:tabs>
            <w:spacing w:after="0"/>
          </w:pPr>
        </w:pPrChange>
      </w:pPr>
      <w:del w:id="1361" w:author="Sarah Robinson" w:date="2019-10-16T15:23:00Z">
        <w:r w:rsidRPr="00670921" w:rsidDel="00395BDF">
          <w:rPr>
            <w:rFonts w:cstheme="minorHAnsi"/>
            <w:sz w:val="22"/>
          </w:rPr>
          <w:delText>Risk Value</w:delText>
        </w:r>
        <w:r w:rsidRPr="00670921" w:rsidDel="00395BDF">
          <w:rPr>
            <w:rFonts w:cstheme="minorHAnsi"/>
            <w:sz w:val="22"/>
          </w:rPr>
          <w:tab/>
          <w:delText>C</w:delText>
        </w:r>
        <w:r w:rsidRPr="00670921" w:rsidDel="00395BDF">
          <w:rPr>
            <w:rFonts w:cstheme="minorHAnsi"/>
            <w:sz w:val="22"/>
          </w:rPr>
          <w:tab/>
          <w:delText>B</w:delText>
        </w:r>
        <w:r w:rsidRPr="00670921" w:rsidDel="00395BDF">
          <w:rPr>
            <w:rFonts w:cstheme="minorHAnsi"/>
            <w:sz w:val="22"/>
          </w:rPr>
          <w:tab/>
          <w:delText>C</w:delText>
        </w:r>
      </w:del>
    </w:p>
    <w:p w14:paraId="6F482BA3" w14:textId="2046E631" w:rsidR="00D87C6E" w:rsidRPr="00670921" w:rsidDel="00395BDF" w:rsidRDefault="00D87C6E">
      <w:pPr>
        <w:rPr>
          <w:del w:id="1362" w:author="Sarah Robinson" w:date="2019-10-16T15:23:00Z"/>
          <w:rFonts w:cstheme="minorHAnsi"/>
          <w:sz w:val="22"/>
        </w:rPr>
        <w:pPrChange w:id="1363" w:author="Sarah Robinson" w:date="2019-10-16T15:24:00Z">
          <w:pPr>
            <w:pStyle w:val="BodyTextIndent"/>
            <w:tabs>
              <w:tab w:val="num" w:pos="1620"/>
              <w:tab w:val="left" w:pos="3060"/>
              <w:tab w:val="left" w:pos="4860"/>
              <w:tab w:val="left" w:pos="6660"/>
            </w:tabs>
            <w:spacing w:after="0"/>
          </w:pPr>
        </w:pPrChange>
      </w:pPr>
      <w:del w:id="1364" w:author="Sarah Robinson" w:date="2019-10-16T15:23:00Z">
        <w:r w:rsidRPr="00670921" w:rsidDel="00395BDF">
          <w:rPr>
            <w:rFonts w:cstheme="minorHAnsi"/>
            <w:sz w:val="22"/>
          </w:rPr>
          <w:delText>Value Assigned</w:delText>
        </w:r>
        <w:r w:rsidRPr="00670921" w:rsidDel="00395BDF">
          <w:rPr>
            <w:rFonts w:cstheme="minorHAnsi"/>
            <w:sz w:val="22"/>
          </w:rPr>
          <w:tab/>
          <w:delText>5.50</w:delText>
        </w:r>
        <w:r w:rsidRPr="00670921" w:rsidDel="00395BDF">
          <w:rPr>
            <w:rFonts w:cstheme="minorHAnsi"/>
            <w:sz w:val="22"/>
          </w:rPr>
          <w:tab/>
          <w:delText>2.59</w:delText>
        </w:r>
        <w:r w:rsidRPr="00670921" w:rsidDel="00395BDF">
          <w:rPr>
            <w:rFonts w:cstheme="minorHAnsi"/>
            <w:sz w:val="22"/>
          </w:rPr>
          <w:tab/>
          <w:delText>5.50</w:delText>
        </w:r>
      </w:del>
    </w:p>
    <w:p w14:paraId="3EBEFC28" w14:textId="541B6ECA" w:rsidR="00D87C6E" w:rsidRPr="00670921" w:rsidDel="00395BDF" w:rsidRDefault="00D87C6E">
      <w:pPr>
        <w:rPr>
          <w:del w:id="1365" w:author="Sarah Robinson" w:date="2019-10-16T15:23:00Z"/>
        </w:rPr>
        <w:pPrChange w:id="1366" w:author="Sarah Robinson" w:date="2019-10-16T15:24:00Z">
          <w:pPr>
            <w:pStyle w:val="BodyText"/>
          </w:pPr>
        </w:pPrChange>
      </w:pPr>
      <w:del w:id="1367" w:author="Sarah Robinson" w:date="2019-10-16T15:23:00Z">
        <w:r w:rsidRPr="00670921" w:rsidDel="00395BDF">
          <w:delText>The inputs for each team for each factor are multiplied by their team expertise scores and then added together to produce the baseline risk value for that factor.  Continuing our example:</w:delText>
        </w:r>
      </w:del>
    </w:p>
    <w:p w14:paraId="3FDC72C2" w14:textId="79CF0EC1" w:rsidR="00D87C6E" w:rsidRPr="00670921" w:rsidDel="00395BDF" w:rsidRDefault="00D87C6E">
      <w:pPr>
        <w:rPr>
          <w:del w:id="1368" w:author="Sarah Robinson" w:date="2019-10-16T15:23:00Z"/>
          <w:rFonts w:cstheme="minorHAnsi"/>
          <w:sz w:val="22"/>
        </w:rPr>
        <w:pPrChange w:id="1369" w:author="Sarah Robinson" w:date="2019-10-16T15:24:00Z">
          <w:pPr>
            <w:pStyle w:val="BodyTextIndent"/>
            <w:tabs>
              <w:tab w:val="num" w:pos="1620"/>
              <w:tab w:val="left" w:pos="2880"/>
              <w:tab w:val="left" w:pos="4680"/>
              <w:tab w:val="left" w:pos="6480"/>
              <w:tab w:val="left" w:pos="8100"/>
            </w:tabs>
            <w:spacing w:after="0"/>
          </w:pPr>
        </w:pPrChange>
      </w:pPr>
      <w:del w:id="1370"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072B495B" w14:textId="22F669C3" w:rsidR="00D87C6E" w:rsidRPr="00670921" w:rsidDel="00395BDF" w:rsidRDefault="00D87C6E">
      <w:pPr>
        <w:rPr>
          <w:del w:id="1371" w:author="Sarah Robinson" w:date="2019-10-16T15:23:00Z"/>
          <w:rFonts w:cstheme="minorHAnsi"/>
          <w:sz w:val="22"/>
        </w:rPr>
        <w:pPrChange w:id="1372" w:author="Sarah Robinson" w:date="2019-10-16T15:24:00Z">
          <w:pPr>
            <w:pStyle w:val="BodyTextIndent"/>
            <w:tabs>
              <w:tab w:val="num" w:pos="1620"/>
              <w:tab w:val="left" w:pos="3060"/>
              <w:tab w:val="left" w:pos="4860"/>
              <w:tab w:val="left" w:pos="6660"/>
            </w:tabs>
            <w:spacing w:after="0"/>
          </w:pPr>
        </w:pPrChange>
      </w:pPr>
      <w:del w:id="1373" w:author="Sarah Robinson" w:date="2019-10-16T15:23:00Z">
        <w:r w:rsidRPr="00670921" w:rsidDel="00395BDF">
          <w:rPr>
            <w:rFonts w:cstheme="minorHAnsi"/>
            <w:sz w:val="22"/>
          </w:rPr>
          <w:delText>Value Assigned</w:delText>
        </w:r>
        <w:r w:rsidRPr="00670921" w:rsidDel="00395BDF">
          <w:rPr>
            <w:rFonts w:cstheme="minorHAnsi"/>
            <w:sz w:val="22"/>
          </w:rPr>
          <w:tab/>
          <w:delText>5.50</w:delText>
        </w:r>
        <w:r w:rsidRPr="00670921" w:rsidDel="00395BDF">
          <w:rPr>
            <w:rFonts w:cstheme="minorHAnsi"/>
            <w:sz w:val="22"/>
          </w:rPr>
          <w:tab/>
          <w:delText>2.59</w:delText>
        </w:r>
        <w:r w:rsidRPr="00670921" w:rsidDel="00395BDF">
          <w:rPr>
            <w:rFonts w:cstheme="minorHAnsi"/>
            <w:sz w:val="22"/>
          </w:rPr>
          <w:tab/>
          <w:delText>5.50</w:delText>
        </w:r>
      </w:del>
    </w:p>
    <w:p w14:paraId="22A9E979" w14:textId="6A7E2965" w:rsidR="00D87C6E" w:rsidRPr="00670921" w:rsidDel="00395BDF" w:rsidRDefault="00D87C6E">
      <w:pPr>
        <w:rPr>
          <w:del w:id="1374" w:author="Sarah Robinson" w:date="2019-10-16T15:23:00Z"/>
          <w:rFonts w:cstheme="minorHAnsi"/>
          <w:sz w:val="22"/>
        </w:rPr>
        <w:pPrChange w:id="1375" w:author="Sarah Robinson" w:date="2019-10-16T15:24:00Z">
          <w:pPr>
            <w:pStyle w:val="BodyTextIndent"/>
            <w:tabs>
              <w:tab w:val="num" w:pos="1620"/>
              <w:tab w:val="left" w:pos="3060"/>
              <w:tab w:val="left" w:pos="4860"/>
              <w:tab w:val="left" w:pos="6660"/>
            </w:tabs>
            <w:spacing w:after="0"/>
          </w:pPr>
        </w:pPrChange>
      </w:pPr>
      <w:del w:id="1376"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6B6E9062" w14:textId="76BBB0E8" w:rsidR="00D87C6E" w:rsidRPr="00670921" w:rsidDel="00395BDF" w:rsidRDefault="00D87C6E">
      <w:pPr>
        <w:rPr>
          <w:del w:id="1377" w:author="Sarah Robinson" w:date="2019-10-16T15:23:00Z"/>
          <w:rFonts w:cstheme="minorHAnsi"/>
          <w:sz w:val="22"/>
        </w:rPr>
        <w:pPrChange w:id="1378" w:author="Sarah Robinson" w:date="2019-10-16T15:24:00Z">
          <w:pPr>
            <w:pStyle w:val="BodyTextIndent"/>
            <w:tabs>
              <w:tab w:val="num" w:pos="1620"/>
              <w:tab w:val="left" w:pos="3060"/>
              <w:tab w:val="left" w:pos="4860"/>
              <w:tab w:val="left" w:pos="6660"/>
              <w:tab w:val="left" w:pos="8100"/>
            </w:tabs>
            <w:spacing w:after="0"/>
          </w:pPr>
        </w:pPrChange>
      </w:pPr>
      <w:del w:id="1379"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2.36</w:delText>
        </w:r>
        <w:r w:rsidRPr="00670921" w:rsidDel="00395BDF">
          <w:rPr>
            <w:rFonts w:cstheme="minorHAnsi"/>
            <w:sz w:val="22"/>
          </w:rPr>
          <w:tab/>
          <w:delText xml:space="preserve">  .36</w:delText>
        </w:r>
        <w:r w:rsidRPr="00670921" w:rsidDel="00395BDF">
          <w:rPr>
            <w:rFonts w:cstheme="minorHAnsi"/>
            <w:sz w:val="22"/>
          </w:rPr>
          <w:tab/>
          <w:delText>2.36</w:delText>
        </w:r>
        <w:r w:rsidRPr="00670921" w:rsidDel="00395BDF">
          <w:rPr>
            <w:rFonts w:cstheme="minorHAnsi"/>
            <w:sz w:val="22"/>
          </w:rPr>
          <w:tab/>
          <w:delText>5.08</w:delText>
        </w:r>
      </w:del>
    </w:p>
    <w:p w14:paraId="0BA6001B" w14:textId="1960DF51" w:rsidR="00D87C6E" w:rsidRPr="00670921" w:rsidDel="00395BDF" w:rsidRDefault="00D87C6E">
      <w:pPr>
        <w:rPr>
          <w:del w:id="1380" w:author="Sarah Robinson" w:date="2019-10-16T15:23:00Z"/>
        </w:rPr>
        <w:pPrChange w:id="1381" w:author="Sarah Robinson" w:date="2019-10-16T15:24:00Z">
          <w:pPr>
            <w:pStyle w:val="BodyText"/>
          </w:pPr>
        </w:pPrChange>
      </w:pPr>
      <w:del w:id="1382" w:author="Sarah Robinson" w:date="2019-10-16T15:23:00Z">
        <w:r w:rsidRPr="00670921" w:rsidDel="00395BDF">
          <w:delTex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delText>
        </w:r>
        <w:r w:rsidRPr="00670921" w:rsidDel="00395BDF">
          <w:rPr>
            <w:i/>
            <w:iCs/>
          </w:rPr>
          <w:delText>Book 3</w:delText>
        </w:r>
        <w:r w:rsidRPr="00670921" w:rsidDel="00395BDF">
          <w:delText xml:space="preserve"> for each risk factor in the Waterway Risk Model become the baseline from which the effectiveness of existing mitigation strategies is evaluated in </w:delText>
        </w:r>
        <w:r w:rsidRPr="00670921" w:rsidDel="00395BDF">
          <w:rPr>
            <w:i/>
            <w:iCs/>
          </w:rPr>
          <w:delText>Book 4</w:delText>
        </w:r>
        <w:r w:rsidRPr="00670921" w:rsidDel="00395BDF">
          <w:delText xml:space="preserve">.  Those baseline numbers are marked on the </w:delText>
        </w:r>
        <w:r w:rsidRPr="00670921" w:rsidDel="00395BDF">
          <w:rPr>
            <w:i/>
            <w:iCs/>
          </w:rPr>
          <w:delText>Book 4</w:delText>
        </w:r>
        <w:r w:rsidRPr="00670921" w:rsidDel="00395BDF">
          <w:delText xml:space="preserve"> assessment forms using a highlighter pen.</w:delText>
        </w:r>
      </w:del>
    </w:p>
    <w:p w14:paraId="7A5ED310" w14:textId="2ABAAF64" w:rsidR="00D87C6E" w:rsidRPr="0042764C" w:rsidDel="00395BDF" w:rsidRDefault="00D87C6E">
      <w:pPr>
        <w:rPr>
          <w:del w:id="1383" w:author="Sarah Robinson" w:date="2019-10-16T15:23:00Z"/>
          <w:b/>
        </w:rPr>
        <w:pPrChange w:id="1384" w:author="Sarah Robinson" w:date="2019-10-16T15:24:00Z">
          <w:pPr>
            <w:pStyle w:val="List1"/>
          </w:pPr>
        </w:pPrChange>
      </w:pPr>
      <w:del w:id="1385" w:author="Sarah Robinson" w:date="2019-10-16T15:23:00Z">
        <w:r w:rsidRPr="0042764C" w:rsidDel="00395BDF">
          <w:rPr>
            <w:b/>
          </w:rPr>
          <w:delText>Book 4: Mitigation Effectiveness</w:delText>
        </w:r>
      </w:del>
    </w:p>
    <w:p w14:paraId="22D4030D" w14:textId="3616BBDE" w:rsidR="00D87C6E" w:rsidRPr="00670921" w:rsidDel="00395BDF" w:rsidRDefault="00D87C6E">
      <w:pPr>
        <w:rPr>
          <w:del w:id="1386" w:author="Sarah Robinson" w:date="2019-10-16T15:23:00Z"/>
        </w:rPr>
        <w:pPrChange w:id="1387" w:author="Sarah Robinson" w:date="2019-10-16T15:24:00Z">
          <w:pPr>
            <w:pStyle w:val="BodyText"/>
          </w:pPr>
        </w:pPrChange>
      </w:pPr>
      <w:del w:id="1388" w:author="Sarah Robinson" w:date="2019-10-16T15:23:00Z">
        <w:r w:rsidRPr="00670921" w:rsidDel="00395BDF">
          <w:delText xml:space="preserve">Again, the key to good consistency in results from the </w:delText>
        </w:r>
        <w:r w:rsidRPr="00670921" w:rsidDel="00395BDF">
          <w:rPr>
            <w:i/>
            <w:iCs/>
          </w:rPr>
          <w:delText>Book 4: Mitigation Effectiveness</w:delText>
        </w:r>
        <w:r w:rsidRPr="00670921" w:rsidDel="00395BDF">
          <w:delText xml:space="preserve"> stage is the discussion that immediately precedes filling out the quantitative evaluations.  Those discussions should focus on three issues: (1) the specifics of what has been done to reduce </w:delText>
        </w:r>
        <w:r w:rsidRPr="00670921" w:rsidDel="00395BDF">
          <w:lastRenderedPageBreak/>
          <w:delText xml:space="preserve">the risk associated with a particular factor; (2) the effectiveness of those mitigation actions; and (3) whether existing mitigations are well balanced with the baseline risk value. </w:delText>
        </w:r>
      </w:del>
    </w:p>
    <w:p w14:paraId="3A85D57A" w14:textId="106B8B12" w:rsidR="00D87C6E" w:rsidRPr="00670921" w:rsidDel="00395BDF" w:rsidRDefault="00D87C6E">
      <w:pPr>
        <w:rPr>
          <w:del w:id="1389" w:author="Sarah Robinson" w:date="2019-10-16T15:23:00Z"/>
        </w:rPr>
        <w:pPrChange w:id="1390" w:author="Sarah Robinson" w:date="2019-10-16T15:24:00Z">
          <w:pPr>
            <w:pStyle w:val="BodyText"/>
          </w:pPr>
        </w:pPrChange>
      </w:pPr>
      <w:del w:id="1391" w:author="Sarah Robinson" w:date="2019-10-16T15:23:00Z">
        <w:r w:rsidRPr="00670921" w:rsidDel="00395BDF">
          <w:delText xml:space="preserve">Once the discussions are complete, the participants are asked to do two things: (1) circle a number on the 1 to 9 scale that shows the effectiveness of existing mitigations in reducing risk below the absolute levels determined via </w:delText>
        </w:r>
        <w:r w:rsidRPr="00670921" w:rsidDel="00395BDF">
          <w:rPr>
            <w:i/>
            <w:iCs/>
          </w:rPr>
          <w:delText>Book 3</w:delText>
        </w:r>
        <w:r w:rsidRPr="00670921" w:rsidDel="00395BDF">
          <w:delText xml:space="preserve"> and (2) circle Yes (or No) depending on whether they think existing mitigations adequately balance the risks for each factor (or not).</w:delText>
        </w:r>
      </w:del>
    </w:p>
    <w:p w14:paraId="3B5B754C" w14:textId="0FC949D1" w:rsidR="00D87C6E" w:rsidRPr="00670921" w:rsidDel="00395BDF" w:rsidRDefault="00D87C6E">
      <w:pPr>
        <w:rPr>
          <w:del w:id="1392" w:author="Sarah Robinson" w:date="2019-10-16T15:23:00Z"/>
        </w:rPr>
        <w:pPrChange w:id="1393" w:author="Sarah Robinson" w:date="2019-10-16T15:24:00Z">
          <w:pPr>
            <w:pStyle w:val="BodyText"/>
          </w:pPr>
        </w:pPrChange>
      </w:pPr>
      <w:del w:id="1394" w:author="Sarah Robinson" w:date="2019-10-16T15:23:00Z">
        <w:r w:rsidRPr="00670921" w:rsidDel="00395BDF">
          <w:delText xml:space="preserve">The vast majority of the time, participants will circle a number on the 1 to 9 scale to the left of (smaller than) the highlighter mark denoting the </w:delText>
        </w:r>
        <w:r w:rsidRPr="00670921" w:rsidDel="00395BDF">
          <w:rPr>
            <w:i/>
            <w:iCs/>
          </w:rPr>
          <w:delText>Book 3</w:delText>
        </w:r>
        <w:r w:rsidRPr="00670921" w:rsidDel="00395BDF">
          <w:delText xml:space="preserve"> result.  However, if they conclude that actions taken previously are having no effect on reducing the baseline risk, they will circle the </w:delText>
        </w:r>
        <w:r w:rsidRPr="00670921" w:rsidDel="00395BDF">
          <w:rPr>
            <w:i/>
            <w:iCs/>
          </w:rPr>
          <w:delText>Book 3</w:delText>
        </w:r>
        <w:r w:rsidRPr="00670921" w:rsidDel="00395BDF">
          <w:delTex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delText>
        </w:r>
        <w:r w:rsidRPr="00670921" w:rsidDel="00395BDF">
          <w:rPr>
            <w:i/>
            <w:iCs/>
          </w:rPr>
          <w:delText>Book 3</w:delText>
        </w:r>
        <w:r w:rsidRPr="00670921" w:rsidDel="00395BDF">
          <w:delText xml:space="preserve"> result mark.</w:delText>
        </w:r>
      </w:del>
    </w:p>
    <w:p w14:paraId="3EAFC57E" w14:textId="0B011D7D" w:rsidR="00D87C6E" w:rsidRPr="00670921" w:rsidDel="00395BDF" w:rsidRDefault="00D87C6E">
      <w:pPr>
        <w:rPr>
          <w:del w:id="1395" w:author="Sarah Robinson" w:date="2019-10-16T15:23:00Z"/>
        </w:rPr>
        <w:pPrChange w:id="1396" w:author="Sarah Robinson" w:date="2019-10-16T15:24:00Z">
          <w:pPr>
            <w:pStyle w:val="BodyText"/>
          </w:pPr>
        </w:pPrChange>
      </w:pPr>
      <w:del w:id="1397" w:author="Sarah Robinson" w:date="2019-10-16T15:23:00Z">
        <w:r w:rsidRPr="00670921" w:rsidDel="00395BDF">
          <w:delText xml:space="preserve">The numbers that are circled by the participants are entered exactly as indicated into the </w:delText>
        </w:r>
        <w:r w:rsidRPr="00670921" w:rsidDel="00395BDF">
          <w:rPr>
            <w:i/>
            <w:iCs/>
          </w:rPr>
          <w:delText>Bk 4 Scores</w:delText>
        </w:r>
        <w:r w:rsidRPr="00670921" w:rsidDel="00395BDF">
          <w:delText xml:space="preserve"> spreadsheet with two exceptions: (1) if the participants circle the space between two whole numbers, the entry is invalid and the team is required to reassess providing a whole number entry; and (2) if the participants circle the </w:delText>
        </w:r>
        <w:r w:rsidRPr="00670921" w:rsidDel="00395BDF">
          <w:rPr>
            <w:i/>
            <w:iCs/>
          </w:rPr>
          <w:delText>Book 3</w:delText>
        </w:r>
        <w:r w:rsidRPr="00670921" w:rsidDel="00395BDF">
          <w:delText xml:space="preserve"> result mark, a lower case </w:delText>
        </w:r>
        <w:r w:rsidR="00670921" w:rsidRPr="00670921" w:rsidDel="00395BDF">
          <w:delText>‘</w:delText>
        </w:r>
        <w:r w:rsidRPr="00670921" w:rsidDel="00395BDF">
          <w:delText>e</w:delText>
        </w:r>
        <w:r w:rsidR="00670921" w:rsidRPr="00670921" w:rsidDel="00395BDF">
          <w:delText>’</w:delText>
        </w:r>
        <w:r w:rsidRPr="00670921" w:rsidDel="00395BDF">
          <w:delText xml:space="preserve"> is entered and the computer algorithms convert that entry into the </w:delText>
        </w:r>
        <w:r w:rsidRPr="00670921" w:rsidDel="00395BDF">
          <w:rPr>
            <w:i/>
            <w:iCs/>
          </w:rPr>
          <w:delText>Book 3</w:delText>
        </w:r>
        <w:r w:rsidRPr="00670921" w:rsidDel="00395BDF">
          <w:delText xml:space="preserve"> results value.</w:delText>
        </w:r>
      </w:del>
    </w:p>
    <w:p w14:paraId="7838474A" w14:textId="4328C869" w:rsidR="00D87C6E" w:rsidRPr="00670921" w:rsidDel="00395BDF" w:rsidRDefault="00D87C6E">
      <w:pPr>
        <w:rPr>
          <w:del w:id="1398" w:author="Sarah Robinson" w:date="2019-10-16T15:23:00Z"/>
        </w:rPr>
        <w:pPrChange w:id="1399" w:author="Sarah Robinson" w:date="2019-10-16T15:24:00Z">
          <w:pPr>
            <w:pStyle w:val="BodyText"/>
          </w:pPr>
        </w:pPrChange>
      </w:pPr>
      <w:del w:id="1400" w:author="Sarah Robinson" w:date="2019-10-16T15:23:00Z">
        <w:r w:rsidRPr="00670921" w:rsidDel="00395BDF">
          <w:delText xml:space="preserve">As with </w:delText>
        </w:r>
        <w:r w:rsidRPr="00670921" w:rsidDel="00395BDF">
          <w:rPr>
            <w:i/>
            <w:iCs/>
          </w:rPr>
          <w:delText>Books 2</w:delText>
        </w:r>
        <w:r w:rsidRPr="00670921" w:rsidDel="00395BDF">
          <w:delText xml:space="preserve"> and </w:delText>
        </w:r>
        <w:r w:rsidRPr="00670921" w:rsidDel="00395BDF">
          <w:rPr>
            <w:i/>
            <w:iCs/>
          </w:rPr>
          <w:delText>3</w:delText>
        </w:r>
        <w:r w:rsidRPr="00670921" w:rsidDel="00395BDF">
          <w:delText xml:space="preserve">, the </w:delText>
        </w:r>
        <w:r w:rsidRPr="00670921" w:rsidDel="00395BDF">
          <w:rPr>
            <w:i/>
            <w:iCs/>
          </w:rPr>
          <w:delText>Book 4</w:delText>
        </w:r>
        <w:r w:rsidRPr="00670921" w:rsidDel="00395BDF">
          <w:delText xml:space="preserve"> numerical entries are multiplied by the </w:delText>
        </w:r>
        <w:r w:rsidRPr="00670921" w:rsidDel="00395BDF">
          <w:rPr>
            <w:i/>
            <w:iCs/>
          </w:rPr>
          <w:delText>Book 1</w:delText>
        </w:r>
        <w:r w:rsidRPr="00670921" w:rsidDel="00395BDF">
          <w:delText xml:space="preserve"> expertise scores and then those products are added together to produce the present risk level, which takes into account the effectiveness of existing mitigations.</w:delText>
        </w:r>
      </w:del>
    </w:p>
    <w:p w14:paraId="2213DDE4" w14:textId="3E4C21A8" w:rsidR="00D87C6E" w:rsidRPr="00670921" w:rsidDel="00395BDF" w:rsidRDefault="00D87C6E">
      <w:pPr>
        <w:rPr>
          <w:del w:id="1401" w:author="Sarah Robinson" w:date="2019-10-16T15:23:00Z"/>
        </w:rPr>
        <w:pPrChange w:id="1402" w:author="Sarah Robinson" w:date="2019-10-16T15:24:00Z">
          <w:pPr>
            <w:pStyle w:val="BodyText"/>
          </w:pPr>
        </w:pPrChange>
      </w:pPr>
      <w:del w:id="1403" w:author="Sarah Robinson" w:date="2019-10-16T15:23:00Z">
        <w:r w:rsidRPr="00670921" w:rsidDel="00395BDF">
          <w:delText>Continuing our example from previous sections:</w:delText>
        </w:r>
      </w:del>
    </w:p>
    <w:p w14:paraId="3CDFF371" w14:textId="09B3EDB2" w:rsidR="00CE03F4" w:rsidRPr="00670921" w:rsidDel="00395BDF" w:rsidRDefault="00CE03F4">
      <w:pPr>
        <w:rPr>
          <w:del w:id="1404" w:author="Sarah Robinson" w:date="2019-10-16T15:23:00Z"/>
          <w:rFonts w:cstheme="minorHAnsi"/>
          <w:sz w:val="22"/>
        </w:rPr>
        <w:pPrChange w:id="1405" w:author="Sarah Robinson" w:date="2019-10-16T15:24:00Z">
          <w:pPr>
            <w:spacing w:before="120" w:after="120"/>
            <w:ind w:left="360"/>
            <w:jc w:val="both"/>
          </w:pPr>
        </w:pPrChange>
      </w:pPr>
    </w:p>
    <w:p w14:paraId="3117FE8F" w14:textId="17FDCA55" w:rsidR="0042764C" w:rsidDel="00395BDF" w:rsidRDefault="0042764C">
      <w:pPr>
        <w:rPr>
          <w:del w:id="1406" w:author="Sarah Robinson" w:date="2019-10-16T15:23:00Z"/>
          <w:rFonts w:cstheme="minorHAnsi"/>
          <w:sz w:val="22"/>
        </w:rPr>
        <w:pPrChange w:id="1407" w:author="Sarah Robinson" w:date="2019-10-16T15:24:00Z">
          <w:pPr>
            <w:spacing w:after="200" w:line="276" w:lineRule="auto"/>
          </w:pPr>
        </w:pPrChange>
      </w:pPr>
      <w:del w:id="1408" w:author="Sarah Robinson" w:date="2019-10-16T15:23:00Z">
        <w:r w:rsidDel="00395BDF">
          <w:rPr>
            <w:rFonts w:cstheme="minorHAnsi"/>
            <w:sz w:val="22"/>
          </w:rPr>
          <w:br w:type="page"/>
        </w:r>
      </w:del>
    </w:p>
    <w:p w14:paraId="6F343EFB" w14:textId="287DB9D3" w:rsidR="00D87C6E" w:rsidRPr="00670921" w:rsidDel="00395BDF" w:rsidRDefault="00D87C6E">
      <w:pPr>
        <w:rPr>
          <w:del w:id="1409" w:author="Sarah Robinson" w:date="2019-10-16T15:23:00Z"/>
          <w:rFonts w:cstheme="minorHAnsi"/>
          <w:sz w:val="22"/>
        </w:rPr>
        <w:pPrChange w:id="1410" w:author="Sarah Robinson" w:date="2019-10-16T15:24:00Z">
          <w:pPr>
            <w:pStyle w:val="BodyTextIndent"/>
            <w:tabs>
              <w:tab w:val="num" w:pos="1620"/>
              <w:tab w:val="left" w:pos="2880"/>
              <w:tab w:val="left" w:pos="4680"/>
              <w:tab w:val="left" w:pos="6480"/>
              <w:tab w:val="left" w:pos="8100"/>
            </w:tabs>
            <w:spacing w:after="0"/>
          </w:pPr>
        </w:pPrChange>
      </w:pPr>
      <w:del w:id="1411"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42610424" w14:textId="374E6D5A" w:rsidR="00D87C6E" w:rsidRPr="00670921" w:rsidDel="00395BDF" w:rsidRDefault="00D87C6E">
      <w:pPr>
        <w:rPr>
          <w:del w:id="1412" w:author="Sarah Robinson" w:date="2019-10-16T15:23:00Z"/>
          <w:rFonts w:cstheme="minorHAnsi"/>
          <w:sz w:val="22"/>
        </w:rPr>
        <w:pPrChange w:id="1413" w:author="Sarah Robinson" w:date="2019-10-16T15:24:00Z">
          <w:pPr>
            <w:pStyle w:val="BodyTextIndent"/>
            <w:tabs>
              <w:tab w:val="num" w:pos="1620"/>
              <w:tab w:val="left" w:pos="3240"/>
              <w:tab w:val="left" w:pos="4320"/>
              <w:tab w:val="left" w:pos="6840"/>
            </w:tabs>
            <w:spacing w:after="0"/>
          </w:pPr>
        </w:pPrChange>
      </w:pPr>
      <w:del w:id="1414" w:author="Sarah Robinson" w:date="2019-10-16T15:23:00Z">
        <w:r w:rsidRPr="00670921" w:rsidDel="00395BDF">
          <w:rPr>
            <w:rFonts w:cstheme="minorHAnsi"/>
            <w:sz w:val="22"/>
          </w:rPr>
          <w:delText>Number Circled</w:delText>
        </w:r>
        <w:r w:rsidRPr="00670921" w:rsidDel="00395BDF">
          <w:rPr>
            <w:rFonts w:cstheme="minorHAnsi"/>
            <w:sz w:val="22"/>
          </w:rPr>
          <w:tab/>
          <w:delText>3</w:delText>
        </w:r>
        <w:r w:rsidRPr="00670921" w:rsidDel="00395BDF">
          <w:rPr>
            <w:rFonts w:cstheme="minorHAnsi"/>
            <w:sz w:val="22"/>
          </w:rPr>
          <w:tab/>
          <w:delText>Highlighter mark</w:delText>
        </w:r>
        <w:r w:rsidRPr="00670921" w:rsidDel="00395BDF">
          <w:rPr>
            <w:rFonts w:cstheme="minorHAnsi"/>
            <w:sz w:val="22"/>
          </w:rPr>
          <w:tab/>
          <w:delText>4</w:delText>
        </w:r>
      </w:del>
    </w:p>
    <w:p w14:paraId="1EE8B4B8" w14:textId="0107BD84" w:rsidR="00D87C6E" w:rsidRPr="00670921" w:rsidDel="00395BDF" w:rsidRDefault="00D87C6E">
      <w:pPr>
        <w:rPr>
          <w:del w:id="1415" w:author="Sarah Robinson" w:date="2019-10-16T15:23:00Z"/>
          <w:rFonts w:cstheme="minorHAnsi"/>
          <w:sz w:val="22"/>
        </w:rPr>
        <w:pPrChange w:id="1416" w:author="Sarah Robinson" w:date="2019-10-16T15:24:00Z">
          <w:pPr>
            <w:pStyle w:val="BodyTextIndent"/>
            <w:tabs>
              <w:tab w:val="num" w:pos="1620"/>
              <w:tab w:val="left" w:pos="3240"/>
              <w:tab w:val="left" w:pos="5040"/>
              <w:tab w:val="left" w:pos="6840"/>
            </w:tabs>
            <w:spacing w:after="0"/>
          </w:pPr>
        </w:pPrChange>
      </w:pPr>
      <w:del w:id="1417" w:author="Sarah Robinson" w:date="2019-10-16T15:23:00Z">
        <w:r w:rsidRPr="00670921" w:rsidDel="00395BDF">
          <w:rPr>
            <w:rFonts w:cstheme="minorHAnsi"/>
            <w:sz w:val="22"/>
          </w:rPr>
          <w:delText>Spreadsheet Entry</w:delText>
        </w:r>
        <w:r w:rsidRPr="00670921" w:rsidDel="00395BDF">
          <w:rPr>
            <w:rFonts w:cstheme="minorHAnsi"/>
            <w:sz w:val="22"/>
          </w:rPr>
          <w:tab/>
          <w:delText>3</w:delText>
        </w:r>
        <w:r w:rsidRPr="00670921" w:rsidDel="00395BDF">
          <w:rPr>
            <w:rFonts w:cstheme="minorHAnsi"/>
            <w:sz w:val="22"/>
          </w:rPr>
          <w:tab/>
          <w:delText>e</w:delText>
        </w:r>
        <w:r w:rsidRPr="00670921" w:rsidDel="00395BDF">
          <w:rPr>
            <w:rFonts w:cstheme="minorHAnsi"/>
            <w:sz w:val="22"/>
          </w:rPr>
          <w:tab/>
          <w:delText>4</w:delText>
        </w:r>
      </w:del>
    </w:p>
    <w:p w14:paraId="6069AFF0" w14:textId="51BF9683" w:rsidR="00D87C6E" w:rsidRPr="00670921" w:rsidDel="00395BDF" w:rsidRDefault="00D87C6E">
      <w:pPr>
        <w:rPr>
          <w:del w:id="1418" w:author="Sarah Robinson" w:date="2019-10-16T15:23:00Z"/>
          <w:rFonts w:cstheme="minorHAnsi"/>
          <w:sz w:val="22"/>
        </w:rPr>
        <w:pPrChange w:id="1419" w:author="Sarah Robinson" w:date="2019-10-16T15:24:00Z">
          <w:pPr>
            <w:pStyle w:val="BodyTextIndent"/>
            <w:tabs>
              <w:tab w:val="num" w:pos="1620"/>
              <w:tab w:val="left" w:pos="3240"/>
              <w:tab w:val="left" w:pos="4860"/>
              <w:tab w:val="left" w:pos="6840"/>
            </w:tabs>
            <w:spacing w:after="0"/>
          </w:pPr>
        </w:pPrChange>
      </w:pPr>
      <w:del w:id="1420" w:author="Sarah Robinson" w:date="2019-10-16T15:23:00Z">
        <w:r w:rsidRPr="00670921" w:rsidDel="00395BDF">
          <w:rPr>
            <w:rFonts w:cstheme="minorHAnsi"/>
            <w:sz w:val="22"/>
          </w:rPr>
          <w:delText>Value Assigned</w:delText>
        </w:r>
        <w:r w:rsidRPr="00670921" w:rsidDel="00395BDF">
          <w:rPr>
            <w:rFonts w:cstheme="minorHAnsi"/>
            <w:sz w:val="22"/>
          </w:rPr>
          <w:tab/>
          <w:delText>3</w:delText>
        </w:r>
        <w:r w:rsidRPr="00670921" w:rsidDel="00395BDF">
          <w:rPr>
            <w:rFonts w:cstheme="minorHAnsi"/>
            <w:sz w:val="22"/>
          </w:rPr>
          <w:tab/>
          <w:delText>5.08</w:delText>
        </w:r>
        <w:r w:rsidRPr="00670921" w:rsidDel="00395BDF">
          <w:rPr>
            <w:rFonts w:cstheme="minorHAnsi"/>
            <w:sz w:val="22"/>
          </w:rPr>
          <w:tab/>
          <w:delText>4</w:delText>
        </w:r>
      </w:del>
    </w:p>
    <w:p w14:paraId="518F73C3" w14:textId="53A00F5F" w:rsidR="00D87C6E" w:rsidRPr="00670921" w:rsidDel="00395BDF" w:rsidRDefault="00D87C6E">
      <w:pPr>
        <w:rPr>
          <w:del w:id="1421" w:author="Sarah Robinson" w:date="2019-10-16T15:23:00Z"/>
          <w:rFonts w:cstheme="minorHAnsi"/>
          <w:sz w:val="22"/>
        </w:rPr>
        <w:pPrChange w:id="1422" w:author="Sarah Robinson" w:date="2019-10-16T15:24:00Z">
          <w:pPr>
            <w:pStyle w:val="BodyTextIndent"/>
            <w:tabs>
              <w:tab w:val="num" w:pos="1620"/>
              <w:tab w:val="left" w:pos="3060"/>
              <w:tab w:val="left" w:pos="4860"/>
              <w:tab w:val="left" w:pos="6660"/>
            </w:tabs>
            <w:spacing w:after="0"/>
          </w:pPr>
        </w:pPrChange>
      </w:pPr>
      <w:del w:id="1423"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0758D70F" w14:textId="7FE83CDC" w:rsidR="00D87C6E" w:rsidRPr="00670921" w:rsidDel="00395BDF" w:rsidRDefault="00D87C6E">
      <w:pPr>
        <w:rPr>
          <w:del w:id="1424" w:author="Sarah Robinson" w:date="2019-10-16T15:23:00Z"/>
          <w:rFonts w:cstheme="minorHAnsi"/>
          <w:sz w:val="22"/>
        </w:rPr>
        <w:pPrChange w:id="1425" w:author="Sarah Robinson" w:date="2019-10-16T15:24:00Z">
          <w:pPr>
            <w:pStyle w:val="BodyTextIndent"/>
            <w:tabs>
              <w:tab w:val="num" w:pos="1620"/>
              <w:tab w:val="left" w:pos="3060"/>
              <w:tab w:val="left" w:pos="4860"/>
              <w:tab w:val="left" w:pos="6660"/>
              <w:tab w:val="left" w:pos="8100"/>
            </w:tabs>
            <w:ind w:left="284"/>
          </w:pPr>
        </w:pPrChange>
      </w:pPr>
      <w:del w:id="1426"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1.29</w:delText>
        </w:r>
        <w:r w:rsidRPr="00670921" w:rsidDel="00395BDF">
          <w:rPr>
            <w:rFonts w:cstheme="minorHAnsi"/>
            <w:sz w:val="22"/>
          </w:rPr>
          <w:tab/>
          <w:delText xml:space="preserve">  .71</w:delText>
        </w:r>
        <w:r w:rsidRPr="00670921" w:rsidDel="00395BDF">
          <w:rPr>
            <w:rFonts w:cstheme="minorHAnsi"/>
            <w:sz w:val="22"/>
          </w:rPr>
          <w:tab/>
          <w:delText>1.72</w:delText>
        </w:r>
        <w:r w:rsidRPr="00670921" w:rsidDel="00395BDF">
          <w:rPr>
            <w:rFonts w:cstheme="minorHAnsi"/>
            <w:sz w:val="22"/>
          </w:rPr>
          <w:tab/>
          <w:delText>3.72</w:delText>
        </w:r>
      </w:del>
    </w:p>
    <w:p w14:paraId="763F1E68" w14:textId="74ECBDB6" w:rsidR="00D87C6E" w:rsidRPr="00670921" w:rsidDel="00395BDF" w:rsidRDefault="00D87C6E">
      <w:pPr>
        <w:rPr>
          <w:del w:id="1427" w:author="Sarah Robinson" w:date="2019-10-16T15:23:00Z"/>
        </w:rPr>
        <w:pPrChange w:id="1428" w:author="Sarah Robinson" w:date="2019-10-16T15:24:00Z">
          <w:pPr>
            <w:pStyle w:val="BodyText"/>
          </w:pPr>
        </w:pPrChange>
      </w:pPr>
      <w:del w:id="1429" w:author="Sarah Robinson" w:date="2019-10-16T15:23:00Z">
        <w:r w:rsidRPr="00670921" w:rsidDel="00395BDF">
          <w:delText>Rounding this result to one decimal place, we see that the effectiveness of existing mitigations in reducing Wind Conditions risk is judged to be: 5.1 – 3.7 = 1.4 points.</w:delText>
        </w:r>
      </w:del>
    </w:p>
    <w:p w14:paraId="6E7E7251" w14:textId="7C7E44EE" w:rsidR="00D87C6E" w:rsidRPr="00670921" w:rsidDel="00395BDF" w:rsidRDefault="00D87C6E">
      <w:pPr>
        <w:rPr>
          <w:del w:id="1430" w:author="Sarah Robinson" w:date="2019-10-16T15:23:00Z"/>
        </w:rPr>
        <w:pPrChange w:id="1431" w:author="Sarah Robinson" w:date="2019-10-16T15:24:00Z">
          <w:pPr>
            <w:pStyle w:val="BodyText"/>
          </w:pPr>
        </w:pPrChange>
      </w:pPr>
      <w:del w:id="1432" w:author="Sarah Robinson" w:date="2019-10-16T15:23:00Z">
        <w:r w:rsidRPr="00670921" w:rsidDel="00395BDF">
          <w:delText xml:space="preserve">As the final step in </w:delText>
        </w:r>
        <w:r w:rsidRPr="00670921" w:rsidDel="00395BDF">
          <w:rPr>
            <w:i/>
            <w:iCs/>
          </w:rPr>
          <w:delText>Book 4</w:delText>
        </w:r>
        <w:r w:rsidRPr="00670921" w:rsidDel="00395BDF">
          <w:delTex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delText>
        </w:r>
        <w:r w:rsidRPr="00670921" w:rsidDel="00395BDF">
          <w:rPr>
            <w:i/>
            <w:iCs/>
          </w:rPr>
          <w:delText xml:space="preserve">Book 4 </w:delText>
        </w:r>
        <w:r w:rsidRPr="00670921" w:rsidDel="00395BDF">
          <w:delText xml:space="preserve">for each factor.  Those Yes / No answers are coded into the </w:delText>
        </w:r>
        <w:r w:rsidRPr="00670921" w:rsidDel="00395BDF">
          <w:rPr>
            <w:i/>
            <w:iCs/>
          </w:rPr>
          <w:delText>Bk 4 Y-N</w:delText>
        </w:r>
        <w:r w:rsidRPr="00670921" w:rsidDel="00395BDF">
          <w:delText xml:space="preserve"> spreadsheet as lower case </w:delText>
        </w:r>
        <w:r w:rsidR="00670921" w:rsidRPr="00670921" w:rsidDel="00395BDF">
          <w:delText>‘</w:delText>
        </w:r>
        <w:r w:rsidRPr="00670921" w:rsidDel="00395BDF">
          <w:delText>y</w:delText>
        </w:r>
        <w:r w:rsidR="00670921" w:rsidRPr="00670921" w:rsidDel="00395BDF">
          <w:delText>’</w:delText>
        </w:r>
        <w:r w:rsidRPr="00670921" w:rsidDel="00395BDF">
          <w:delText xml:space="preserve"> or </w:delText>
        </w:r>
        <w:r w:rsidR="00670921" w:rsidRPr="00670921" w:rsidDel="00395BDF">
          <w:delText>‘</w:delText>
        </w:r>
        <w:r w:rsidRPr="00670921" w:rsidDel="00395BDF">
          <w:delText>n</w:delText>
        </w:r>
        <w:r w:rsidR="00670921" w:rsidRPr="00670921" w:rsidDel="00395BDF">
          <w:delText>’</w:delText>
        </w:r>
        <w:r w:rsidRPr="00670921" w:rsidDel="00395BDF">
          <w:delText xml:space="preserve">.  If 2/3 or more of the participant team expertise indicates Yes, then that risk factor is dropped from further discussion / evaluation in </w:delText>
        </w:r>
        <w:r w:rsidRPr="00670921" w:rsidDel="00395BDF">
          <w:rPr>
            <w:i/>
            <w:iCs/>
          </w:rPr>
          <w:delText>Book 5: Additional Mitigations</w:delText>
        </w:r>
        <w:r w:rsidRPr="00670921" w:rsidDel="00395BDF">
          <w:delText xml:space="preserve">.  This condition is denoted by a green </w:delText>
        </w:r>
        <w:r w:rsidRPr="00670921" w:rsidDel="00395BDF">
          <w:rPr>
            <w:i/>
            <w:iCs/>
          </w:rPr>
          <w:delText xml:space="preserve">Balanced </w:delText>
        </w:r>
        <w:r w:rsidRPr="00670921" w:rsidDel="00395BDF">
          <w:delText xml:space="preserve">on the </w:delText>
        </w:r>
        <w:r w:rsidRPr="00670921" w:rsidDel="00395BDF">
          <w:rPr>
            <w:i/>
            <w:iCs/>
          </w:rPr>
          <w:delText xml:space="preserve">Book 4 </w:delText>
        </w:r>
        <w:r w:rsidRPr="00670921" w:rsidDel="00395BDF">
          <w:delText>results display spreadsheet (</w:delText>
        </w:r>
        <w:r w:rsidRPr="00670921" w:rsidDel="00395BDF">
          <w:rPr>
            <w:i/>
            <w:iCs/>
          </w:rPr>
          <w:delText>Bk 4 Disp</w:delText>
        </w:r>
        <w:r w:rsidRPr="00670921" w:rsidDel="00395BDF">
          <w:delText xml:space="preserve">).  If 2/3 or more of the participant team expertise indicates No, then that risk factor should definitely be discussed / evaluated in </w:delText>
        </w:r>
        <w:r w:rsidRPr="00670921" w:rsidDel="00395BDF">
          <w:rPr>
            <w:i/>
            <w:iCs/>
          </w:rPr>
          <w:delText>Book 5</w:delText>
        </w:r>
        <w:r w:rsidRPr="00670921" w:rsidDel="00395BDF">
          <w:delText xml:space="preserve">.  That condition is denoted by a red </w:delText>
        </w:r>
        <w:r w:rsidRPr="00670921" w:rsidDel="00395BDF">
          <w:rPr>
            <w:i/>
            <w:iCs/>
          </w:rPr>
          <w:delText>NO</w:delText>
        </w:r>
        <w:r w:rsidRPr="00670921" w:rsidDel="00395BDF">
          <w:delText xml:space="preserve"> on the </w:delText>
        </w:r>
        <w:r w:rsidRPr="00670921" w:rsidDel="00395BDF">
          <w:rPr>
            <w:i/>
            <w:iCs/>
          </w:rPr>
          <w:delText>Book 4</w:delText>
        </w:r>
        <w:r w:rsidRPr="00670921" w:rsidDel="00395BDF">
          <w:delText xml:space="preserve"> results display.  If there is less than 2/3 consensus about the efficacy of existing mitigations then a yellow </w:delText>
        </w:r>
        <w:r w:rsidRPr="00670921" w:rsidDel="00395BDF">
          <w:rPr>
            <w:i/>
            <w:iCs/>
          </w:rPr>
          <w:delText>maybe</w:delText>
        </w:r>
        <w:r w:rsidRPr="00670921" w:rsidDel="00395BDF">
          <w:delText xml:space="preserve"> is displayed.  Those </w:delText>
        </w:r>
        <w:r w:rsidR="00670921" w:rsidRPr="00670921" w:rsidDel="00395BDF">
          <w:delText>‘</w:delText>
        </w:r>
        <w:r w:rsidRPr="00670921" w:rsidDel="00395BDF">
          <w:delText>Maybe</w:delText>
        </w:r>
        <w:r w:rsidR="00670921" w:rsidRPr="00670921" w:rsidDel="00395BDF">
          <w:delText>’</w:delText>
        </w:r>
        <w:r w:rsidRPr="00670921" w:rsidDel="00395BDF">
          <w:delText xml:space="preserve"> risk factors should also be discussed / evaluated in </w:delText>
        </w:r>
        <w:r w:rsidRPr="00670921" w:rsidDel="00395BDF">
          <w:rPr>
            <w:i/>
            <w:iCs/>
          </w:rPr>
          <w:delText>Book 5</w:delText>
        </w:r>
        <w:r w:rsidRPr="00670921" w:rsidDel="00395BDF">
          <w:delText xml:space="preserve">.  Finally, if the present risk level is evaluated as being HIGHER than the risk level from </w:delText>
        </w:r>
        <w:r w:rsidRPr="00670921" w:rsidDel="00395BDF">
          <w:rPr>
            <w:i/>
            <w:iCs/>
          </w:rPr>
          <w:delText>Book 3</w:delText>
        </w:r>
        <w:r w:rsidRPr="00670921" w:rsidDel="00395BDF">
          <w:delText xml:space="preserve"> or, when appropriate, is higher than the risk level determined during a previous PAWSA held for the same waterway, then a red </w:delText>
        </w:r>
        <w:r w:rsidRPr="00670921" w:rsidDel="00395BDF">
          <w:rPr>
            <w:i/>
            <w:iCs/>
          </w:rPr>
          <w:delText>Rising</w:delText>
        </w:r>
        <w:r w:rsidRPr="00670921" w:rsidDel="00395BDF">
          <w:delText xml:space="preserve"> is shown on the </w:delText>
        </w:r>
        <w:r w:rsidRPr="00670921" w:rsidDel="00395BDF">
          <w:rPr>
            <w:i/>
            <w:iCs/>
          </w:rPr>
          <w:delText>Book 4</w:delText>
        </w:r>
        <w:r w:rsidRPr="00670921" w:rsidDel="00395BDF">
          <w:delText xml:space="preserve"> results display. </w:delText>
        </w:r>
      </w:del>
    </w:p>
    <w:p w14:paraId="03F4750E" w14:textId="698F8442" w:rsidR="00D87C6E" w:rsidRPr="004960AD" w:rsidDel="00395BDF" w:rsidRDefault="00D87C6E">
      <w:pPr>
        <w:rPr>
          <w:del w:id="1433" w:author="Sarah Robinson" w:date="2019-10-16T15:23:00Z"/>
          <w:b/>
        </w:rPr>
        <w:pPrChange w:id="1434" w:author="Sarah Robinson" w:date="2019-10-16T15:24:00Z">
          <w:pPr>
            <w:pStyle w:val="List1"/>
          </w:pPr>
        </w:pPrChange>
      </w:pPr>
      <w:del w:id="1435" w:author="Sarah Robinson" w:date="2019-10-16T15:23:00Z">
        <w:r w:rsidRPr="004960AD" w:rsidDel="00395BDF">
          <w:rPr>
            <w:b/>
          </w:rPr>
          <w:delText>Book 5: Additional Mitigations</w:delText>
        </w:r>
      </w:del>
    </w:p>
    <w:p w14:paraId="543B55A7" w14:textId="2EA7DF22" w:rsidR="00D87C6E" w:rsidRPr="00670921" w:rsidDel="00395BDF" w:rsidRDefault="00D87C6E">
      <w:pPr>
        <w:rPr>
          <w:del w:id="1436" w:author="Sarah Robinson" w:date="2019-10-16T15:23:00Z"/>
        </w:rPr>
        <w:pPrChange w:id="1437" w:author="Sarah Robinson" w:date="2019-10-16T15:24:00Z">
          <w:pPr>
            <w:pStyle w:val="BodyText"/>
          </w:pPr>
        </w:pPrChange>
      </w:pPr>
      <w:del w:id="1438" w:author="Sarah Robinson" w:date="2019-10-16T15:23:00Z">
        <w:r w:rsidRPr="00670921" w:rsidDel="00395BDF">
          <w:delText xml:space="preserve">In the final quantitative evaluation stage of the PAWSA process, discussion is focused on those risk factors where the present risk level is not </w:delText>
        </w:r>
        <w:r w:rsidRPr="00670921" w:rsidDel="00395BDF">
          <w:rPr>
            <w:i/>
            <w:iCs/>
          </w:rPr>
          <w:delText>balanced</w:delText>
        </w:r>
        <w:r w:rsidRPr="00670921" w:rsidDel="00395BDF">
          <w:delText xml:space="preserve">.  For each risk factor displaying a </w:delText>
        </w:r>
        <w:r w:rsidRPr="00670921" w:rsidDel="00395BDF">
          <w:rPr>
            <w:i/>
            <w:iCs/>
          </w:rPr>
          <w:delText>No</w:delText>
        </w:r>
        <w:r w:rsidRPr="00670921" w:rsidDel="00395BDF">
          <w:delText xml:space="preserve">, </w:delText>
        </w:r>
        <w:r w:rsidRPr="00670921" w:rsidDel="00395BDF">
          <w:rPr>
            <w:i/>
            <w:iCs/>
          </w:rPr>
          <w:delText>Rising</w:delText>
        </w:r>
        <w:r w:rsidRPr="00670921" w:rsidDel="00395BDF">
          <w:delText xml:space="preserve">, or </w:delText>
        </w:r>
        <w:r w:rsidRPr="00670921" w:rsidDel="00395BDF">
          <w:rPr>
            <w:i/>
            <w:iCs/>
          </w:rPr>
          <w:delText>Maybe</w:delText>
        </w:r>
        <w:r w:rsidRPr="00670921" w:rsidDel="00395BDF">
          <w:delText xml:space="preserve"> flag, the </w:delText>
        </w:r>
        <w:r w:rsidRPr="00670921" w:rsidDel="00395BDF">
          <w:rPr>
            <w:i/>
            <w:iCs/>
          </w:rPr>
          <w:delText>Book 4</w:delText>
        </w:r>
        <w:r w:rsidRPr="00670921" w:rsidDel="00395BDF">
          <w:delText xml:space="preserve"> results are marked using a highlighter on blank copies of the </w:delText>
        </w:r>
        <w:r w:rsidRPr="00670921" w:rsidDel="00395BDF">
          <w:rPr>
            <w:i/>
            <w:iCs/>
          </w:rPr>
          <w:delText>Book 5: Additional Mitigations</w:delText>
        </w:r>
        <w:r w:rsidRPr="00670921" w:rsidDel="00395BDF">
          <w:delTex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delText>
        </w:r>
      </w:del>
    </w:p>
    <w:p w14:paraId="0351D105" w14:textId="5B06778F" w:rsidR="00D87C6E" w:rsidRPr="00670921" w:rsidDel="00395BDF" w:rsidRDefault="00D87C6E">
      <w:pPr>
        <w:rPr>
          <w:del w:id="1439" w:author="Sarah Robinson" w:date="2019-10-16T15:23:00Z"/>
        </w:rPr>
        <w:pPrChange w:id="1440" w:author="Sarah Robinson" w:date="2019-10-16T15:24:00Z">
          <w:pPr>
            <w:pStyle w:val="BodyText"/>
          </w:pPr>
        </w:pPrChange>
      </w:pPr>
      <w:del w:id="1441" w:author="Sarah Robinson" w:date="2019-10-16T15:23:00Z">
        <w:r w:rsidRPr="00670921" w:rsidDel="00395BDF">
          <w:delText>Analysis of risk mitigation ideas offered to date showed that those ideas usually fall into nine major implementation categories which are fully described in Chapter 6.  Those categories are:</w:delText>
        </w:r>
      </w:del>
    </w:p>
    <w:p w14:paraId="74CC6F20" w14:textId="31734FE0" w:rsidR="00D87C6E" w:rsidRPr="00670921" w:rsidDel="00395BDF" w:rsidRDefault="0076635C">
      <w:pPr>
        <w:rPr>
          <w:del w:id="1442" w:author="Sarah Robinson" w:date="2019-10-16T15:23:00Z"/>
        </w:rPr>
        <w:pPrChange w:id="1443" w:author="Sarah Robinson" w:date="2019-10-16T15:24:00Z">
          <w:pPr>
            <w:pStyle w:val="Bullet1"/>
          </w:pPr>
        </w:pPrChange>
      </w:pPr>
      <w:del w:id="1444" w:author="Sarah Robinson" w:date="2019-10-16T15:23:00Z">
        <w:r w:rsidDel="00395BDF">
          <w:delText>c</w:delText>
        </w:r>
        <w:r w:rsidR="00670921" w:rsidRPr="00670921" w:rsidDel="00395BDF">
          <w:delText>o-ord</w:delText>
        </w:r>
        <w:r w:rsidR="00D87C6E" w:rsidRPr="00670921" w:rsidDel="00395BDF">
          <w:delText xml:space="preserve">ination / </w:delText>
        </w:r>
        <w:r w:rsidDel="00395BDF">
          <w:delText>p</w:delText>
        </w:r>
        <w:r w:rsidR="00D87C6E" w:rsidRPr="00670921" w:rsidDel="00395BDF">
          <w:delText>lanning</w:delText>
        </w:r>
        <w:r w:rsidR="004960AD" w:rsidDel="00395BDF">
          <w:delText>;</w:delText>
        </w:r>
      </w:del>
    </w:p>
    <w:p w14:paraId="61D01550" w14:textId="4AD4DB29" w:rsidR="00D87C6E" w:rsidRPr="00670921" w:rsidDel="00395BDF" w:rsidRDefault="0076635C">
      <w:pPr>
        <w:rPr>
          <w:del w:id="1445" w:author="Sarah Robinson" w:date="2019-10-16T15:23:00Z"/>
        </w:rPr>
        <w:pPrChange w:id="1446" w:author="Sarah Robinson" w:date="2019-10-16T15:24:00Z">
          <w:pPr>
            <w:pStyle w:val="Bullet1"/>
          </w:pPr>
        </w:pPrChange>
      </w:pPr>
      <w:del w:id="1447" w:author="Sarah Robinson" w:date="2019-10-16T15:23:00Z">
        <w:r w:rsidDel="00395BDF">
          <w:delText>v</w:delText>
        </w:r>
        <w:r w:rsidR="00D87C6E" w:rsidRPr="00670921" w:rsidDel="00395BDF">
          <w:delText xml:space="preserve">oluntary </w:delText>
        </w:r>
        <w:r w:rsidDel="00395BDF">
          <w:delText>t</w:delText>
        </w:r>
        <w:r w:rsidR="00D87C6E" w:rsidRPr="00670921" w:rsidDel="00395BDF">
          <w:delText>raining</w:delText>
        </w:r>
        <w:r w:rsidR="004960AD" w:rsidDel="00395BDF">
          <w:delText>;</w:delText>
        </w:r>
      </w:del>
    </w:p>
    <w:p w14:paraId="06CE8432" w14:textId="5BE3B23A" w:rsidR="00D87C6E" w:rsidRPr="00670921" w:rsidDel="00395BDF" w:rsidRDefault="0076635C">
      <w:pPr>
        <w:rPr>
          <w:del w:id="1448" w:author="Sarah Robinson" w:date="2019-10-16T15:23:00Z"/>
        </w:rPr>
        <w:pPrChange w:id="1449" w:author="Sarah Robinson" w:date="2019-10-16T15:24:00Z">
          <w:pPr>
            <w:pStyle w:val="Bullet1"/>
          </w:pPr>
        </w:pPrChange>
      </w:pPr>
      <w:del w:id="1450" w:author="Sarah Robinson" w:date="2019-10-16T15:23:00Z">
        <w:r w:rsidDel="00395BDF">
          <w:delText>r</w:delText>
        </w:r>
        <w:r w:rsidR="00D87C6E" w:rsidRPr="00670921" w:rsidDel="00395BDF">
          <w:delText xml:space="preserve">ules &amp; </w:delText>
        </w:r>
        <w:r w:rsidDel="00395BDF">
          <w:delText>p</w:delText>
        </w:r>
        <w:r w:rsidR="00D87C6E" w:rsidRPr="00670921" w:rsidDel="00395BDF">
          <w:delText>rocedures</w:delText>
        </w:r>
        <w:r w:rsidR="004960AD" w:rsidDel="00395BDF">
          <w:delText>;</w:delText>
        </w:r>
      </w:del>
    </w:p>
    <w:p w14:paraId="3BB21562" w14:textId="08063C02" w:rsidR="00D87C6E" w:rsidRPr="00670921" w:rsidDel="00395BDF" w:rsidRDefault="0076635C">
      <w:pPr>
        <w:rPr>
          <w:del w:id="1451" w:author="Sarah Robinson" w:date="2019-10-16T15:23:00Z"/>
        </w:rPr>
        <w:pPrChange w:id="1452" w:author="Sarah Robinson" w:date="2019-10-16T15:24:00Z">
          <w:pPr>
            <w:pStyle w:val="Bullet1"/>
          </w:pPr>
        </w:pPrChange>
      </w:pPr>
      <w:del w:id="1453" w:author="Sarah Robinson" w:date="2019-10-16T15:23:00Z">
        <w:r w:rsidDel="00395BDF">
          <w:delText>e</w:delText>
        </w:r>
        <w:r w:rsidR="00D87C6E" w:rsidRPr="00670921" w:rsidDel="00395BDF">
          <w:delText>nforcement</w:delText>
        </w:r>
        <w:r w:rsidR="004960AD" w:rsidDel="00395BDF">
          <w:delText>;</w:delText>
        </w:r>
      </w:del>
    </w:p>
    <w:p w14:paraId="39EB1250" w14:textId="517962DD" w:rsidR="00D87C6E" w:rsidRPr="00670921" w:rsidDel="00395BDF" w:rsidRDefault="0076635C">
      <w:pPr>
        <w:rPr>
          <w:del w:id="1454" w:author="Sarah Robinson" w:date="2019-10-16T15:23:00Z"/>
        </w:rPr>
        <w:pPrChange w:id="1455" w:author="Sarah Robinson" w:date="2019-10-16T15:24:00Z">
          <w:pPr>
            <w:pStyle w:val="Bullet1"/>
          </w:pPr>
        </w:pPrChange>
      </w:pPr>
      <w:del w:id="1456" w:author="Sarah Robinson" w:date="2019-10-16T15:23:00Z">
        <w:r w:rsidDel="00395BDF">
          <w:delText>n</w:delText>
        </w:r>
        <w:r w:rsidR="00D87C6E" w:rsidRPr="00670921" w:rsidDel="00395BDF">
          <w:delText xml:space="preserve">avigation / </w:delText>
        </w:r>
        <w:r w:rsidDel="00395BDF">
          <w:delText>h</w:delText>
        </w:r>
        <w:r w:rsidR="00D87C6E" w:rsidRPr="00670921" w:rsidDel="00395BDF">
          <w:delText>ydrologic Information</w:delText>
        </w:r>
        <w:r w:rsidR="004960AD" w:rsidDel="00395BDF">
          <w:delText>;</w:delText>
        </w:r>
      </w:del>
    </w:p>
    <w:p w14:paraId="0A2A6C5F" w14:textId="6EC20909" w:rsidR="00D87C6E" w:rsidRPr="00670921" w:rsidDel="00395BDF" w:rsidRDefault="0076635C">
      <w:pPr>
        <w:rPr>
          <w:del w:id="1457" w:author="Sarah Robinson" w:date="2019-10-16T15:23:00Z"/>
        </w:rPr>
        <w:pPrChange w:id="1458" w:author="Sarah Robinson" w:date="2019-10-16T15:24:00Z">
          <w:pPr>
            <w:pStyle w:val="Bullet1"/>
          </w:pPr>
        </w:pPrChange>
      </w:pPr>
      <w:del w:id="1459" w:author="Sarah Robinson" w:date="2019-10-16T15:23:00Z">
        <w:r w:rsidDel="00395BDF">
          <w:delText>r</w:delText>
        </w:r>
        <w:r w:rsidR="00D87C6E" w:rsidRPr="00670921" w:rsidDel="00395BDF">
          <w:delText xml:space="preserve">adio </w:delText>
        </w:r>
        <w:r w:rsidDel="00395BDF">
          <w:delText>c</w:delText>
        </w:r>
        <w:r w:rsidR="00D87C6E" w:rsidRPr="00670921" w:rsidDel="00395BDF">
          <w:delText>ommunications</w:delText>
        </w:r>
        <w:r w:rsidR="004960AD" w:rsidDel="00395BDF">
          <w:delText>;</w:delText>
        </w:r>
      </w:del>
    </w:p>
    <w:p w14:paraId="188C1BCE" w14:textId="65135808" w:rsidR="00D87C6E" w:rsidRPr="00670921" w:rsidDel="00395BDF" w:rsidRDefault="0076635C">
      <w:pPr>
        <w:rPr>
          <w:del w:id="1460" w:author="Sarah Robinson" w:date="2019-10-16T15:23:00Z"/>
        </w:rPr>
        <w:pPrChange w:id="1461" w:author="Sarah Robinson" w:date="2019-10-16T15:24:00Z">
          <w:pPr>
            <w:pStyle w:val="Bullet1"/>
          </w:pPr>
        </w:pPrChange>
      </w:pPr>
      <w:del w:id="1462" w:author="Sarah Robinson" w:date="2019-10-16T15:23:00Z">
        <w:r w:rsidDel="00395BDF">
          <w:delText>A</w:delText>
        </w:r>
        <w:r w:rsidR="00D87C6E" w:rsidRPr="00670921" w:rsidDel="00395BDF">
          <w:delText xml:space="preserve">ctive </w:delText>
        </w:r>
        <w:r w:rsidDel="00395BDF">
          <w:delText>T</w:delText>
        </w:r>
        <w:r w:rsidR="00D87C6E" w:rsidRPr="00670921" w:rsidDel="00395BDF">
          <w:delText>raffic Management</w:delText>
        </w:r>
        <w:r w:rsidR="004960AD" w:rsidDel="00395BDF">
          <w:delText>;</w:delText>
        </w:r>
      </w:del>
    </w:p>
    <w:p w14:paraId="52137684" w14:textId="6428D154" w:rsidR="00D87C6E" w:rsidRPr="00670921" w:rsidDel="00395BDF" w:rsidRDefault="0076635C">
      <w:pPr>
        <w:rPr>
          <w:del w:id="1463" w:author="Sarah Robinson" w:date="2019-10-16T15:23:00Z"/>
        </w:rPr>
        <w:pPrChange w:id="1464" w:author="Sarah Robinson" w:date="2019-10-16T15:24:00Z">
          <w:pPr>
            <w:pStyle w:val="Bullet1"/>
          </w:pPr>
        </w:pPrChange>
      </w:pPr>
      <w:del w:id="1465" w:author="Sarah Robinson" w:date="2019-10-16T15:23:00Z">
        <w:r w:rsidDel="00395BDF">
          <w:delText>w</w:delText>
        </w:r>
        <w:r w:rsidR="00D87C6E" w:rsidRPr="00670921" w:rsidDel="00395BDF">
          <w:delText xml:space="preserve">aterway </w:delText>
        </w:r>
        <w:r w:rsidDel="00395BDF">
          <w:delText>c</w:delText>
        </w:r>
        <w:r w:rsidR="00D87C6E" w:rsidRPr="00670921" w:rsidDel="00395BDF">
          <w:delText>hanges</w:delText>
        </w:r>
        <w:r w:rsidR="004960AD" w:rsidDel="00395BDF">
          <w:delText>;</w:delText>
        </w:r>
      </w:del>
    </w:p>
    <w:p w14:paraId="4FB68722" w14:textId="451E42C7" w:rsidR="00D87C6E" w:rsidRPr="00670921" w:rsidDel="00395BDF" w:rsidRDefault="0076635C">
      <w:pPr>
        <w:rPr>
          <w:del w:id="1466" w:author="Sarah Robinson" w:date="2019-10-16T15:23:00Z"/>
        </w:rPr>
        <w:pPrChange w:id="1467" w:author="Sarah Robinson" w:date="2019-10-16T15:24:00Z">
          <w:pPr>
            <w:pStyle w:val="Bullet1"/>
          </w:pPr>
        </w:pPrChange>
      </w:pPr>
      <w:del w:id="1468" w:author="Sarah Robinson" w:date="2019-10-16T15:23:00Z">
        <w:r w:rsidDel="00395BDF">
          <w:delText>o</w:delText>
        </w:r>
        <w:r w:rsidR="00D87C6E" w:rsidRPr="00670921" w:rsidDel="00395BDF">
          <w:delText xml:space="preserve">ther </w:delText>
        </w:r>
        <w:r w:rsidDel="00395BDF">
          <w:delText>a</w:delText>
        </w:r>
        <w:r w:rsidR="00D87C6E" w:rsidRPr="00670921" w:rsidDel="00395BDF">
          <w:delText>ctions</w:delText>
        </w:r>
        <w:r w:rsidR="004960AD" w:rsidDel="00395BDF">
          <w:delText>.</w:delText>
        </w:r>
      </w:del>
    </w:p>
    <w:p w14:paraId="286B13BF" w14:textId="7D36F617" w:rsidR="00D87C6E" w:rsidRPr="00670921" w:rsidDel="00395BDF" w:rsidRDefault="00D87C6E">
      <w:pPr>
        <w:rPr>
          <w:del w:id="1469" w:author="Sarah Robinson" w:date="2019-10-16T15:23:00Z"/>
          <w:rFonts w:cstheme="minorHAnsi"/>
        </w:rPr>
        <w:pPrChange w:id="1470" w:author="Sarah Robinson" w:date="2019-10-16T15:24:00Z">
          <w:pPr>
            <w:pStyle w:val="BodyText"/>
          </w:pPr>
        </w:pPrChange>
      </w:pPr>
      <w:del w:id="1471" w:author="Sarah Robinson" w:date="2019-10-16T15:23:00Z">
        <w:r w:rsidRPr="004960AD" w:rsidDel="00395BDF">
          <w:delTex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delText>
        </w:r>
        <w:r w:rsidR="00670921" w:rsidRPr="004960AD" w:rsidDel="00395BDF">
          <w:delText>‘</w:delText>
        </w:r>
        <w:r w:rsidRPr="004960AD" w:rsidDel="00395BDF">
          <w:delText>Install wind sensor at Long Point</w:delText>
        </w:r>
        <w:r w:rsidR="00670921" w:rsidRPr="004960AD" w:rsidDel="00395BDF">
          <w:delText>’</w:delText>
        </w:r>
        <w:r w:rsidRPr="004960AD" w:rsidDel="00395BDF">
          <w:delText>, then the participants would write those words on the line next to the Nav / Hydro Info intervention category under that risk factor.  After recording an idea, the participants indicate what risk level would result from implementing that idea.  This is done by circling a number to the left of (lower than) the Book 4 risk level mark on the 1 to 9 scale next to the imple</w:delText>
        </w:r>
        <w:r w:rsidRPr="00670921" w:rsidDel="00395BDF">
          <w:rPr>
            <w:rFonts w:cstheme="minorHAnsi"/>
          </w:rPr>
          <w:delTex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delText>
        </w:r>
      </w:del>
    </w:p>
    <w:p w14:paraId="2EE14B8C" w14:textId="50090178" w:rsidR="00D87C6E" w:rsidRPr="00670921" w:rsidDel="00395BDF" w:rsidRDefault="00D87C6E">
      <w:pPr>
        <w:rPr>
          <w:del w:id="1472" w:author="Sarah Robinson" w:date="2019-10-16T15:23:00Z"/>
        </w:rPr>
        <w:pPrChange w:id="1473" w:author="Sarah Robinson" w:date="2019-10-16T15:24:00Z">
          <w:pPr>
            <w:pStyle w:val="BodyText"/>
          </w:pPr>
        </w:pPrChange>
      </w:pPr>
      <w:del w:id="1474" w:author="Sarah Robinson" w:date="2019-10-16T15:23:00Z">
        <w:r w:rsidRPr="00670921" w:rsidDel="00395BDF">
          <w:delText>Again using our Wind Conditions example:</w:delText>
        </w:r>
      </w:del>
    </w:p>
    <w:p w14:paraId="141C0670" w14:textId="16C79DA5" w:rsidR="00D87C6E" w:rsidRPr="00670921" w:rsidDel="00395BDF" w:rsidRDefault="00D87C6E">
      <w:pPr>
        <w:rPr>
          <w:del w:id="1475" w:author="Sarah Robinson" w:date="2019-10-16T15:23:00Z"/>
          <w:rFonts w:cstheme="minorHAnsi"/>
          <w:sz w:val="22"/>
          <w:u w:val="single"/>
        </w:rPr>
        <w:pPrChange w:id="1476" w:author="Sarah Robinson" w:date="2019-10-16T15:24:00Z">
          <w:pPr>
            <w:pStyle w:val="BodyTextIndent"/>
            <w:tabs>
              <w:tab w:val="num" w:pos="1620"/>
              <w:tab w:val="left" w:pos="2880"/>
              <w:tab w:val="left" w:pos="4680"/>
              <w:tab w:val="left" w:pos="6480"/>
              <w:tab w:val="left" w:pos="8100"/>
            </w:tabs>
            <w:spacing w:after="0"/>
          </w:pPr>
        </w:pPrChange>
      </w:pPr>
      <w:del w:id="1477" w:author="Sarah Robinson" w:date="2019-10-16T15:23:00Z">
        <w:r w:rsidRPr="00670921" w:rsidDel="00395BDF">
          <w:rPr>
            <w:rFonts w:cstheme="minorHAnsi"/>
            <w:sz w:val="22"/>
          </w:rPr>
          <w:tab/>
        </w:r>
        <w:r w:rsidRPr="00670921" w:rsidDel="00395BDF">
          <w:rPr>
            <w:rFonts w:cstheme="minorHAnsi"/>
            <w:sz w:val="22"/>
          </w:rPr>
          <w:tab/>
          <w:delText xml:space="preserve">  </w:delText>
        </w:r>
        <w:r w:rsidRPr="00670921" w:rsidDel="00395BDF">
          <w:rPr>
            <w:rFonts w:cstheme="minorHAnsi"/>
            <w:sz w:val="22"/>
            <w:u w:val="single"/>
          </w:rPr>
          <w:delText>Team 1</w:delText>
        </w:r>
        <w:r w:rsidRPr="00670921" w:rsidDel="00395BDF">
          <w:rPr>
            <w:rFonts w:cstheme="minorHAnsi"/>
            <w:sz w:val="22"/>
          </w:rPr>
          <w:tab/>
          <w:delText xml:space="preserve">  </w:delText>
        </w:r>
        <w:r w:rsidRPr="00670921" w:rsidDel="00395BDF">
          <w:rPr>
            <w:rFonts w:cstheme="minorHAnsi"/>
            <w:sz w:val="22"/>
            <w:u w:val="single"/>
          </w:rPr>
          <w:delText>Team 2</w:delText>
        </w:r>
        <w:r w:rsidRPr="00670921" w:rsidDel="00395BDF">
          <w:rPr>
            <w:rFonts w:cstheme="minorHAnsi"/>
            <w:sz w:val="22"/>
          </w:rPr>
          <w:tab/>
          <w:delText xml:space="preserve">  </w:delText>
        </w:r>
        <w:r w:rsidRPr="00670921" w:rsidDel="00395BDF">
          <w:rPr>
            <w:rFonts w:cstheme="minorHAnsi"/>
            <w:sz w:val="22"/>
            <w:u w:val="single"/>
          </w:rPr>
          <w:delText>Team 3</w:delText>
        </w:r>
        <w:r w:rsidRPr="00670921" w:rsidDel="00395BDF">
          <w:rPr>
            <w:rFonts w:cstheme="minorHAnsi"/>
            <w:sz w:val="22"/>
          </w:rPr>
          <w:tab/>
        </w:r>
        <w:r w:rsidRPr="00670921" w:rsidDel="00395BDF">
          <w:rPr>
            <w:rFonts w:cstheme="minorHAnsi"/>
            <w:sz w:val="22"/>
            <w:u w:val="single"/>
          </w:rPr>
          <w:delText>Sum</w:delText>
        </w:r>
      </w:del>
    </w:p>
    <w:p w14:paraId="122FC298" w14:textId="69674579" w:rsidR="00D87C6E" w:rsidRPr="00670921" w:rsidDel="00395BDF" w:rsidRDefault="00D87C6E">
      <w:pPr>
        <w:rPr>
          <w:del w:id="1478" w:author="Sarah Robinson" w:date="2019-10-16T15:23:00Z"/>
          <w:rFonts w:cstheme="minorHAnsi"/>
          <w:sz w:val="22"/>
        </w:rPr>
        <w:pPrChange w:id="1479" w:author="Sarah Robinson" w:date="2019-10-16T15:24:00Z">
          <w:pPr>
            <w:pStyle w:val="BodyTextIndent"/>
            <w:tabs>
              <w:tab w:val="num" w:pos="1620"/>
              <w:tab w:val="left" w:pos="3240"/>
              <w:tab w:val="left" w:pos="5040"/>
              <w:tab w:val="left" w:pos="6840"/>
            </w:tabs>
            <w:spacing w:after="0"/>
          </w:pPr>
        </w:pPrChange>
      </w:pPr>
      <w:del w:id="1480" w:author="Sarah Robinson" w:date="2019-10-16T15:23:00Z">
        <w:r w:rsidRPr="00670921" w:rsidDel="00395BDF">
          <w:rPr>
            <w:rFonts w:cstheme="minorHAnsi"/>
            <w:sz w:val="22"/>
          </w:rPr>
          <w:delText>Number Circled</w:delText>
        </w:r>
        <w:r w:rsidRPr="00670921" w:rsidDel="00395BDF">
          <w:rPr>
            <w:rFonts w:cstheme="minorHAnsi"/>
            <w:sz w:val="22"/>
          </w:rPr>
          <w:tab/>
          <w:delText>2</w:delText>
        </w:r>
        <w:r w:rsidRPr="00670921" w:rsidDel="00395BDF">
          <w:rPr>
            <w:rFonts w:cstheme="minorHAnsi"/>
            <w:sz w:val="22"/>
          </w:rPr>
          <w:tab/>
          <w:delText>3</w:delText>
        </w:r>
        <w:r w:rsidRPr="00670921" w:rsidDel="00395BDF">
          <w:rPr>
            <w:rFonts w:cstheme="minorHAnsi"/>
            <w:sz w:val="22"/>
          </w:rPr>
          <w:tab/>
          <w:delText>2</w:delText>
        </w:r>
      </w:del>
    </w:p>
    <w:p w14:paraId="4D48F4C5" w14:textId="0DE7E66B" w:rsidR="00D87C6E" w:rsidRPr="00670921" w:rsidDel="00395BDF" w:rsidRDefault="00D87C6E">
      <w:pPr>
        <w:rPr>
          <w:del w:id="1481" w:author="Sarah Robinson" w:date="2019-10-16T15:23:00Z"/>
          <w:rFonts w:cstheme="minorHAnsi"/>
          <w:sz w:val="22"/>
        </w:rPr>
        <w:pPrChange w:id="1482" w:author="Sarah Robinson" w:date="2019-10-16T15:24:00Z">
          <w:pPr>
            <w:pStyle w:val="BodyTextIndent"/>
            <w:tabs>
              <w:tab w:val="num" w:pos="1620"/>
              <w:tab w:val="left" w:pos="3240"/>
              <w:tab w:val="left" w:pos="5040"/>
              <w:tab w:val="left" w:pos="6840"/>
            </w:tabs>
            <w:spacing w:after="0"/>
          </w:pPr>
        </w:pPrChange>
      </w:pPr>
      <w:del w:id="1483" w:author="Sarah Robinson" w:date="2019-10-16T15:23:00Z">
        <w:r w:rsidRPr="00670921" w:rsidDel="00395BDF">
          <w:rPr>
            <w:rFonts w:cstheme="minorHAnsi"/>
            <w:sz w:val="22"/>
          </w:rPr>
          <w:delText>Spreadsheet Entry</w:delText>
        </w:r>
        <w:r w:rsidRPr="00670921" w:rsidDel="00395BDF">
          <w:rPr>
            <w:rFonts w:cstheme="minorHAnsi"/>
            <w:sz w:val="22"/>
          </w:rPr>
          <w:tab/>
          <w:delText>2</w:delText>
        </w:r>
        <w:r w:rsidRPr="00670921" w:rsidDel="00395BDF">
          <w:rPr>
            <w:rFonts w:cstheme="minorHAnsi"/>
            <w:sz w:val="22"/>
          </w:rPr>
          <w:tab/>
          <w:delText>3</w:delText>
        </w:r>
        <w:r w:rsidRPr="00670921" w:rsidDel="00395BDF">
          <w:rPr>
            <w:rFonts w:cstheme="minorHAnsi"/>
            <w:sz w:val="22"/>
          </w:rPr>
          <w:tab/>
          <w:delText>2</w:delText>
        </w:r>
      </w:del>
    </w:p>
    <w:p w14:paraId="02E30236" w14:textId="75A403DA" w:rsidR="00D87C6E" w:rsidRPr="00670921" w:rsidDel="00395BDF" w:rsidRDefault="00D87C6E">
      <w:pPr>
        <w:rPr>
          <w:del w:id="1484" w:author="Sarah Robinson" w:date="2019-10-16T15:23:00Z"/>
          <w:rFonts w:cstheme="minorHAnsi"/>
          <w:sz w:val="22"/>
        </w:rPr>
        <w:pPrChange w:id="1485" w:author="Sarah Robinson" w:date="2019-10-16T15:24:00Z">
          <w:pPr>
            <w:pStyle w:val="BodyTextIndent"/>
            <w:tabs>
              <w:tab w:val="num" w:pos="1620"/>
              <w:tab w:val="left" w:pos="3060"/>
              <w:tab w:val="left" w:pos="4860"/>
              <w:tab w:val="left" w:pos="6660"/>
            </w:tabs>
            <w:spacing w:after="0"/>
          </w:pPr>
        </w:pPrChange>
      </w:pPr>
      <w:del w:id="1486" w:author="Sarah Robinson" w:date="2019-10-16T15:23:00Z">
        <w:r w:rsidRPr="00670921" w:rsidDel="00395BDF">
          <w:rPr>
            <w:rFonts w:cstheme="minorHAnsi"/>
            <w:sz w:val="22"/>
          </w:rPr>
          <w:delText>Expertise Score</w:delText>
        </w:r>
        <w:r w:rsidRPr="00670921" w:rsidDel="00395BDF">
          <w:rPr>
            <w:rFonts w:cstheme="minorHAnsi"/>
            <w:sz w:val="22"/>
          </w:rPr>
          <w:tab/>
          <w:delText xml:space="preserve">  .43</w:delText>
        </w:r>
        <w:r w:rsidRPr="00670921" w:rsidDel="00395BDF">
          <w:rPr>
            <w:rFonts w:cstheme="minorHAnsi"/>
            <w:sz w:val="22"/>
          </w:rPr>
          <w:tab/>
          <w:delText xml:space="preserve">  .14</w:delText>
        </w:r>
        <w:r w:rsidRPr="00670921" w:rsidDel="00395BDF">
          <w:rPr>
            <w:rFonts w:cstheme="minorHAnsi"/>
            <w:sz w:val="22"/>
          </w:rPr>
          <w:tab/>
          <w:delText xml:space="preserve">  .43</w:delText>
        </w:r>
      </w:del>
    </w:p>
    <w:p w14:paraId="59D88085" w14:textId="0621FE37" w:rsidR="00D87C6E" w:rsidRPr="00670921" w:rsidDel="00395BDF" w:rsidRDefault="00D87C6E">
      <w:pPr>
        <w:rPr>
          <w:del w:id="1487" w:author="Sarah Robinson" w:date="2019-10-16T15:23:00Z"/>
          <w:rFonts w:cstheme="minorHAnsi"/>
          <w:sz w:val="22"/>
        </w:rPr>
        <w:pPrChange w:id="1488" w:author="Sarah Robinson" w:date="2019-10-16T15:24:00Z">
          <w:pPr>
            <w:pStyle w:val="BodyTextIndent"/>
            <w:tabs>
              <w:tab w:val="num" w:pos="1620"/>
              <w:tab w:val="left" w:pos="3060"/>
              <w:tab w:val="left" w:pos="4860"/>
              <w:tab w:val="left" w:pos="6660"/>
              <w:tab w:val="left" w:pos="8100"/>
            </w:tabs>
            <w:ind w:left="284"/>
          </w:pPr>
        </w:pPrChange>
      </w:pPr>
      <w:del w:id="1489" w:author="Sarah Robinson" w:date="2019-10-16T15:23:00Z">
        <w:r w:rsidRPr="00670921" w:rsidDel="00395BDF">
          <w:rPr>
            <w:rFonts w:cstheme="minorHAnsi"/>
            <w:sz w:val="22"/>
          </w:rPr>
          <w:delText>Product</w:delText>
        </w:r>
        <w:r w:rsidRPr="00670921" w:rsidDel="00395BDF">
          <w:rPr>
            <w:rFonts w:cstheme="minorHAnsi"/>
            <w:sz w:val="22"/>
          </w:rPr>
          <w:tab/>
        </w:r>
        <w:r w:rsidRPr="00670921" w:rsidDel="00395BDF">
          <w:rPr>
            <w:rFonts w:cstheme="minorHAnsi"/>
            <w:sz w:val="22"/>
          </w:rPr>
          <w:tab/>
          <w:delText xml:space="preserve">  .86</w:delText>
        </w:r>
        <w:r w:rsidRPr="00670921" w:rsidDel="00395BDF">
          <w:rPr>
            <w:rFonts w:cstheme="minorHAnsi"/>
            <w:sz w:val="22"/>
          </w:rPr>
          <w:tab/>
          <w:delText xml:space="preserve">  .42</w:delText>
        </w:r>
        <w:r w:rsidRPr="00670921" w:rsidDel="00395BDF">
          <w:rPr>
            <w:rFonts w:cstheme="minorHAnsi"/>
            <w:sz w:val="22"/>
          </w:rPr>
          <w:tab/>
          <w:delText xml:space="preserve">  .86</w:delText>
        </w:r>
        <w:r w:rsidRPr="00670921" w:rsidDel="00395BDF">
          <w:rPr>
            <w:rFonts w:cstheme="minorHAnsi"/>
            <w:sz w:val="22"/>
          </w:rPr>
          <w:tab/>
          <w:delText>2.14</w:delText>
        </w:r>
      </w:del>
    </w:p>
    <w:p w14:paraId="61650314" w14:textId="22B763B3" w:rsidR="004960AD" w:rsidDel="00395BDF" w:rsidRDefault="00D87C6E">
      <w:pPr>
        <w:rPr>
          <w:del w:id="1490" w:author="Sarah Robinson" w:date="2019-10-16T15:23:00Z"/>
        </w:rPr>
        <w:pPrChange w:id="1491" w:author="Sarah Robinson" w:date="2019-10-16T15:24:00Z">
          <w:pPr>
            <w:pStyle w:val="BodyText"/>
          </w:pPr>
        </w:pPrChange>
      </w:pPr>
      <w:del w:id="1492" w:author="Sarah Robinson" w:date="2019-10-16T15:23:00Z">
        <w:r w:rsidRPr="00670921" w:rsidDel="00395BDF">
          <w:delTex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delText>
        </w:r>
        <w:r w:rsidR="00670921" w:rsidRPr="00670921" w:rsidDel="00395BDF">
          <w:delText>‘</w:delText>
        </w:r>
        <w:r w:rsidRPr="00670921" w:rsidDel="00395BDF">
          <w:delText>best</w:delText>
        </w:r>
        <w:r w:rsidR="00670921" w:rsidRPr="00670921" w:rsidDel="00395BDF">
          <w:delText>’</w:delText>
        </w:r>
        <w:r w:rsidRPr="00670921" w:rsidDel="00395BDF">
          <w:delText xml:space="preserve"> mitigation measure to use to achieve further risk reduction for that factor.</w:delText>
        </w:r>
      </w:del>
    </w:p>
    <w:p w14:paraId="3938A064" w14:textId="7C56DFEF" w:rsidR="00D87C6E" w:rsidRPr="00670921" w:rsidDel="00395BDF" w:rsidRDefault="00D87C6E">
      <w:pPr>
        <w:rPr>
          <w:del w:id="1493" w:author="Sarah Robinson" w:date="2019-10-16T15:23:00Z"/>
          <w:rFonts w:cstheme="minorHAnsi"/>
          <w:sz w:val="22"/>
        </w:rPr>
        <w:pPrChange w:id="1494" w:author="Sarah Robinson" w:date="2019-10-16T15:24:00Z">
          <w:pPr>
            <w:pStyle w:val="Title"/>
            <w:spacing w:before="240" w:after="240"/>
            <w:ind w:firstLine="357"/>
          </w:pPr>
        </w:pPrChange>
      </w:pPr>
      <w:del w:id="1495" w:author="Sarah Robinson" w:date="2019-10-16T15:23:00Z">
        <w:r w:rsidRPr="00670921" w:rsidDel="00395BDF">
          <w:rPr>
            <w:rFonts w:cstheme="minorHAnsi"/>
            <w:sz w:val="22"/>
          </w:rPr>
          <w:delText>Ch</w:delText>
        </w:r>
        <w:r w:rsidR="003C28B2" w:rsidDel="00395BDF">
          <w:rPr>
            <w:rFonts w:cstheme="minorHAnsi"/>
            <w:sz w:val="22"/>
          </w:rPr>
          <w:delText>apter 3:  Preliminary Logistics</w:delText>
        </w:r>
      </w:del>
    </w:p>
    <w:p w14:paraId="30C34A38" w14:textId="5B8026B4" w:rsidR="00D87C6E" w:rsidRPr="004960AD" w:rsidDel="00395BDF" w:rsidRDefault="00D87C6E">
      <w:pPr>
        <w:rPr>
          <w:del w:id="1496" w:author="Sarah Robinson" w:date="2019-10-16T15:23:00Z"/>
          <w:b/>
        </w:rPr>
        <w:pPrChange w:id="1497" w:author="Sarah Robinson" w:date="2019-10-16T15:24:00Z">
          <w:pPr>
            <w:pStyle w:val="List1"/>
            <w:numPr>
              <w:numId w:val="65"/>
            </w:numPr>
          </w:pPr>
        </w:pPrChange>
      </w:pPr>
      <w:del w:id="1498" w:author="Sarah Robinson" w:date="2019-10-16T15:23:00Z">
        <w:r w:rsidRPr="004960AD" w:rsidDel="00395BDF">
          <w:rPr>
            <w:b/>
          </w:rPr>
          <w:delText xml:space="preserve">Preparing for a Successful PAWSA Workshop </w:delText>
        </w:r>
      </w:del>
    </w:p>
    <w:p w14:paraId="4F03092E" w14:textId="7DE57321" w:rsidR="00D87C6E" w:rsidRPr="00670921" w:rsidDel="00395BDF" w:rsidRDefault="00D87C6E">
      <w:pPr>
        <w:rPr>
          <w:del w:id="1499" w:author="Sarah Robinson" w:date="2019-10-16T15:23:00Z"/>
        </w:rPr>
        <w:pPrChange w:id="1500" w:author="Sarah Robinson" w:date="2019-10-16T15:24:00Z">
          <w:pPr>
            <w:pStyle w:val="BodyText"/>
          </w:pPr>
        </w:pPrChange>
      </w:pPr>
      <w:del w:id="1501" w:author="Sarah Robinson" w:date="2019-10-16T15:23:00Z">
        <w:r w:rsidRPr="00670921" w:rsidDel="00395BDF">
          <w:delText xml:space="preserve">This chapter discusses initial preparations for planning a PAWSA workshop, with specific details regarding sponsor and facilitation team roles / responsibilities and the logistics of arranging for the workshop meeting facility.  </w:delText>
        </w:r>
      </w:del>
    </w:p>
    <w:p w14:paraId="42840473" w14:textId="22CB8B60" w:rsidR="00D87C6E" w:rsidRPr="00670921" w:rsidDel="00395BDF" w:rsidRDefault="00D87C6E">
      <w:pPr>
        <w:rPr>
          <w:del w:id="1502" w:author="Sarah Robinson" w:date="2019-10-16T15:23:00Z"/>
        </w:rPr>
        <w:pPrChange w:id="1503" w:author="Sarah Robinson" w:date="2019-10-16T15:24:00Z">
          <w:pPr>
            <w:pStyle w:val="BodyText"/>
          </w:pPr>
        </w:pPrChange>
      </w:pPr>
      <w:del w:id="1504" w:author="Sarah Robinson" w:date="2019-10-16T15:23:00Z">
        <w:r w:rsidRPr="00670921" w:rsidDel="00395BDF">
          <w:delTex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delText>
        </w:r>
        <w:r w:rsidR="004960AD" w:rsidDel="00395BDF">
          <w:delText>he planning process:</w:delText>
        </w:r>
      </w:del>
    </w:p>
    <w:p w14:paraId="5DAB8857" w14:textId="47B202F1" w:rsidR="00D87C6E" w:rsidRPr="00670921" w:rsidDel="00395BDF" w:rsidRDefault="0076635C">
      <w:pPr>
        <w:rPr>
          <w:del w:id="1505" w:author="Sarah Robinson" w:date="2019-10-16T15:23:00Z"/>
        </w:rPr>
        <w:pPrChange w:id="1506" w:author="Sarah Robinson" w:date="2019-10-16T15:24:00Z">
          <w:pPr>
            <w:pStyle w:val="Bullet1"/>
          </w:pPr>
        </w:pPrChange>
      </w:pPr>
      <w:del w:id="1507" w:author="Sarah Robinson" w:date="2019-10-16T15:23:00Z">
        <w:r w:rsidDel="00395BDF">
          <w:delText>c</w:delText>
        </w:r>
        <w:r w:rsidR="00D87C6E" w:rsidRPr="00670921" w:rsidDel="00395BDF">
          <w:delText>ommence preliminary logistics (e.g., notice to local community, initial workshop participant considerations, locate facility, etc.) at least 60 days in advance</w:delText>
        </w:r>
        <w:r w:rsidR="004960AD" w:rsidDel="00395BDF">
          <w:delText>;</w:delText>
        </w:r>
      </w:del>
    </w:p>
    <w:p w14:paraId="189A6646" w14:textId="3D104D02" w:rsidR="00D87C6E" w:rsidRPr="00670921" w:rsidDel="00395BDF" w:rsidRDefault="0076635C">
      <w:pPr>
        <w:rPr>
          <w:del w:id="1508" w:author="Sarah Robinson" w:date="2019-10-16T15:23:00Z"/>
        </w:rPr>
        <w:pPrChange w:id="1509" w:author="Sarah Robinson" w:date="2019-10-16T15:24:00Z">
          <w:pPr>
            <w:pStyle w:val="Bullet1"/>
          </w:pPr>
        </w:pPrChange>
      </w:pPr>
      <w:del w:id="1510" w:author="Sarah Robinson" w:date="2019-10-16T15:23:00Z">
        <w:r w:rsidDel="00395BDF">
          <w:delText>s</w:delText>
        </w:r>
        <w:r w:rsidR="00D87C6E" w:rsidRPr="00670921" w:rsidDel="00395BDF">
          <w:delText>et the workshop dates and location approximately 45 days in advance</w:delText>
        </w:r>
        <w:r w:rsidR="004960AD" w:rsidDel="00395BDF">
          <w:delText>;</w:delText>
        </w:r>
      </w:del>
    </w:p>
    <w:p w14:paraId="765237C9" w14:textId="216A2DC3" w:rsidR="00D87C6E" w:rsidRPr="00670921" w:rsidDel="00395BDF" w:rsidRDefault="0076635C">
      <w:pPr>
        <w:rPr>
          <w:del w:id="1511" w:author="Sarah Robinson" w:date="2019-10-16T15:23:00Z"/>
        </w:rPr>
        <w:pPrChange w:id="1512" w:author="Sarah Robinson" w:date="2019-10-16T15:24:00Z">
          <w:pPr>
            <w:pStyle w:val="Bullet1"/>
          </w:pPr>
        </w:pPrChange>
      </w:pPr>
      <w:del w:id="1513" w:author="Sarah Robinson" w:date="2019-10-16T15:23:00Z">
        <w:r w:rsidDel="00395BDF">
          <w:delText>e</w:delText>
        </w:r>
        <w:r w:rsidR="00D87C6E" w:rsidRPr="00670921" w:rsidDel="00395BDF">
          <w:delText>nsure invitees receive the sponsor’s letter of invitation and read ahead material approximately 30 d</w:delText>
        </w:r>
        <w:r w:rsidR="004960AD" w:rsidDel="00395BDF">
          <w:delText>ays in advance of the workshop.</w:delText>
        </w:r>
      </w:del>
    </w:p>
    <w:p w14:paraId="4B33083D" w14:textId="68561F0A" w:rsidR="00D87C6E" w:rsidRPr="004960AD" w:rsidDel="00395BDF" w:rsidRDefault="00D87C6E">
      <w:pPr>
        <w:rPr>
          <w:del w:id="1514" w:author="Sarah Robinson" w:date="2019-10-16T15:23:00Z"/>
          <w:b/>
          <w:i/>
          <w:iCs/>
        </w:rPr>
        <w:pPrChange w:id="1515" w:author="Sarah Robinson" w:date="2019-10-16T15:24:00Z">
          <w:pPr>
            <w:pStyle w:val="List1"/>
          </w:pPr>
        </w:pPrChange>
      </w:pPr>
      <w:del w:id="1516" w:author="Sarah Robinson" w:date="2019-10-16T15:23:00Z">
        <w:r w:rsidRPr="004960AD" w:rsidDel="00395BDF">
          <w:rPr>
            <w:b/>
          </w:rPr>
          <w:delText>Roles and Responsibilities</w:delText>
        </w:r>
      </w:del>
    </w:p>
    <w:p w14:paraId="7FCFED7D" w14:textId="353186E2" w:rsidR="00D87C6E" w:rsidRPr="004960AD" w:rsidDel="00395BDF" w:rsidRDefault="00D87C6E">
      <w:pPr>
        <w:rPr>
          <w:del w:id="1517" w:author="Sarah Robinson" w:date="2019-10-16T15:23:00Z"/>
          <w:i/>
          <w:u w:val="single"/>
        </w:rPr>
        <w:pPrChange w:id="1518" w:author="Sarah Robinson" w:date="2019-10-16T15:24:00Z">
          <w:pPr>
            <w:pStyle w:val="BodyText"/>
          </w:pPr>
        </w:pPrChange>
      </w:pPr>
      <w:del w:id="1519" w:author="Sarah Robinson" w:date="2019-10-16T15:23:00Z">
        <w:r w:rsidRPr="004960AD" w:rsidDel="00395BDF">
          <w:rPr>
            <w:i/>
            <w:u w:val="single"/>
          </w:rPr>
          <w:delText>Sponsor</w:delText>
        </w:r>
      </w:del>
    </w:p>
    <w:p w14:paraId="66D6D2BD" w14:textId="672A9248" w:rsidR="00D87C6E" w:rsidRPr="00670921" w:rsidDel="00395BDF" w:rsidRDefault="0076635C">
      <w:pPr>
        <w:rPr>
          <w:del w:id="1520" w:author="Sarah Robinson" w:date="2019-10-16T15:23:00Z"/>
        </w:rPr>
        <w:pPrChange w:id="1521" w:author="Sarah Robinson" w:date="2019-10-16T15:24:00Z">
          <w:pPr>
            <w:pStyle w:val="Bullet1"/>
          </w:pPr>
        </w:pPrChange>
      </w:pPr>
      <w:del w:id="1522" w:author="Sarah Robinson" w:date="2019-10-16T15:23:00Z">
        <w:r w:rsidDel="00395BDF">
          <w:delText>a</w:delText>
        </w:r>
        <w:r w:rsidR="00D87C6E" w:rsidRPr="00670921" w:rsidDel="00395BDF">
          <w:delText>ssign primary point of contact</w:delText>
        </w:r>
        <w:r w:rsidR="004960AD" w:rsidDel="00395BDF">
          <w:delText>;</w:delText>
        </w:r>
      </w:del>
    </w:p>
    <w:p w14:paraId="5A5F8017" w14:textId="26A1E200" w:rsidR="00D87C6E" w:rsidRPr="00670921" w:rsidDel="00395BDF" w:rsidRDefault="00D87C6E">
      <w:pPr>
        <w:rPr>
          <w:del w:id="1523" w:author="Sarah Robinson" w:date="2019-10-16T15:23:00Z"/>
        </w:rPr>
        <w:pPrChange w:id="1524" w:author="Sarah Robinson" w:date="2019-10-16T15:24:00Z">
          <w:pPr>
            <w:pStyle w:val="Bullet1text"/>
          </w:pPr>
        </w:pPrChange>
      </w:pPr>
      <w:del w:id="1525" w:author="Sarah Robinson" w:date="2019-10-16T15:23:00Z">
        <w:r w:rsidRPr="00670921" w:rsidDel="00395BDF">
          <w:delText xml:space="preserve">The importance of, and workload imposed by, the PAWSA process often dictates that a senior member of the sponsor’s staff be designated as the primary point of contact for overall </w:delText>
        </w:r>
        <w:r w:rsidR="00670921" w:rsidRPr="00670921" w:rsidDel="00395BDF">
          <w:delText>co-ord</w:delText>
        </w:r>
        <w:r w:rsidRPr="00670921" w:rsidDel="00395BDF">
          <w:delText>ination of activities before, during, and following the workshop.</w:delText>
        </w:r>
      </w:del>
    </w:p>
    <w:p w14:paraId="1CC1CD9F" w14:textId="47F4AD03" w:rsidR="00D87C6E" w:rsidRPr="00670921" w:rsidDel="00395BDF" w:rsidRDefault="0076635C">
      <w:pPr>
        <w:rPr>
          <w:del w:id="1526" w:author="Sarah Robinson" w:date="2019-10-16T15:23:00Z"/>
        </w:rPr>
        <w:pPrChange w:id="1527" w:author="Sarah Robinson" w:date="2019-10-16T15:24:00Z">
          <w:pPr>
            <w:pStyle w:val="Bullet1"/>
          </w:pPr>
        </w:pPrChange>
      </w:pPr>
      <w:del w:id="1528" w:author="Sarah Robinson" w:date="2019-10-16T15:23:00Z">
        <w:r w:rsidDel="00395BDF">
          <w:delText>a</w:delText>
        </w:r>
        <w:r w:rsidR="00D87C6E" w:rsidRPr="00670921" w:rsidDel="00395BDF">
          <w:delText>ssign facilitation team members</w:delText>
        </w:r>
        <w:r w:rsidR="004960AD" w:rsidDel="00395BDF">
          <w:delText>;</w:delText>
        </w:r>
      </w:del>
    </w:p>
    <w:p w14:paraId="51FA0961" w14:textId="47C303F5" w:rsidR="00D87C6E" w:rsidRPr="00670921" w:rsidDel="00395BDF" w:rsidRDefault="00D87C6E">
      <w:pPr>
        <w:rPr>
          <w:del w:id="1529" w:author="Sarah Robinson" w:date="2019-10-16T15:23:00Z"/>
        </w:rPr>
        <w:pPrChange w:id="1530" w:author="Sarah Robinson" w:date="2019-10-16T15:24:00Z">
          <w:pPr>
            <w:pStyle w:val="Bullet1text"/>
          </w:pPr>
        </w:pPrChange>
      </w:pPr>
      <w:del w:id="1531" w:author="Sarah Robinson" w:date="2019-10-16T15:23:00Z">
        <w:r w:rsidRPr="00670921" w:rsidDel="00395BDF">
          <w:delText>In addition to the sponsor’s point of contact person, an appropriate facilitation team should be selected approximately two to three mon</w:delText>
        </w:r>
        <w:r w:rsidR="004960AD" w:rsidDel="00395BDF">
          <w:delText>ths in advance of the workshop.</w:delText>
        </w:r>
      </w:del>
    </w:p>
    <w:p w14:paraId="0046A60F" w14:textId="502FCF01" w:rsidR="00D87C6E" w:rsidRPr="00670921" w:rsidDel="00395BDF" w:rsidRDefault="0076635C">
      <w:pPr>
        <w:rPr>
          <w:del w:id="1532" w:author="Sarah Robinson" w:date="2019-10-16T15:23:00Z"/>
        </w:rPr>
        <w:pPrChange w:id="1533" w:author="Sarah Robinson" w:date="2019-10-16T15:24:00Z">
          <w:pPr>
            <w:pStyle w:val="Bullet1"/>
          </w:pPr>
        </w:pPrChange>
      </w:pPr>
      <w:del w:id="1534" w:author="Sarah Robinson" w:date="2019-10-16T15:23:00Z">
        <w:r w:rsidDel="00395BDF">
          <w:delText>s</w:delText>
        </w:r>
        <w:r w:rsidR="00D87C6E" w:rsidRPr="00670921" w:rsidDel="00395BDF">
          <w:delText>election of participants (see guidance in Chapter 4)</w:delText>
        </w:r>
        <w:r w:rsidR="004960AD" w:rsidDel="00395BDF">
          <w:delText>;</w:delText>
        </w:r>
      </w:del>
    </w:p>
    <w:p w14:paraId="315D3C6E" w14:textId="5D637E6F" w:rsidR="00D87C6E" w:rsidRPr="00670921" w:rsidDel="00395BDF" w:rsidRDefault="0076635C">
      <w:pPr>
        <w:rPr>
          <w:del w:id="1535" w:author="Sarah Robinson" w:date="2019-10-16T15:23:00Z"/>
        </w:rPr>
        <w:pPrChange w:id="1536" w:author="Sarah Robinson" w:date="2019-10-16T15:24:00Z">
          <w:pPr>
            <w:pStyle w:val="Bullet1"/>
          </w:pPr>
        </w:pPrChange>
      </w:pPr>
      <w:del w:id="1537" w:author="Sarah Robinson" w:date="2019-10-16T15:23:00Z">
        <w:r w:rsidDel="00395BDF">
          <w:delText>r</w:delText>
        </w:r>
        <w:r w:rsidR="00D87C6E" w:rsidRPr="00670921" w:rsidDel="00395BDF">
          <w:delText>eview results (see guidance in Chapter 7)</w:delText>
        </w:r>
        <w:r w:rsidR="004960AD" w:rsidDel="00395BDF">
          <w:delText>.</w:delText>
        </w:r>
      </w:del>
    </w:p>
    <w:p w14:paraId="60E41D87" w14:textId="21C78F3B" w:rsidR="00D87C6E" w:rsidRPr="004960AD" w:rsidDel="00395BDF" w:rsidRDefault="00D87C6E">
      <w:pPr>
        <w:rPr>
          <w:del w:id="1538" w:author="Sarah Robinson" w:date="2019-10-16T15:23:00Z"/>
          <w:i/>
          <w:u w:val="single"/>
        </w:rPr>
        <w:pPrChange w:id="1539" w:author="Sarah Robinson" w:date="2019-10-16T15:24:00Z">
          <w:pPr>
            <w:pStyle w:val="BodyText"/>
          </w:pPr>
        </w:pPrChange>
      </w:pPr>
      <w:del w:id="1540" w:author="Sarah Robinson" w:date="2019-10-16T15:23:00Z">
        <w:r w:rsidRPr="004960AD" w:rsidDel="00395BDF">
          <w:rPr>
            <w:i/>
            <w:u w:val="single"/>
          </w:rPr>
          <w:delText>Primary Point of Contact</w:delText>
        </w:r>
      </w:del>
    </w:p>
    <w:p w14:paraId="2A4DBCE7" w14:textId="259C77A8" w:rsidR="00D87C6E" w:rsidRPr="00670921" w:rsidDel="00395BDF" w:rsidRDefault="0076635C">
      <w:pPr>
        <w:rPr>
          <w:del w:id="1541" w:author="Sarah Robinson" w:date="2019-10-16T15:23:00Z"/>
        </w:rPr>
        <w:pPrChange w:id="1542" w:author="Sarah Robinson" w:date="2019-10-16T15:24:00Z">
          <w:pPr>
            <w:pStyle w:val="Bullet1"/>
          </w:pPr>
        </w:pPrChange>
      </w:pPr>
      <w:del w:id="1543" w:author="Sarah Robinson" w:date="2019-10-16T15:23:00Z">
        <w:r w:rsidDel="00395BDF">
          <w:delText>a</w:delText>
        </w:r>
        <w:r w:rsidR="00D87C6E" w:rsidRPr="00670921" w:rsidDel="00395BDF">
          <w:delText>ssist with logistical issues such as workshop facilities and equipment concerns</w:delText>
        </w:r>
        <w:r w:rsidR="004960AD" w:rsidDel="00395BDF">
          <w:delText>;</w:delText>
        </w:r>
      </w:del>
    </w:p>
    <w:p w14:paraId="0354C33D" w14:textId="7E571961" w:rsidR="00D87C6E" w:rsidRPr="00670921" w:rsidDel="00395BDF" w:rsidRDefault="0076635C">
      <w:pPr>
        <w:rPr>
          <w:del w:id="1544" w:author="Sarah Robinson" w:date="2019-10-16T15:23:00Z"/>
        </w:rPr>
        <w:pPrChange w:id="1545" w:author="Sarah Robinson" w:date="2019-10-16T15:24:00Z">
          <w:pPr>
            <w:pStyle w:val="Bullet1"/>
          </w:pPr>
        </w:pPrChange>
      </w:pPr>
      <w:del w:id="1546" w:author="Sarah Robinson" w:date="2019-10-16T15:23:00Z">
        <w:r w:rsidDel="00395BDF">
          <w:delText>a</w:delText>
        </w:r>
        <w:r w:rsidR="00D87C6E" w:rsidRPr="00670921" w:rsidDel="00395BDF">
          <w:delText>ssist in the participant selection and homogenous team assignments</w:delText>
        </w:r>
        <w:r w:rsidR="004960AD" w:rsidDel="00395BDF">
          <w:delText>;</w:delText>
        </w:r>
      </w:del>
    </w:p>
    <w:p w14:paraId="65D29C0D" w14:textId="6DBD5AA5" w:rsidR="00D87C6E" w:rsidRPr="00670921" w:rsidDel="00395BDF" w:rsidRDefault="0076635C">
      <w:pPr>
        <w:rPr>
          <w:del w:id="1547" w:author="Sarah Robinson" w:date="2019-10-16T15:23:00Z"/>
        </w:rPr>
        <w:pPrChange w:id="1548" w:author="Sarah Robinson" w:date="2019-10-16T15:24:00Z">
          <w:pPr>
            <w:pStyle w:val="Bullet1"/>
          </w:pPr>
        </w:pPrChange>
      </w:pPr>
      <w:del w:id="1549" w:author="Sarah Robinson" w:date="2019-10-16T15:23:00Z">
        <w:r w:rsidDel="00395BDF">
          <w:delText>d</w:delText>
        </w:r>
        <w:r w:rsidR="00D87C6E" w:rsidRPr="00670921" w:rsidDel="00395BDF">
          <w:delText>isseminate invitations and read ahead material</w:delText>
        </w:r>
        <w:r w:rsidR="004960AD" w:rsidDel="00395BDF">
          <w:delText>;</w:delText>
        </w:r>
      </w:del>
    </w:p>
    <w:p w14:paraId="5BB994F6" w14:textId="3A27CF5B" w:rsidR="00D87C6E" w:rsidRPr="00670921" w:rsidDel="00395BDF" w:rsidRDefault="0076635C">
      <w:pPr>
        <w:rPr>
          <w:del w:id="1550" w:author="Sarah Robinson" w:date="2019-10-16T15:23:00Z"/>
        </w:rPr>
        <w:pPrChange w:id="1551" w:author="Sarah Robinson" w:date="2019-10-16T15:24:00Z">
          <w:pPr>
            <w:pStyle w:val="Bullet1"/>
          </w:pPr>
        </w:pPrChange>
      </w:pPr>
      <w:del w:id="1552" w:author="Sarah Robinson" w:date="2019-10-16T15:23:00Z">
        <w:r w:rsidDel="00395BDF">
          <w:delText>m</w:delText>
        </w:r>
        <w:r w:rsidR="00D87C6E" w:rsidRPr="00670921" w:rsidDel="00395BDF">
          <w:delText>anage the day-to-day contacts leading up to the workshop including invitations responses</w:delText>
        </w:r>
        <w:r w:rsidR="004960AD" w:rsidDel="00395BDF">
          <w:delText>;</w:delText>
        </w:r>
      </w:del>
    </w:p>
    <w:p w14:paraId="63FB95B2" w14:textId="682AF6AB" w:rsidR="004960AD" w:rsidDel="00395BDF" w:rsidRDefault="0076635C">
      <w:pPr>
        <w:rPr>
          <w:del w:id="1553" w:author="Sarah Robinson" w:date="2019-10-16T15:23:00Z"/>
        </w:rPr>
        <w:pPrChange w:id="1554" w:author="Sarah Robinson" w:date="2019-10-16T15:24:00Z">
          <w:pPr>
            <w:pStyle w:val="Bullet1"/>
          </w:pPr>
        </w:pPrChange>
      </w:pPr>
      <w:del w:id="1555" w:author="Sarah Robinson" w:date="2019-10-16T15:23:00Z">
        <w:r w:rsidDel="00395BDF">
          <w:delText>a</w:delText>
        </w:r>
        <w:r w:rsidR="00D87C6E" w:rsidRPr="00670921" w:rsidDel="00395BDF">
          <w:delText>rrange for a waterway familiarization tour for facilita</w:delText>
        </w:r>
        <w:r w:rsidR="004960AD" w:rsidDel="00395BDF">
          <w:delText>tion team members as necessary;</w:delText>
        </w:r>
      </w:del>
    </w:p>
    <w:p w14:paraId="799483F8" w14:textId="3A554036" w:rsidR="00D87C6E" w:rsidRPr="00670921" w:rsidDel="00395BDF" w:rsidRDefault="00D87C6E">
      <w:pPr>
        <w:rPr>
          <w:del w:id="1556" w:author="Sarah Robinson" w:date="2019-10-16T15:23:00Z"/>
        </w:rPr>
        <w:pPrChange w:id="1557" w:author="Sarah Robinson" w:date="2019-10-16T15:24:00Z">
          <w:pPr>
            <w:pStyle w:val="Bullet1text"/>
          </w:pPr>
        </w:pPrChange>
      </w:pPr>
      <w:del w:id="1558" w:author="Sarah Robinson" w:date="2019-10-16T15:23:00Z">
        <w:r w:rsidRPr="00670921" w:rsidDel="00395BDF">
          <w:delText xml:space="preserve">In cases where the facilitation team, specifically the facilitator and the note taker, are not familiar with the waterway, a familiarization tour should be provided for those individuals. </w:delText>
        </w:r>
      </w:del>
    </w:p>
    <w:p w14:paraId="5197C2CB" w14:textId="37BD8894" w:rsidR="00D87C6E" w:rsidRPr="00670921" w:rsidDel="00395BDF" w:rsidRDefault="00D87C6E">
      <w:pPr>
        <w:rPr>
          <w:del w:id="1559" w:author="Sarah Robinson" w:date="2019-10-16T15:23:00Z"/>
        </w:rPr>
        <w:pPrChange w:id="1560" w:author="Sarah Robinson" w:date="2019-10-16T15:24:00Z">
          <w:pPr>
            <w:pStyle w:val="Bullet1"/>
          </w:pPr>
        </w:pPrChange>
      </w:pPr>
      <w:del w:id="1561" w:author="Sarah Robinson" w:date="2019-10-16T15:23:00Z">
        <w:r w:rsidRPr="00670921" w:rsidDel="00395BDF">
          <w:delText>Assist in drafting PAWSA Workshop Report</w:delText>
        </w:r>
        <w:r w:rsidR="004960AD" w:rsidDel="00395BDF">
          <w:delText>.</w:delText>
        </w:r>
      </w:del>
    </w:p>
    <w:p w14:paraId="4618CFC5" w14:textId="52140B02" w:rsidR="00D87C6E" w:rsidRPr="004960AD" w:rsidDel="00395BDF" w:rsidRDefault="00D87C6E">
      <w:pPr>
        <w:rPr>
          <w:del w:id="1562" w:author="Sarah Robinson" w:date="2019-10-16T15:23:00Z"/>
          <w:i/>
          <w:u w:val="single"/>
        </w:rPr>
        <w:pPrChange w:id="1563" w:author="Sarah Robinson" w:date="2019-10-16T15:24:00Z">
          <w:pPr>
            <w:pStyle w:val="BodyText"/>
          </w:pPr>
        </w:pPrChange>
      </w:pPr>
      <w:del w:id="1564" w:author="Sarah Robinson" w:date="2019-10-16T15:23:00Z">
        <w:r w:rsidRPr="004960AD" w:rsidDel="00395BDF">
          <w:rPr>
            <w:i/>
            <w:u w:val="single"/>
          </w:rPr>
          <w:delText>Facilitator</w:delText>
        </w:r>
      </w:del>
    </w:p>
    <w:p w14:paraId="40E7933B" w14:textId="1F8EE764" w:rsidR="00D87C6E" w:rsidRPr="00670921" w:rsidDel="00395BDF" w:rsidRDefault="0076635C">
      <w:pPr>
        <w:rPr>
          <w:del w:id="1565" w:author="Sarah Robinson" w:date="2019-10-16T15:23:00Z"/>
        </w:rPr>
        <w:pPrChange w:id="1566" w:author="Sarah Robinson" w:date="2019-10-16T15:24:00Z">
          <w:pPr>
            <w:pStyle w:val="Bullet1"/>
          </w:pPr>
        </w:pPrChange>
      </w:pPr>
      <w:del w:id="1567" w:author="Sarah Robinson" w:date="2019-10-16T15:23:00Z">
        <w:r w:rsidDel="00395BDF">
          <w:delText>m</w:delText>
        </w:r>
        <w:r w:rsidR="00D87C6E" w:rsidRPr="00670921" w:rsidDel="00395BDF">
          <w:delText>ust have a thorough understanding of the Waterway R</w:delText>
        </w:r>
        <w:r w:rsidR="004960AD" w:rsidDel="00395BDF">
          <w:delText>isk Model and the PAWSA process;</w:delText>
        </w:r>
      </w:del>
    </w:p>
    <w:p w14:paraId="0F081009" w14:textId="40F3C2A3" w:rsidR="00D87C6E" w:rsidRPr="00670921" w:rsidDel="00395BDF" w:rsidRDefault="0076635C">
      <w:pPr>
        <w:rPr>
          <w:del w:id="1568" w:author="Sarah Robinson" w:date="2019-10-16T15:23:00Z"/>
        </w:rPr>
        <w:pPrChange w:id="1569" w:author="Sarah Robinson" w:date="2019-10-16T15:24:00Z">
          <w:pPr>
            <w:pStyle w:val="Bullet1"/>
          </w:pPr>
        </w:pPrChange>
      </w:pPr>
      <w:del w:id="1570" w:author="Sarah Robinson" w:date="2019-10-16T15:23:00Z">
        <w:r w:rsidDel="00395BDF">
          <w:delText>m</w:delText>
        </w:r>
        <w:r w:rsidR="00D87C6E" w:rsidRPr="00670921" w:rsidDel="00395BDF">
          <w:delText>ust have excellent public speaking skills, and be comfortable presenting technical information to a large group of waterway experts</w:delText>
        </w:r>
        <w:r w:rsidR="004960AD" w:rsidDel="00395BDF">
          <w:delText>;</w:delText>
        </w:r>
      </w:del>
    </w:p>
    <w:p w14:paraId="435BD554" w14:textId="50276CF8" w:rsidR="00D87C6E" w:rsidRPr="00670921" w:rsidDel="00395BDF" w:rsidRDefault="0076635C">
      <w:pPr>
        <w:rPr>
          <w:del w:id="1571" w:author="Sarah Robinson" w:date="2019-10-16T15:23:00Z"/>
        </w:rPr>
        <w:pPrChange w:id="1572" w:author="Sarah Robinson" w:date="2019-10-16T15:24:00Z">
          <w:pPr>
            <w:pStyle w:val="Bullet1"/>
          </w:pPr>
        </w:pPrChange>
      </w:pPr>
      <w:del w:id="1573" w:author="Sarah Robinson" w:date="2019-10-16T15:23:00Z">
        <w:r w:rsidDel="00395BDF">
          <w:delText>m</w:delText>
        </w:r>
        <w:r w:rsidR="00D87C6E" w:rsidRPr="00670921" w:rsidDel="00395BDF">
          <w:delText>ust be properly briefed on the details regarding any controversial or politically sensitive issues specific to the waterway</w:delText>
        </w:r>
        <w:r w:rsidR="004960AD" w:rsidDel="00395BDF">
          <w:delText>;</w:delText>
        </w:r>
      </w:del>
    </w:p>
    <w:p w14:paraId="3513C9DD" w14:textId="1ACFE23D" w:rsidR="00D87C6E" w:rsidRPr="00670921" w:rsidDel="00395BDF" w:rsidRDefault="0076635C">
      <w:pPr>
        <w:rPr>
          <w:del w:id="1574" w:author="Sarah Robinson" w:date="2019-10-16T15:23:00Z"/>
        </w:rPr>
        <w:pPrChange w:id="1575" w:author="Sarah Robinson" w:date="2019-10-16T15:24:00Z">
          <w:pPr>
            <w:pStyle w:val="Bullet1"/>
          </w:pPr>
        </w:pPrChange>
      </w:pPr>
      <w:del w:id="1576" w:author="Sarah Robinson" w:date="2019-10-16T15:23:00Z">
        <w:r w:rsidDel="00395BDF">
          <w:delText>p</w:delText>
        </w:r>
        <w:r w:rsidR="00D87C6E" w:rsidRPr="00670921" w:rsidDel="00395BDF">
          <w:delText>resents workshop briefs, including the PAWSA Background brief, and explain the Waterway Risk Model, including the six main risk categories and twenty-four risk factors</w:delText>
        </w:r>
        <w:r w:rsidR="004960AD" w:rsidDel="00395BDF">
          <w:delText>;</w:delText>
        </w:r>
      </w:del>
    </w:p>
    <w:p w14:paraId="5333EEAA" w14:textId="3BCC3AB7" w:rsidR="00D87C6E" w:rsidRPr="00670921" w:rsidDel="00395BDF" w:rsidRDefault="0076635C">
      <w:pPr>
        <w:rPr>
          <w:del w:id="1577" w:author="Sarah Robinson" w:date="2019-10-16T15:23:00Z"/>
        </w:rPr>
        <w:pPrChange w:id="1578" w:author="Sarah Robinson" w:date="2019-10-16T15:24:00Z">
          <w:pPr>
            <w:pStyle w:val="Bullet1"/>
          </w:pPr>
        </w:pPrChange>
      </w:pPr>
      <w:del w:id="1579" w:author="Sarah Robinson" w:date="2019-10-16T15:23:00Z">
        <w:r w:rsidDel="00395BDF">
          <w:delText>f</w:delText>
        </w:r>
        <w:r w:rsidR="00D87C6E" w:rsidRPr="00670921" w:rsidDel="00395BDF">
          <w:delText>acilitates all discussion sessions</w:delText>
        </w:r>
        <w:r w:rsidR="004960AD" w:rsidDel="00395BDF">
          <w:delText>;</w:delText>
        </w:r>
      </w:del>
    </w:p>
    <w:p w14:paraId="0A57BF43" w14:textId="14F3405B" w:rsidR="00D87C6E" w:rsidRPr="00670921" w:rsidDel="00395BDF" w:rsidRDefault="0076635C">
      <w:pPr>
        <w:rPr>
          <w:del w:id="1580" w:author="Sarah Robinson" w:date="2019-10-16T15:23:00Z"/>
        </w:rPr>
        <w:pPrChange w:id="1581" w:author="Sarah Robinson" w:date="2019-10-16T15:24:00Z">
          <w:pPr>
            <w:pStyle w:val="Bullet1"/>
          </w:pPr>
        </w:pPrChange>
      </w:pPr>
      <w:del w:id="1582" w:author="Sarah Robinson" w:date="2019-10-16T15:23:00Z">
        <w:r w:rsidDel="00395BDF">
          <w:delText>o</w:delText>
        </w:r>
        <w:r w:rsidR="00D87C6E" w:rsidRPr="00670921" w:rsidDel="00395BDF">
          <w:delText>versees completion of the five quantitative assessment books</w:delText>
        </w:r>
        <w:r w:rsidR="004960AD" w:rsidDel="00395BDF">
          <w:delText>;</w:delText>
        </w:r>
      </w:del>
    </w:p>
    <w:p w14:paraId="63511619" w14:textId="03AFE0E8" w:rsidR="00D87C6E" w:rsidRPr="00670921" w:rsidDel="00395BDF" w:rsidRDefault="0076635C">
      <w:pPr>
        <w:rPr>
          <w:del w:id="1583" w:author="Sarah Robinson" w:date="2019-10-16T15:23:00Z"/>
        </w:rPr>
        <w:pPrChange w:id="1584" w:author="Sarah Robinson" w:date="2019-10-16T15:24:00Z">
          <w:pPr>
            <w:pStyle w:val="Bullet1"/>
          </w:pPr>
        </w:pPrChange>
      </w:pPr>
      <w:del w:id="1585"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38C9B618" w14:textId="3F97C5A7" w:rsidR="00D87C6E" w:rsidRPr="00670921" w:rsidDel="00395BDF" w:rsidRDefault="0076635C">
      <w:pPr>
        <w:rPr>
          <w:del w:id="1586" w:author="Sarah Robinson" w:date="2019-10-16T15:23:00Z"/>
        </w:rPr>
        <w:pPrChange w:id="1587" w:author="Sarah Robinson" w:date="2019-10-16T15:24:00Z">
          <w:pPr>
            <w:pStyle w:val="Bullet1"/>
          </w:pPr>
        </w:pPrChange>
      </w:pPr>
      <w:del w:id="1588" w:author="Sarah Robinson" w:date="2019-10-16T15:23:00Z">
        <w:r w:rsidDel="00395BDF">
          <w:delText>s</w:delText>
        </w:r>
        <w:r w:rsidR="00D87C6E" w:rsidRPr="00670921" w:rsidDel="00395BDF">
          <w:delText>hould attend a previous PAWSA workshop, if possible</w:delText>
        </w:r>
        <w:r w:rsidR="004960AD" w:rsidDel="00395BDF">
          <w:delText>.</w:delText>
        </w:r>
      </w:del>
    </w:p>
    <w:p w14:paraId="2D5B779C" w14:textId="1F36EA04" w:rsidR="00D87C6E" w:rsidRPr="004960AD" w:rsidDel="00395BDF" w:rsidRDefault="00D87C6E">
      <w:pPr>
        <w:rPr>
          <w:del w:id="1589" w:author="Sarah Robinson" w:date="2019-10-16T15:23:00Z"/>
          <w:i/>
          <w:highlight w:val="yellow"/>
          <w:u w:val="single"/>
        </w:rPr>
        <w:pPrChange w:id="1590" w:author="Sarah Robinson" w:date="2019-10-16T15:24:00Z">
          <w:pPr>
            <w:pStyle w:val="BodyText"/>
          </w:pPr>
        </w:pPrChange>
      </w:pPr>
      <w:del w:id="1591" w:author="Sarah Robinson" w:date="2019-10-16T15:23:00Z">
        <w:r w:rsidRPr="004960AD" w:rsidDel="00395BDF">
          <w:rPr>
            <w:i/>
            <w:u w:val="single"/>
          </w:rPr>
          <w:delText xml:space="preserve">Logistics </w:delText>
        </w:r>
        <w:r w:rsidR="00670921" w:rsidRPr="004960AD" w:rsidDel="00395BDF">
          <w:rPr>
            <w:i/>
            <w:u w:val="single"/>
          </w:rPr>
          <w:delText>Co-ord</w:delText>
        </w:r>
        <w:r w:rsidRPr="004960AD" w:rsidDel="00395BDF">
          <w:rPr>
            <w:i/>
            <w:u w:val="single"/>
          </w:rPr>
          <w:delText>inator</w:delText>
        </w:r>
      </w:del>
    </w:p>
    <w:p w14:paraId="29085AB0" w14:textId="328985BC" w:rsidR="00D87C6E" w:rsidRPr="00670921" w:rsidDel="00395BDF" w:rsidRDefault="0076635C">
      <w:pPr>
        <w:rPr>
          <w:del w:id="1592" w:author="Sarah Robinson" w:date="2019-10-16T15:23:00Z"/>
        </w:rPr>
        <w:pPrChange w:id="1593" w:author="Sarah Robinson" w:date="2019-10-16T15:24:00Z">
          <w:pPr>
            <w:pStyle w:val="Bullet1"/>
          </w:pPr>
        </w:pPrChange>
      </w:pPr>
      <w:del w:id="1594" w:author="Sarah Robinson" w:date="2019-10-16T15:23:00Z">
        <w:r w:rsidDel="00395BDF">
          <w:delText>a</w:delText>
        </w:r>
        <w:r w:rsidR="00D87C6E" w:rsidRPr="00670921" w:rsidDel="00395BDF">
          <w:delText>rranges for and prepare the workshop facility and all associated equipment requirements</w:delText>
        </w:r>
        <w:r w:rsidR="004960AD" w:rsidDel="00395BDF">
          <w:delText>;</w:delText>
        </w:r>
      </w:del>
    </w:p>
    <w:p w14:paraId="408BE290" w14:textId="02BEE2DD" w:rsidR="00D87C6E" w:rsidRPr="00670921" w:rsidDel="00395BDF" w:rsidRDefault="0076635C">
      <w:pPr>
        <w:rPr>
          <w:del w:id="1595" w:author="Sarah Robinson" w:date="2019-10-16T15:23:00Z"/>
        </w:rPr>
        <w:pPrChange w:id="1596" w:author="Sarah Robinson" w:date="2019-10-16T15:24:00Z">
          <w:pPr>
            <w:pStyle w:val="Bullet1"/>
          </w:pPr>
        </w:pPrChange>
      </w:pPr>
      <w:del w:id="1597" w:author="Sarah Robinson" w:date="2019-10-16T15:23:00Z">
        <w:r w:rsidDel="00395BDF">
          <w:delText>p</w:delText>
        </w:r>
        <w:r w:rsidR="00D87C6E" w:rsidRPr="00670921" w:rsidDel="00395BDF">
          <w:delText>rovides on-site logistical support during the workshop</w:delText>
        </w:r>
        <w:r w:rsidR="004960AD" w:rsidDel="00395BDF">
          <w:delText>.</w:delText>
        </w:r>
      </w:del>
    </w:p>
    <w:p w14:paraId="517F72DF" w14:textId="7C7FB323" w:rsidR="00D87C6E" w:rsidRPr="004960AD" w:rsidDel="00395BDF" w:rsidRDefault="00D87C6E">
      <w:pPr>
        <w:rPr>
          <w:del w:id="1598" w:author="Sarah Robinson" w:date="2019-10-16T15:23:00Z"/>
          <w:i/>
          <w:u w:val="single"/>
        </w:rPr>
        <w:pPrChange w:id="1599" w:author="Sarah Robinson" w:date="2019-10-16T15:24:00Z">
          <w:pPr>
            <w:pStyle w:val="BodyText"/>
          </w:pPr>
        </w:pPrChange>
      </w:pPr>
      <w:del w:id="1600" w:author="Sarah Robinson" w:date="2019-10-16T15:23:00Z">
        <w:r w:rsidRPr="004960AD" w:rsidDel="00395BDF">
          <w:rPr>
            <w:i/>
            <w:u w:val="single"/>
          </w:rPr>
          <w:delText>Note Taker</w:delText>
        </w:r>
      </w:del>
    </w:p>
    <w:p w14:paraId="2166B692" w14:textId="58863B7C" w:rsidR="00D87C6E" w:rsidRPr="00670921" w:rsidDel="00395BDF" w:rsidRDefault="0076635C">
      <w:pPr>
        <w:rPr>
          <w:del w:id="1601" w:author="Sarah Robinson" w:date="2019-10-16T15:23:00Z"/>
        </w:rPr>
        <w:pPrChange w:id="1602" w:author="Sarah Robinson" w:date="2019-10-16T15:24:00Z">
          <w:pPr>
            <w:pStyle w:val="Bullet1"/>
          </w:pPr>
        </w:pPrChange>
      </w:pPr>
      <w:del w:id="1603" w:author="Sarah Robinson" w:date="2019-10-16T15:23:00Z">
        <w:r w:rsidDel="00395BDF">
          <w:delText xml:space="preserve">must have good listening and </w:delText>
        </w:r>
        <w:r w:rsidR="00D87C6E" w:rsidRPr="00670921" w:rsidDel="00395BDF">
          <w:delText>keyboarding skills</w:delText>
        </w:r>
        <w:r w:rsidR="004960AD" w:rsidDel="00395BDF">
          <w:delText>;</w:delText>
        </w:r>
      </w:del>
    </w:p>
    <w:p w14:paraId="7C76C58B" w14:textId="37B97DD0" w:rsidR="00D87C6E" w:rsidRPr="00670921" w:rsidDel="00395BDF" w:rsidRDefault="0076635C">
      <w:pPr>
        <w:rPr>
          <w:del w:id="1604" w:author="Sarah Robinson" w:date="2019-10-16T15:23:00Z"/>
        </w:rPr>
        <w:pPrChange w:id="1605" w:author="Sarah Robinson" w:date="2019-10-16T15:24:00Z">
          <w:pPr>
            <w:pStyle w:val="Bullet1"/>
          </w:pPr>
        </w:pPrChange>
      </w:pPr>
      <w:del w:id="1606" w:author="Sarah Robinson" w:date="2019-10-16T15:23:00Z">
        <w:r w:rsidDel="00395BDF">
          <w:delText>c</w:delText>
        </w:r>
        <w:r w:rsidR="00D87C6E" w:rsidRPr="00670921" w:rsidDel="00395BDF">
          <w:delText>ollects the qualitative input from participants during the waterway risk and mitigation discussions</w:delText>
        </w:r>
        <w:r w:rsidR="004960AD" w:rsidDel="00395BDF">
          <w:delText>.</w:delText>
        </w:r>
      </w:del>
    </w:p>
    <w:p w14:paraId="738562C6" w14:textId="25C4A20C" w:rsidR="00D87C6E" w:rsidRPr="00670921" w:rsidDel="00395BDF" w:rsidRDefault="0076635C">
      <w:pPr>
        <w:rPr>
          <w:del w:id="1607" w:author="Sarah Robinson" w:date="2019-10-16T15:23:00Z"/>
        </w:rPr>
        <w:pPrChange w:id="1608" w:author="Sarah Robinson" w:date="2019-10-16T15:24:00Z">
          <w:pPr>
            <w:pStyle w:val="Bullet1"/>
          </w:pPr>
        </w:pPrChange>
      </w:pPr>
      <w:del w:id="1609"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5F2B3ABE" w14:textId="49E31A69" w:rsidR="00D87C6E" w:rsidRPr="00670921" w:rsidDel="00395BDF" w:rsidRDefault="00D87C6E">
      <w:pPr>
        <w:rPr>
          <w:del w:id="1610" w:author="Sarah Robinson" w:date="2019-10-16T15:23:00Z"/>
          <w:rFonts w:cstheme="minorHAnsi"/>
          <w:i/>
          <w:iCs/>
          <w:u w:val="single"/>
        </w:rPr>
        <w:pPrChange w:id="1611" w:author="Sarah Robinson" w:date="2019-10-16T15:24:00Z">
          <w:pPr>
            <w:pStyle w:val="BodyText"/>
          </w:pPr>
        </w:pPrChange>
      </w:pPr>
      <w:del w:id="1612" w:author="Sarah Robinson" w:date="2019-10-16T15:23:00Z">
        <w:r w:rsidRPr="00670921" w:rsidDel="00395BDF">
          <w:rPr>
            <w:rFonts w:cstheme="minorHAnsi"/>
            <w:i/>
            <w:iCs/>
            <w:u w:val="single"/>
          </w:rPr>
          <w:delText>Data Entry Person</w:delText>
        </w:r>
      </w:del>
    </w:p>
    <w:p w14:paraId="18796BC2" w14:textId="039DEA6C" w:rsidR="00D87C6E" w:rsidRPr="00670921" w:rsidDel="00395BDF" w:rsidRDefault="0076635C">
      <w:pPr>
        <w:rPr>
          <w:del w:id="1613" w:author="Sarah Robinson" w:date="2019-10-16T15:23:00Z"/>
        </w:rPr>
        <w:pPrChange w:id="1614" w:author="Sarah Robinson" w:date="2019-10-16T15:24:00Z">
          <w:pPr>
            <w:pStyle w:val="Bullet1"/>
          </w:pPr>
        </w:pPrChange>
      </w:pPr>
      <w:del w:id="1615" w:author="Sarah Robinson" w:date="2019-10-16T15:23:00Z">
        <w:r w:rsidDel="00395BDF">
          <w:delText>m</w:delText>
        </w:r>
        <w:r w:rsidR="00D87C6E" w:rsidRPr="00670921" w:rsidDel="00395BDF">
          <w:delText>ust have excellent data entry computer skills</w:delText>
        </w:r>
        <w:r w:rsidR="004960AD" w:rsidDel="00395BDF">
          <w:delText>;</w:delText>
        </w:r>
      </w:del>
    </w:p>
    <w:p w14:paraId="0527B810" w14:textId="15199DC7" w:rsidR="00D87C6E" w:rsidRPr="00670921" w:rsidDel="00395BDF" w:rsidRDefault="0076635C">
      <w:pPr>
        <w:rPr>
          <w:del w:id="1616" w:author="Sarah Robinson" w:date="2019-10-16T15:23:00Z"/>
        </w:rPr>
        <w:pPrChange w:id="1617" w:author="Sarah Robinson" w:date="2019-10-16T15:24:00Z">
          <w:pPr>
            <w:pStyle w:val="Bullet1"/>
          </w:pPr>
        </w:pPrChange>
      </w:pPr>
      <w:del w:id="1618" w:author="Sarah Robinson" w:date="2019-10-16T15:23:00Z">
        <w:r w:rsidDel="00395BDF">
          <w:delText>e</w:delText>
        </w:r>
        <w:r w:rsidR="00D87C6E" w:rsidRPr="00670921" w:rsidDel="00395BDF">
          <w:delText>nters the quantitative data into the PAWSA Excel™ spreadsheet for each of the five books</w:delText>
        </w:r>
        <w:r w:rsidR="004960AD" w:rsidDel="00395BDF">
          <w:delText>;</w:delText>
        </w:r>
      </w:del>
    </w:p>
    <w:p w14:paraId="5FCCF555" w14:textId="30D18D06" w:rsidR="00D87C6E" w:rsidRPr="00670921" w:rsidDel="00395BDF" w:rsidRDefault="0076635C">
      <w:pPr>
        <w:rPr>
          <w:del w:id="1619" w:author="Sarah Robinson" w:date="2019-10-16T15:23:00Z"/>
        </w:rPr>
        <w:pPrChange w:id="1620" w:author="Sarah Robinson" w:date="2019-10-16T15:24:00Z">
          <w:pPr>
            <w:pStyle w:val="Bullet1"/>
          </w:pPr>
        </w:pPrChange>
      </w:pPr>
      <w:del w:id="1621" w:author="Sarah Robinson" w:date="2019-10-16T15:23:00Z">
        <w:r w:rsidDel="00395BDF">
          <w:delText>a</w:delText>
        </w:r>
        <w:r w:rsidR="00D87C6E" w:rsidRPr="00670921" w:rsidDel="00395BDF">
          <w:delText>ssists in the preparation of equipment and documentation materials for the risk assessment</w:delText>
        </w:r>
        <w:r w:rsidR="004960AD" w:rsidDel="00395BDF">
          <w:delText>.</w:delText>
        </w:r>
      </w:del>
    </w:p>
    <w:p w14:paraId="54ECAE92" w14:textId="3691A1F6" w:rsidR="00D87C6E" w:rsidRPr="004960AD" w:rsidDel="00395BDF" w:rsidRDefault="00D87C6E">
      <w:pPr>
        <w:rPr>
          <w:del w:id="1622" w:author="Sarah Robinson" w:date="2019-10-16T15:23:00Z"/>
          <w:b/>
          <w:i/>
          <w:iCs/>
        </w:rPr>
        <w:pPrChange w:id="1623" w:author="Sarah Robinson" w:date="2019-10-16T15:24:00Z">
          <w:pPr>
            <w:pStyle w:val="List1"/>
          </w:pPr>
        </w:pPrChange>
      </w:pPr>
      <w:del w:id="1624" w:author="Sarah Robinson" w:date="2019-10-16T15:23:00Z">
        <w:r w:rsidRPr="004960AD" w:rsidDel="00395BDF">
          <w:rPr>
            <w:b/>
          </w:rPr>
          <w:delText>Selecting a Suitable Workshop Facility</w:delText>
        </w:r>
      </w:del>
    </w:p>
    <w:p w14:paraId="16F1F813" w14:textId="25D3774D" w:rsidR="00D87C6E" w:rsidRPr="00670921" w:rsidDel="00395BDF" w:rsidRDefault="00D87C6E">
      <w:pPr>
        <w:rPr>
          <w:del w:id="1625" w:author="Sarah Robinson" w:date="2019-10-16T15:23:00Z"/>
        </w:rPr>
        <w:pPrChange w:id="1626" w:author="Sarah Robinson" w:date="2019-10-16T15:24:00Z">
          <w:pPr>
            <w:pStyle w:val="BodyText"/>
          </w:pPr>
        </w:pPrChange>
      </w:pPr>
      <w:del w:id="1627" w:author="Sarah Robinson" w:date="2019-10-16T15:23:00Z">
        <w:r w:rsidRPr="00670921" w:rsidDel="00395BDF">
          <w:delText>Select the facility well in advance to ensure adequate space and appropriate accommodations will be available.  Generally, selecting a location 60 days in advance of the workshop allows enough time for the facility point of contact and the facilitation team to properly prepare for the workshop.</w:delText>
        </w:r>
        <w:r w:rsidR="004960AD" w:rsidDel="00395BDF">
          <w:delText xml:space="preserve"> </w:delText>
        </w:r>
        <w:r w:rsidRPr="00670921" w:rsidDel="00395BDF">
          <w:delText xml:space="preserve"> The meeting facility should be convenient for the participants and the sponsor to get to, taking into account where people live and the commuting situation.  More importantly, the meeting facility must be large enough to accommodate the expected number of participants, observers, and facilitation team needs.</w:delText>
        </w:r>
      </w:del>
    </w:p>
    <w:p w14:paraId="5BC6ACFE" w14:textId="3990CD84" w:rsidR="00D87C6E" w:rsidRPr="00670921" w:rsidDel="00395BDF" w:rsidRDefault="00D87C6E">
      <w:pPr>
        <w:rPr>
          <w:del w:id="1628" w:author="Sarah Robinson" w:date="2019-10-16T15:23:00Z"/>
        </w:rPr>
        <w:pPrChange w:id="1629" w:author="Sarah Robinson" w:date="2019-10-16T15:24:00Z">
          <w:pPr>
            <w:pStyle w:val="BodyText"/>
          </w:pPr>
        </w:pPrChange>
      </w:pPr>
      <w:del w:id="1630" w:author="Sarah Robinson" w:date="2019-10-16T15:23:00Z">
        <w:r w:rsidRPr="00670921" w:rsidDel="00395BDF">
          <w:delTex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delText>
        </w:r>
      </w:del>
    </w:p>
    <w:p w14:paraId="28528387" w14:textId="6762EBFA" w:rsidR="004960AD" w:rsidDel="00395BDF" w:rsidRDefault="00D87C6E">
      <w:pPr>
        <w:rPr>
          <w:del w:id="1631" w:author="Sarah Robinson" w:date="2019-10-16T15:23:00Z"/>
        </w:rPr>
        <w:pPrChange w:id="1632" w:author="Sarah Robinson" w:date="2019-10-16T15:24:00Z">
          <w:pPr>
            <w:pStyle w:val="BodyText"/>
          </w:pPr>
        </w:pPrChange>
      </w:pPr>
      <w:del w:id="1633" w:author="Sarah Robinson" w:date="2019-10-16T15:23:00Z">
        <w:r w:rsidRPr="00670921" w:rsidDel="00395BDF">
          <w:delText>The workshop room should be spacious, well lit and ventilated, with sufficient space for all participants to be comfortably seated at tables. The meeting room must be large enough to accommodate participant and observer space, facilitation team requirements and visual displays.</w:delText>
        </w:r>
      </w:del>
    </w:p>
    <w:p w14:paraId="1F27CB76" w14:textId="7F6AE18F" w:rsidR="00D87C6E" w:rsidRPr="00670921" w:rsidDel="00395BDF" w:rsidRDefault="00D87C6E">
      <w:pPr>
        <w:rPr>
          <w:del w:id="1634" w:author="Sarah Robinson" w:date="2019-10-16T15:23:00Z"/>
          <w:rFonts w:cstheme="minorHAnsi"/>
          <w:sz w:val="22"/>
        </w:rPr>
        <w:pPrChange w:id="1635" w:author="Sarah Robinson" w:date="2019-10-16T15:24:00Z">
          <w:pPr>
            <w:pStyle w:val="Title"/>
            <w:spacing w:before="240" w:after="240"/>
          </w:pPr>
        </w:pPrChange>
      </w:pPr>
      <w:del w:id="1636" w:author="Sarah Robinson" w:date="2019-10-16T15:23:00Z">
        <w:r w:rsidRPr="00670921" w:rsidDel="00395BDF">
          <w:rPr>
            <w:rFonts w:cstheme="minorHAnsi"/>
            <w:sz w:val="22"/>
          </w:rPr>
          <w:delText>Chapter 4:  Participants</w:delText>
        </w:r>
      </w:del>
    </w:p>
    <w:p w14:paraId="48844853" w14:textId="66A53541" w:rsidR="00D87C6E" w:rsidRPr="0076635C" w:rsidDel="00395BDF" w:rsidRDefault="00D87C6E">
      <w:pPr>
        <w:rPr>
          <w:del w:id="1637" w:author="Sarah Robinson" w:date="2019-10-16T15:23:00Z"/>
          <w:b/>
          <w:i/>
          <w:iCs/>
        </w:rPr>
        <w:pPrChange w:id="1638" w:author="Sarah Robinson" w:date="2019-10-16T15:24:00Z">
          <w:pPr>
            <w:pStyle w:val="List1"/>
            <w:numPr>
              <w:numId w:val="66"/>
            </w:numPr>
          </w:pPr>
        </w:pPrChange>
      </w:pPr>
      <w:del w:id="1639" w:author="Sarah Robinson" w:date="2019-10-16T15:23:00Z">
        <w:r w:rsidRPr="0076635C" w:rsidDel="00395BDF">
          <w:rPr>
            <w:b/>
          </w:rPr>
          <w:delText>Selecting Participants</w:delText>
        </w:r>
      </w:del>
    </w:p>
    <w:p w14:paraId="15D76D0D" w14:textId="6C6B9412" w:rsidR="00D87C6E" w:rsidRPr="00670921" w:rsidDel="00395BDF" w:rsidRDefault="00D87C6E">
      <w:pPr>
        <w:rPr>
          <w:del w:id="1640" w:author="Sarah Robinson" w:date="2019-10-16T15:23:00Z"/>
        </w:rPr>
        <w:pPrChange w:id="1641" w:author="Sarah Robinson" w:date="2019-10-16T15:24:00Z">
          <w:pPr>
            <w:pStyle w:val="BodyText"/>
          </w:pPr>
        </w:pPrChange>
      </w:pPr>
      <w:del w:id="1642" w:author="Sarah Robinson" w:date="2019-10-16T15:23:00Z">
        <w:r w:rsidRPr="00670921" w:rsidDel="00395BDF">
          <w:delText>Once the facilitation team is assigned and the location and dates of the workshop are determined, the participants must be selected.</w:delText>
        </w:r>
      </w:del>
    </w:p>
    <w:p w14:paraId="047F377C" w14:textId="62657F9B" w:rsidR="00D87C6E" w:rsidRPr="00670921" w:rsidDel="00395BDF" w:rsidRDefault="00D87C6E">
      <w:pPr>
        <w:rPr>
          <w:del w:id="1643" w:author="Sarah Robinson" w:date="2019-10-16T15:23:00Z"/>
        </w:rPr>
        <w:pPrChange w:id="1644" w:author="Sarah Robinson" w:date="2019-10-16T15:24:00Z">
          <w:pPr>
            <w:pStyle w:val="BodyText"/>
          </w:pPr>
        </w:pPrChange>
      </w:pPr>
      <w:del w:id="1645" w:author="Sarah Robinson" w:date="2019-10-16T15:23:00Z">
        <w:r w:rsidRPr="00670921" w:rsidDel="00395BDF">
          <w:delTex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delText>
        </w:r>
      </w:del>
    </w:p>
    <w:p w14:paraId="1F804686" w14:textId="0FB8D648" w:rsidR="00D87C6E" w:rsidRPr="00670921" w:rsidDel="00395BDF" w:rsidRDefault="00D87C6E">
      <w:pPr>
        <w:rPr>
          <w:del w:id="1646" w:author="Sarah Robinson" w:date="2019-10-16T15:23:00Z"/>
        </w:rPr>
        <w:pPrChange w:id="1647" w:author="Sarah Robinson" w:date="2019-10-16T15:24:00Z">
          <w:pPr>
            <w:pStyle w:val="BodyText"/>
          </w:pPr>
        </w:pPrChange>
      </w:pPr>
      <w:del w:id="1648" w:author="Sarah Robinson" w:date="2019-10-16T15:23:00Z">
        <w:r w:rsidRPr="00670921" w:rsidDel="00395BDF">
          <w:delTex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delText>
        </w:r>
      </w:del>
    </w:p>
    <w:p w14:paraId="171E382E" w14:textId="5DAAEAE5" w:rsidR="00D87C6E" w:rsidRPr="00670921" w:rsidDel="00395BDF" w:rsidRDefault="0076635C">
      <w:pPr>
        <w:rPr>
          <w:del w:id="1649" w:author="Sarah Robinson" w:date="2019-10-16T15:23:00Z"/>
        </w:rPr>
        <w:pPrChange w:id="1650" w:author="Sarah Robinson" w:date="2019-10-16T15:24:00Z">
          <w:pPr>
            <w:pStyle w:val="Bullet1"/>
          </w:pPr>
        </w:pPrChange>
      </w:pPr>
      <w:del w:id="1651" w:author="Sarah Robinson" w:date="2019-10-16T15:23:00Z">
        <w:r w:rsidDel="00395BDF">
          <w:delText>t</w:delText>
        </w:r>
        <w:r w:rsidR="00D87C6E" w:rsidRPr="00670921" w:rsidDel="00395BDF">
          <w:delText>he concept of equal partnership in waterway community planning</w:delText>
        </w:r>
        <w:r w:rsidDel="00395BDF">
          <w:delText>;</w:delText>
        </w:r>
      </w:del>
    </w:p>
    <w:p w14:paraId="7D5E0AB5" w14:textId="277620FF" w:rsidR="00D87C6E" w:rsidRPr="00670921" w:rsidDel="00395BDF" w:rsidRDefault="0076635C">
      <w:pPr>
        <w:rPr>
          <w:del w:id="1652" w:author="Sarah Robinson" w:date="2019-10-16T15:23:00Z"/>
        </w:rPr>
        <w:pPrChange w:id="1653" w:author="Sarah Robinson" w:date="2019-10-16T15:24:00Z">
          <w:pPr>
            <w:pStyle w:val="Bullet1"/>
          </w:pPr>
        </w:pPrChange>
      </w:pPr>
      <w:del w:id="1654" w:author="Sarah Robinson" w:date="2019-10-16T15:23:00Z">
        <w:r w:rsidDel="00395BDF">
          <w:delText>t</w:delText>
        </w:r>
        <w:r w:rsidR="00D87C6E" w:rsidRPr="00670921" w:rsidDel="00395BDF">
          <w:delText>hat his/her individual expertise and energy are needed</w:delText>
        </w:r>
        <w:r w:rsidDel="00395BDF">
          <w:delText>;</w:delText>
        </w:r>
      </w:del>
    </w:p>
    <w:p w14:paraId="1BCDC555" w14:textId="764C10DB" w:rsidR="00D87C6E" w:rsidRPr="00670921" w:rsidDel="00395BDF" w:rsidRDefault="0076635C">
      <w:pPr>
        <w:rPr>
          <w:del w:id="1655" w:author="Sarah Robinson" w:date="2019-10-16T15:23:00Z"/>
        </w:rPr>
        <w:pPrChange w:id="1656" w:author="Sarah Robinson" w:date="2019-10-16T15:24:00Z">
          <w:pPr>
            <w:pStyle w:val="Bullet1"/>
          </w:pPr>
        </w:pPrChange>
      </w:pPr>
      <w:del w:id="1657" w:author="Sarah Robinson" w:date="2019-10-16T15:23:00Z">
        <w:r w:rsidDel="00395BDF">
          <w:delText>t</w:delText>
        </w:r>
        <w:r w:rsidR="00D87C6E" w:rsidRPr="00670921" w:rsidDel="00395BDF">
          <w:delText>hat the participants will represent a cross section of the waterway users</w:delText>
        </w:r>
        <w:r w:rsidDel="00395BDF">
          <w:delText>;</w:delText>
        </w:r>
      </w:del>
    </w:p>
    <w:p w14:paraId="4017FFDB" w14:textId="036B6236" w:rsidR="00D87C6E" w:rsidRPr="00670921" w:rsidDel="00395BDF" w:rsidRDefault="0076635C">
      <w:pPr>
        <w:rPr>
          <w:del w:id="1658" w:author="Sarah Robinson" w:date="2019-10-16T15:23:00Z"/>
        </w:rPr>
        <w:pPrChange w:id="1659" w:author="Sarah Robinson" w:date="2019-10-16T15:24:00Z">
          <w:pPr>
            <w:pStyle w:val="Bullet1"/>
          </w:pPr>
        </w:pPrChange>
      </w:pPr>
      <w:del w:id="1660" w:author="Sarah Robinson" w:date="2019-10-16T15:23:00Z">
        <w:r w:rsidDel="00395BDF">
          <w:delText>t</w:delText>
        </w:r>
        <w:r w:rsidR="00D87C6E" w:rsidRPr="00670921" w:rsidDel="00395BDF">
          <w:delText>hat the common goal is to improve the safety of their waterways and infrastructure</w:delText>
        </w:r>
        <w:r w:rsidDel="00395BDF">
          <w:delText>.</w:delText>
        </w:r>
      </w:del>
    </w:p>
    <w:p w14:paraId="73BF5450" w14:textId="1C503C8F" w:rsidR="00D87C6E" w:rsidRPr="0076635C" w:rsidDel="00395BDF" w:rsidRDefault="00D87C6E">
      <w:pPr>
        <w:rPr>
          <w:del w:id="1661" w:author="Sarah Robinson" w:date="2019-10-16T15:23:00Z"/>
          <w:i/>
          <w:u w:val="single"/>
        </w:rPr>
        <w:pPrChange w:id="1662" w:author="Sarah Robinson" w:date="2019-10-16T15:24:00Z">
          <w:pPr>
            <w:pStyle w:val="BodyText"/>
          </w:pPr>
        </w:pPrChange>
      </w:pPr>
      <w:del w:id="1663" w:author="Sarah Robinson" w:date="2019-10-16T15:23:00Z">
        <w:r w:rsidRPr="0076635C" w:rsidDel="00395BDF">
          <w:rPr>
            <w:i/>
            <w:u w:val="single"/>
          </w:rPr>
          <w:delText>Criteria</w:delText>
        </w:r>
      </w:del>
    </w:p>
    <w:p w14:paraId="0E128683" w14:textId="4AF96003" w:rsidR="00D87C6E" w:rsidRPr="00670921" w:rsidDel="00395BDF" w:rsidRDefault="00D87C6E">
      <w:pPr>
        <w:rPr>
          <w:del w:id="1664" w:author="Sarah Robinson" w:date="2019-10-16T15:23:00Z"/>
        </w:rPr>
        <w:pPrChange w:id="1665" w:author="Sarah Robinson" w:date="2019-10-16T15:24:00Z">
          <w:pPr>
            <w:pStyle w:val="BodyText"/>
          </w:pPr>
        </w:pPrChange>
      </w:pPr>
      <w:del w:id="1666" w:author="Sarah Robinson" w:date="2019-10-16T15:23:00Z">
        <w:r w:rsidRPr="00670921" w:rsidDel="00395BDF">
          <w:delText xml:space="preserve">Some standard criteria should be considered for the selection of workshop participants.  Sponsors should work to achieve a 60/40 mix of </w:delText>
        </w:r>
        <w:r w:rsidR="00670921" w:rsidRPr="00670921" w:rsidDel="00395BDF">
          <w:delText>‘</w:delText>
        </w:r>
        <w:r w:rsidRPr="00670921" w:rsidDel="00395BDF">
          <w:delText>waterway users</w:delText>
        </w:r>
        <w:r w:rsidRPr="00670921" w:rsidDel="00395BDF">
          <w:rPr>
            <w:rStyle w:val="FootnoteReference"/>
            <w:rFonts w:cstheme="minorHAnsi"/>
          </w:rPr>
          <w:footnoteReference w:id="8"/>
        </w:r>
        <w:r w:rsidR="00670921" w:rsidRPr="00670921" w:rsidDel="00395BDF">
          <w:delText>‘</w:delText>
        </w:r>
        <w:r w:rsidRPr="00670921" w:rsidDel="00395BDF">
          <w:delText xml:space="preserve"> and </w:delText>
        </w:r>
        <w:r w:rsidR="00670921" w:rsidRPr="00670921" w:rsidDel="00395BDF">
          <w:delText>‘</w:delText>
        </w:r>
        <w:r w:rsidRPr="00670921" w:rsidDel="00395BDF">
          <w:delText>stakeholders</w:delText>
        </w:r>
        <w:r w:rsidR="006F0BC1" w:rsidRPr="00670921" w:rsidDel="00395BDF">
          <w:delText>’</w:delText>
        </w:r>
        <w:r w:rsidR="006F0BC1" w:rsidDel="00395BDF">
          <w:delText>.</w:delText>
        </w:r>
        <w:r w:rsidRPr="00670921" w:rsidDel="00395BDF">
          <w:rPr>
            <w:rStyle w:val="FootnoteReference"/>
            <w:rFonts w:cstheme="minorHAnsi"/>
          </w:rPr>
          <w:footnoteReference w:id="9"/>
        </w:r>
        <w:r w:rsidRPr="00670921" w:rsidDel="00395BDF">
          <w:delTex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delText>
        </w:r>
      </w:del>
    </w:p>
    <w:p w14:paraId="77BF1665" w14:textId="2980E6DD" w:rsidR="00D87C6E" w:rsidRPr="00670921" w:rsidDel="00395BDF" w:rsidRDefault="00D87C6E">
      <w:pPr>
        <w:rPr>
          <w:del w:id="1671" w:author="Sarah Robinson" w:date="2019-10-16T15:23:00Z"/>
        </w:rPr>
        <w:pPrChange w:id="1672" w:author="Sarah Robinson" w:date="2019-10-16T15:24:00Z">
          <w:pPr>
            <w:pStyle w:val="BodyText"/>
          </w:pPr>
        </w:pPrChange>
      </w:pPr>
      <w:del w:id="1673" w:author="Sarah Robinson" w:date="2019-10-16T15:23:00Z">
        <w:r w:rsidRPr="00670921" w:rsidDel="00395BDF">
          <w:delText>Collectively,</w:delText>
        </w:r>
        <w:r w:rsidR="0076635C" w:rsidDel="00395BDF">
          <w:delText xml:space="preserve"> workshop participants should:</w:delText>
        </w:r>
      </w:del>
    </w:p>
    <w:p w14:paraId="78CB137A" w14:textId="73A68C39" w:rsidR="00D87C6E" w:rsidRPr="00670921" w:rsidDel="00395BDF" w:rsidRDefault="0076635C">
      <w:pPr>
        <w:rPr>
          <w:del w:id="1674" w:author="Sarah Robinson" w:date="2019-10-16T15:23:00Z"/>
        </w:rPr>
        <w:pPrChange w:id="1675" w:author="Sarah Robinson" w:date="2019-10-16T15:24:00Z">
          <w:pPr>
            <w:pStyle w:val="Bullet1"/>
          </w:pPr>
        </w:pPrChange>
      </w:pPr>
      <w:del w:id="1676" w:author="Sarah Robinson" w:date="2019-10-16T15:23:00Z">
        <w:r w:rsidDel="00395BDF">
          <w:delText>r</w:delText>
        </w:r>
        <w:r w:rsidR="00D87C6E" w:rsidRPr="00670921" w:rsidDel="00395BDF">
          <w:delText>epresent a broad cross-section of the local community that can speak as reliable and respected representatives of others engaged in similar work, or having similar interests</w:delText>
        </w:r>
        <w:r w:rsidDel="00395BDF">
          <w:delText>;</w:delText>
        </w:r>
      </w:del>
    </w:p>
    <w:p w14:paraId="0D396753" w14:textId="77AE22BF" w:rsidR="00D87C6E" w:rsidRPr="0076635C" w:rsidDel="00395BDF" w:rsidRDefault="0076635C">
      <w:pPr>
        <w:rPr>
          <w:del w:id="1677" w:author="Sarah Robinson" w:date="2019-10-16T15:23:00Z"/>
        </w:rPr>
        <w:pPrChange w:id="1678" w:author="Sarah Robinson" w:date="2019-10-16T15:24:00Z">
          <w:pPr>
            <w:pStyle w:val="Bullet1"/>
          </w:pPr>
        </w:pPrChange>
      </w:pPr>
      <w:del w:id="1679" w:author="Sarah Robinson" w:date="2019-10-16T15:23:00Z">
        <w:r w:rsidDel="00395BDF">
          <w:delText>b</w:delText>
        </w:r>
        <w:r w:rsidR="00D87C6E" w:rsidRPr="00670921" w:rsidDel="00395BDF">
          <w:delText>e recognized by the entire local community as a group of individuals who can represent all their interests.</w:delText>
        </w:r>
      </w:del>
    </w:p>
    <w:p w14:paraId="6E3D93A5" w14:textId="0B58AB7C" w:rsidR="00D87C6E" w:rsidRPr="0076635C" w:rsidDel="00395BDF" w:rsidRDefault="00D87C6E">
      <w:pPr>
        <w:rPr>
          <w:del w:id="1680" w:author="Sarah Robinson" w:date="2019-10-16T15:23:00Z"/>
          <w:b/>
          <w:i/>
          <w:iCs/>
        </w:rPr>
        <w:pPrChange w:id="1681" w:author="Sarah Robinson" w:date="2019-10-16T15:24:00Z">
          <w:pPr>
            <w:pStyle w:val="List1"/>
          </w:pPr>
        </w:pPrChange>
      </w:pPr>
      <w:del w:id="1682" w:author="Sarah Robinson" w:date="2019-10-16T15:23:00Z">
        <w:r w:rsidRPr="0076635C" w:rsidDel="00395BDF">
          <w:rPr>
            <w:b/>
          </w:rPr>
          <w:delText>Inviting Participants</w:delText>
        </w:r>
      </w:del>
    </w:p>
    <w:p w14:paraId="4B561F7F" w14:textId="5260ADA2" w:rsidR="00D87C6E" w:rsidRPr="00670921" w:rsidDel="00395BDF" w:rsidRDefault="00D87C6E">
      <w:pPr>
        <w:rPr>
          <w:del w:id="1683" w:author="Sarah Robinson" w:date="2019-10-16T15:23:00Z"/>
        </w:rPr>
        <w:pPrChange w:id="1684" w:author="Sarah Robinson" w:date="2019-10-16T15:24:00Z">
          <w:pPr>
            <w:pStyle w:val="BodyText"/>
          </w:pPr>
        </w:pPrChange>
      </w:pPr>
      <w:del w:id="1685" w:author="Sarah Robinson" w:date="2019-10-16T15:23:00Z">
        <w:r w:rsidRPr="00670921" w:rsidDel="00395BDF">
          <w:delTex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delText>
        </w:r>
      </w:del>
    </w:p>
    <w:p w14:paraId="42031D09" w14:textId="0A352E0B" w:rsidR="00D87C6E" w:rsidRPr="00670921" w:rsidDel="00395BDF" w:rsidRDefault="00D87C6E">
      <w:pPr>
        <w:rPr>
          <w:del w:id="1686" w:author="Sarah Robinson" w:date="2019-10-16T15:23:00Z"/>
        </w:rPr>
        <w:pPrChange w:id="1687" w:author="Sarah Robinson" w:date="2019-10-16T15:24:00Z">
          <w:pPr>
            <w:pStyle w:val="BodyText"/>
          </w:pPr>
        </w:pPrChange>
      </w:pPr>
      <w:del w:id="1688" w:author="Sarah Robinson" w:date="2019-10-16T15:23:00Z">
        <w:r w:rsidRPr="00670921" w:rsidDel="00395BDF">
          <w:delText xml:space="preserve">When contacting potential participants emphasize the importance of their attending </w:delText>
        </w:r>
        <w:r w:rsidRPr="00670921" w:rsidDel="00395BDF">
          <w:rPr>
            <w:u w:val="single"/>
          </w:rPr>
          <w:delText>both</w:delText>
        </w:r>
        <w:r w:rsidRPr="00670921" w:rsidDel="00395BDF">
          <w:rPr>
            <w:b/>
            <w:bCs/>
          </w:rPr>
          <w:delText xml:space="preserve"> </w:delText>
        </w:r>
        <w:r w:rsidRPr="00670921" w:rsidDel="00395BDF">
          <w:delText>days of the workshop. If a participant is unable to attend both days, an alternate arrangement should be made to ensure a similarly qualified individual is able to fill in.</w:delText>
        </w:r>
      </w:del>
    </w:p>
    <w:p w14:paraId="0C7DAA34" w14:textId="52DAF702" w:rsidR="00D87C6E" w:rsidRPr="00670921" w:rsidDel="00395BDF" w:rsidRDefault="00D87C6E">
      <w:pPr>
        <w:rPr>
          <w:del w:id="1689" w:author="Sarah Robinson" w:date="2019-10-16T15:23:00Z"/>
        </w:rPr>
        <w:pPrChange w:id="1690" w:author="Sarah Robinson" w:date="2019-10-16T15:24:00Z">
          <w:pPr>
            <w:pStyle w:val="BodyText"/>
          </w:pPr>
        </w:pPrChange>
      </w:pPr>
      <w:del w:id="1691" w:author="Sarah Robinson" w:date="2019-10-16T15:23:00Z">
        <w:r w:rsidRPr="00670921" w:rsidDel="00395BDF">
          <w:delText>Once the final participant list is determined, the sponsor should mail a formal letter of invitation to each selected participant.  The objective of the sponsor’s form</w:delText>
        </w:r>
        <w:r w:rsidR="0076635C" w:rsidDel="00395BDF">
          <w:delText>al letter of invitation is to:</w:delText>
        </w:r>
      </w:del>
    </w:p>
    <w:p w14:paraId="4BF74EC1" w14:textId="5DA5532C" w:rsidR="00D87C6E" w:rsidRPr="00670921" w:rsidDel="00395BDF" w:rsidRDefault="0076635C">
      <w:pPr>
        <w:rPr>
          <w:del w:id="1692" w:author="Sarah Robinson" w:date="2019-10-16T15:23:00Z"/>
        </w:rPr>
        <w:pPrChange w:id="1693" w:author="Sarah Robinson" w:date="2019-10-16T15:24:00Z">
          <w:pPr>
            <w:pStyle w:val="Bullet1"/>
          </w:pPr>
        </w:pPrChange>
      </w:pPr>
      <w:del w:id="1694" w:author="Sarah Robinson" w:date="2019-10-16T15:23:00Z">
        <w:r w:rsidDel="00395BDF">
          <w:delText>c</w:delText>
        </w:r>
        <w:r w:rsidR="00D87C6E" w:rsidRPr="00670921" w:rsidDel="00395BDF">
          <w:delText>onfirm the objective and scope of the assessment</w:delText>
        </w:r>
        <w:r w:rsidDel="00395BDF">
          <w:delText>;</w:delText>
        </w:r>
      </w:del>
    </w:p>
    <w:p w14:paraId="69950EFD" w14:textId="5588D23A" w:rsidR="00D87C6E" w:rsidRPr="00670921" w:rsidDel="00395BDF" w:rsidRDefault="0076635C">
      <w:pPr>
        <w:rPr>
          <w:del w:id="1695" w:author="Sarah Robinson" w:date="2019-10-16T15:23:00Z"/>
        </w:rPr>
        <w:pPrChange w:id="1696" w:author="Sarah Robinson" w:date="2019-10-16T15:24:00Z">
          <w:pPr>
            <w:pStyle w:val="Bullet1"/>
          </w:pPr>
        </w:pPrChange>
      </w:pPr>
      <w:del w:id="1697" w:author="Sarah Robinson" w:date="2019-10-16T15:23:00Z">
        <w:r w:rsidDel="00395BDF">
          <w:delText>r</w:delText>
        </w:r>
        <w:r w:rsidR="00D87C6E" w:rsidRPr="00670921" w:rsidDel="00395BDF">
          <w:delText>emind the invitees of the dates, times, and location of the workshop</w:delText>
        </w:r>
        <w:r w:rsidDel="00395BDF">
          <w:delText>;</w:delText>
        </w:r>
      </w:del>
    </w:p>
    <w:p w14:paraId="166CE7B0" w14:textId="3145223C" w:rsidR="00D87C6E" w:rsidRPr="00670921" w:rsidDel="00395BDF" w:rsidRDefault="0076635C">
      <w:pPr>
        <w:rPr>
          <w:del w:id="1698" w:author="Sarah Robinson" w:date="2019-10-16T15:23:00Z"/>
        </w:rPr>
        <w:pPrChange w:id="1699" w:author="Sarah Robinson" w:date="2019-10-16T15:24:00Z">
          <w:pPr>
            <w:pStyle w:val="Bullet1"/>
          </w:pPr>
        </w:pPrChange>
      </w:pPr>
      <w:del w:id="1700" w:author="Sarah Robinson" w:date="2019-10-16T15:23:00Z">
        <w:r w:rsidDel="00395BDF">
          <w:delText>e</w:delText>
        </w:r>
        <w:r w:rsidR="00D87C6E" w:rsidRPr="00670921" w:rsidDel="00395BDF">
          <w:delText>ncourage the invitees to review the read ahead material</w:delText>
        </w:r>
        <w:r w:rsidDel="00395BDF">
          <w:delText>;</w:delText>
        </w:r>
      </w:del>
    </w:p>
    <w:p w14:paraId="6B01145D" w14:textId="19D60C8C" w:rsidR="00D87C6E" w:rsidRPr="00670921" w:rsidDel="00395BDF" w:rsidRDefault="0076635C">
      <w:pPr>
        <w:rPr>
          <w:del w:id="1701" w:author="Sarah Robinson" w:date="2019-10-16T15:23:00Z"/>
        </w:rPr>
        <w:pPrChange w:id="1702" w:author="Sarah Robinson" w:date="2019-10-16T15:24:00Z">
          <w:pPr>
            <w:pStyle w:val="Bullet1"/>
          </w:pPr>
        </w:pPrChange>
      </w:pPr>
      <w:del w:id="1703" w:author="Sarah Robinson" w:date="2019-10-16T15:23:00Z">
        <w:r w:rsidDel="00395BDF">
          <w:delText>c</w:delText>
        </w:r>
        <w:r w:rsidR="00D87C6E" w:rsidRPr="00670921" w:rsidDel="00395BDF">
          <w:delText>haracterize the waterway users and stakeholders with whom the invitee will collaborate</w:delText>
        </w:r>
        <w:r w:rsidDel="00395BDF">
          <w:delText>;</w:delText>
        </w:r>
      </w:del>
    </w:p>
    <w:p w14:paraId="2377344A" w14:textId="47BE7A02" w:rsidR="00D87C6E" w:rsidRPr="00670921" w:rsidDel="00395BDF" w:rsidRDefault="0076635C">
      <w:pPr>
        <w:rPr>
          <w:del w:id="1704" w:author="Sarah Robinson" w:date="2019-10-16T15:23:00Z"/>
        </w:rPr>
        <w:pPrChange w:id="1705" w:author="Sarah Robinson" w:date="2019-10-16T15:24:00Z">
          <w:pPr>
            <w:pStyle w:val="Bullet1"/>
          </w:pPr>
        </w:pPrChange>
      </w:pPr>
      <w:del w:id="1706" w:author="Sarah Robinson" w:date="2019-10-16T15:23:00Z">
        <w:r w:rsidDel="00395BDF">
          <w:delText>m</w:delText>
        </w:r>
        <w:r w:rsidR="00D87C6E" w:rsidRPr="00670921" w:rsidDel="00395BDF">
          <w:delText>otivate an affirmative response and active participation from the invitees by stressing the potential benefits of participation, and by inference, the potential loss from failing to participate</w:delText>
        </w:r>
        <w:r w:rsidDel="00395BDF">
          <w:delText>.</w:delText>
        </w:r>
      </w:del>
    </w:p>
    <w:p w14:paraId="2F1DC224" w14:textId="5D49E30E" w:rsidR="00D87C6E" w:rsidRPr="0076635C" w:rsidDel="00395BDF" w:rsidRDefault="00D87C6E">
      <w:pPr>
        <w:rPr>
          <w:del w:id="1707" w:author="Sarah Robinson" w:date="2019-10-16T15:23:00Z"/>
          <w:b/>
          <w:i/>
          <w:iCs/>
        </w:rPr>
        <w:pPrChange w:id="1708" w:author="Sarah Robinson" w:date="2019-10-16T15:24:00Z">
          <w:pPr>
            <w:pStyle w:val="List1"/>
          </w:pPr>
        </w:pPrChange>
      </w:pPr>
      <w:del w:id="1709" w:author="Sarah Robinson" w:date="2019-10-16T15:23:00Z">
        <w:r w:rsidRPr="0076635C" w:rsidDel="00395BDF">
          <w:rPr>
            <w:b/>
          </w:rPr>
          <w:delText>Read Ahead Material</w:delText>
        </w:r>
      </w:del>
    </w:p>
    <w:p w14:paraId="23ADAEF4" w14:textId="32BBCE0B" w:rsidR="00D87C6E" w:rsidRPr="00670921" w:rsidDel="00395BDF" w:rsidRDefault="00D87C6E">
      <w:pPr>
        <w:rPr>
          <w:del w:id="1710" w:author="Sarah Robinson" w:date="2019-10-16T15:23:00Z"/>
        </w:rPr>
        <w:pPrChange w:id="1711" w:author="Sarah Robinson" w:date="2019-10-16T15:24:00Z">
          <w:pPr>
            <w:pStyle w:val="BodyText"/>
          </w:pPr>
        </w:pPrChange>
      </w:pPr>
      <w:del w:id="1712" w:author="Sarah Robinson" w:date="2019-10-16T15:23:00Z">
        <w:r w:rsidRPr="00670921" w:rsidDel="00395BDF">
          <w:delText xml:space="preserve">Prior to the workshop, a read ahead package containing general PAWSA related information, including the history of PAWSA and a description of the workshop process, should be sent to each invitee, along with the formal letter of invitation. </w:delText>
        </w:r>
        <w:r w:rsidR="0076635C" w:rsidDel="00395BDF">
          <w:delText xml:space="preserve"> </w:delText>
        </w:r>
        <w:r w:rsidRPr="00670921" w:rsidDel="00395BDF">
          <w:delText>This material provides the 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delText>
        </w:r>
      </w:del>
    </w:p>
    <w:p w14:paraId="396D5A4C" w14:textId="0522AA20" w:rsidR="0076635C" w:rsidDel="00395BDF" w:rsidRDefault="00D87C6E">
      <w:pPr>
        <w:rPr>
          <w:del w:id="1713" w:author="Sarah Robinson" w:date="2019-10-16T15:23:00Z"/>
        </w:rPr>
        <w:pPrChange w:id="1714" w:author="Sarah Robinson" w:date="2019-10-16T15:24:00Z">
          <w:pPr>
            <w:pStyle w:val="BodyText"/>
          </w:pPr>
        </w:pPrChange>
      </w:pPr>
      <w:del w:id="1715" w:author="Sarah Robinson" w:date="2019-10-16T15:23:00Z">
        <w:r w:rsidRPr="00670921" w:rsidDel="00395BDF">
          <w:delText xml:space="preserve">Personal contact and the formal letter of invitation should reinforce the motivational message and allow the sponsor / primary point of contact to respond to any relevant questions that might arise before the PAWSA workshop. </w:delText>
        </w:r>
        <w:r w:rsidR="0076635C" w:rsidDel="00395BDF">
          <w:delText xml:space="preserve"> </w:delText>
        </w:r>
        <w:r w:rsidRPr="00670921" w:rsidDel="00395BDF">
          <w:delText xml:space="preserve">Past experience shows a very high correlation between the sponsor personally making follow-up contact with invitees and people showing up at the workshop. </w:delText>
        </w:r>
        <w:r w:rsidR="0076635C" w:rsidDel="00395BDF">
          <w:delText xml:space="preserve"> </w:delText>
        </w:r>
        <w:r w:rsidRPr="00670921" w:rsidDel="00395BDF">
          <w:delText>This is not something that should be delegated to junior staff.</w:delText>
        </w:r>
      </w:del>
    </w:p>
    <w:p w14:paraId="5E8038ED" w14:textId="018BD6C4" w:rsidR="00D87C6E" w:rsidRPr="00670921" w:rsidDel="00395BDF" w:rsidRDefault="00D87C6E">
      <w:pPr>
        <w:rPr>
          <w:del w:id="1716" w:author="Sarah Robinson" w:date="2019-10-16T15:23:00Z"/>
          <w:rFonts w:cstheme="minorHAnsi"/>
          <w:sz w:val="22"/>
        </w:rPr>
        <w:pPrChange w:id="1717" w:author="Sarah Robinson" w:date="2019-10-16T15:24:00Z">
          <w:pPr>
            <w:pStyle w:val="Title"/>
            <w:spacing w:before="240" w:after="240"/>
          </w:pPr>
        </w:pPrChange>
      </w:pPr>
      <w:del w:id="1718" w:author="Sarah Robinson" w:date="2019-10-16T15:23:00Z">
        <w:r w:rsidRPr="00670921" w:rsidDel="00395BDF">
          <w:rPr>
            <w:rFonts w:cstheme="minorHAnsi"/>
            <w:sz w:val="22"/>
          </w:rPr>
          <w:delText>Chapter 5:  Workshop Preparation</w:delText>
        </w:r>
      </w:del>
    </w:p>
    <w:p w14:paraId="4FDEEF7A" w14:textId="539CEF23" w:rsidR="00D87C6E" w:rsidRPr="0076635C" w:rsidDel="00395BDF" w:rsidRDefault="00D87C6E">
      <w:pPr>
        <w:rPr>
          <w:del w:id="1719" w:author="Sarah Robinson" w:date="2019-10-16T15:23:00Z"/>
          <w:b/>
          <w:i/>
          <w:iCs/>
        </w:rPr>
        <w:pPrChange w:id="1720" w:author="Sarah Robinson" w:date="2019-10-16T15:24:00Z">
          <w:pPr>
            <w:pStyle w:val="List1"/>
            <w:numPr>
              <w:numId w:val="67"/>
            </w:numPr>
          </w:pPr>
        </w:pPrChange>
      </w:pPr>
      <w:del w:id="1721" w:author="Sarah Robinson" w:date="2019-10-16T15:23:00Z">
        <w:r w:rsidRPr="0076635C" w:rsidDel="00395BDF">
          <w:rPr>
            <w:b/>
          </w:rPr>
          <w:delText>Workshop Equipment and Material Requirements</w:delText>
        </w:r>
      </w:del>
    </w:p>
    <w:p w14:paraId="3695F828" w14:textId="747F31CA" w:rsidR="00D87C6E" w:rsidRPr="00670921" w:rsidDel="00395BDF" w:rsidRDefault="00D87C6E">
      <w:pPr>
        <w:rPr>
          <w:del w:id="1722" w:author="Sarah Robinson" w:date="2019-10-16T15:23:00Z"/>
        </w:rPr>
        <w:pPrChange w:id="1723" w:author="Sarah Robinson" w:date="2019-10-16T15:24:00Z">
          <w:pPr>
            <w:pStyle w:val="BodyText"/>
          </w:pPr>
        </w:pPrChange>
      </w:pPr>
      <w:del w:id="1724" w:author="Sarah Robinson" w:date="2019-10-16T15:23:00Z">
        <w:r w:rsidRPr="00670921" w:rsidDel="00395BDF">
          <w:delText xml:space="preserve">The purpose of this chapter is to provide the user with a detailed understanding of the materials and equipment required for a PAWSA workshop. </w:delText>
        </w:r>
      </w:del>
    </w:p>
    <w:p w14:paraId="325DF265" w14:textId="0FF5AFF4" w:rsidR="00D87C6E" w:rsidRPr="00670921" w:rsidDel="00395BDF" w:rsidRDefault="00D87C6E">
      <w:pPr>
        <w:rPr>
          <w:del w:id="1725" w:author="Sarah Robinson" w:date="2019-10-16T15:23:00Z"/>
        </w:rPr>
        <w:pPrChange w:id="1726" w:author="Sarah Robinson" w:date="2019-10-16T15:24:00Z">
          <w:pPr>
            <w:pStyle w:val="BodyText"/>
          </w:pPr>
        </w:pPrChange>
      </w:pPr>
      <w:del w:id="1727" w:author="Sarah Robinson" w:date="2019-10-16T15:23:00Z">
        <w:r w:rsidRPr="00670921" w:rsidDel="00395BDF">
          <w:delText>Producing some of the materials requires several weeks of advance planning. Other materials, which are more administrative in nature, can be prepared a few days before the workshop, as long as the necessary resources are obtained in advance.</w:delText>
        </w:r>
      </w:del>
    </w:p>
    <w:p w14:paraId="69AED804" w14:textId="454B410A" w:rsidR="007660CD" w:rsidDel="00395BDF" w:rsidRDefault="007660CD">
      <w:pPr>
        <w:rPr>
          <w:del w:id="1728" w:author="Sarah Robinson" w:date="2019-10-16T15:23:00Z"/>
          <w:rFonts w:eastAsia="Times New Roman" w:cs="Times New Roman"/>
          <w:b/>
          <w:sz w:val="22"/>
          <w:szCs w:val="20"/>
          <w:lang w:eastAsia="en-GB"/>
        </w:rPr>
        <w:pPrChange w:id="1729" w:author="Sarah Robinson" w:date="2019-10-16T15:24:00Z">
          <w:pPr>
            <w:spacing w:after="200" w:line="276" w:lineRule="auto"/>
          </w:pPr>
        </w:pPrChange>
      </w:pPr>
      <w:del w:id="1730" w:author="Sarah Robinson" w:date="2019-10-16T15:23:00Z">
        <w:r w:rsidDel="00395BDF">
          <w:rPr>
            <w:b/>
          </w:rPr>
          <w:br w:type="page"/>
        </w:r>
      </w:del>
    </w:p>
    <w:p w14:paraId="5928DAB1" w14:textId="0595DD88" w:rsidR="00D87C6E" w:rsidRPr="0076635C" w:rsidDel="00395BDF" w:rsidRDefault="00D87C6E">
      <w:pPr>
        <w:rPr>
          <w:del w:id="1731" w:author="Sarah Robinson" w:date="2019-10-16T15:23:00Z"/>
          <w:b/>
        </w:rPr>
        <w:pPrChange w:id="1732" w:author="Sarah Robinson" w:date="2019-10-16T15:24:00Z">
          <w:pPr>
            <w:pStyle w:val="List1"/>
          </w:pPr>
        </w:pPrChange>
      </w:pPr>
      <w:del w:id="1733" w:author="Sarah Robinson" w:date="2019-10-16T15:23:00Z">
        <w:r w:rsidRPr="0076635C" w:rsidDel="00395BDF">
          <w:rPr>
            <w:b/>
          </w:rPr>
          <w:delText>Waterway Chart(s)</w:delText>
        </w:r>
      </w:del>
    </w:p>
    <w:p w14:paraId="0F5A9584" w14:textId="4846810D" w:rsidR="00D87C6E" w:rsidRPr="0076635C" w:rsidDel="00395BDF" w:rsidRDefault="00D87C6E">
      <w:pPr>
        <w:rPr>
          <w:del w:id="1734" w:author="Sarah Robinson" w:date="2019-10-16T15:23:00Z"/>
          <w:i/>
          <w:u w:val="single"/>
        </w:rPr>
        <w:pPrChange w:id="1735" w:author="Sarah Robinson" w:date="2019-10-16T15:24:00Z">
          <w:pPr>
            <w:pStyle w:val="BodyText"/>
          </w:pPr>
        </w:pPrChange>
      </w:pPr>
      <w:del w:id="1736" w:author="Sarah Robinson" w:date="2019-10-16T15:23:00Z">
        <w:r w:rsidRPr="0076635C" w:rsidDel="00395BDF">
          <w:rPr>
            <w:i/>
            <w:u w:val="single"/>
          </w:rPr>
          <w:delText>Selecting Charts</w:delText>
        </w:r>
      </w:del>
    </w:p>
    <w:p w14:paraId="21269AEF" w14:textId="65350C7E" w:rsidR="00D87C6E" w:rsidRPr="00670921" w:rsidDel="00395BDF" w:rsidRDefault="00D87C6E">
      <w:pPr>
        <w:rPr>
          <w:del w:id="1737" w:author="Sarah Robinson" w:date="2019-10-16T15:23:00Z"/>
        </w:rPr>
        <w:pPrChange w:id="1738" w:author="Sarah Robinson" w:date="2019-10-16T15:24:00Z">
          <w:pPr>
            <w:pStyle w:val="BodyText"/>
          </w:pPr>
        </w:pPrChange>
      </w:pPr>
      <w:del w:id="1739" w:author="Sarah Robinson" w:date="2019-10-16T15:23:00Z">
        <w:r w:rsidRPr="00670921" w:rsidDel="00395BDF">
          <w:delText xml:space="preserve">Chart(s) of the waterways are required to facilitate in-depth discussions of navigation issues.  The chart(s) must cover the entire waterway area that is expected to be defined by workshop participants. </w:delText>
        </w:r>
        <w:r w:rsidR="0076635C" w:rsidDel="00395BDF">
          <w:delText xml:space="preserve"> </w:delText>
        </w:r>
        <w:r w:rsidRPr="00670921" w:rsidDel="00395BDF">
          <w:delText>Charts must cover the main waterway, its navigation channels, and any adjacent or converging waterwa</w:delText>
        </w:r>
        <w:r w:rsidR="0076635C" w:rsidDel="00395BDF">
          <w:delText>ys that impact vessel traffic.</w:delText>
        </w:r>
      </w:del>
    </w:p>
    <w:p w14:paraId="61127C38" w14:textId="0C14E1D4" w:rsidR="00D87C6E" w:rsidRPr="00670921" w:rsidDel="00395BDF" w:rsidRDefault="00D87C6E">
      <w:pPr>
        <w:rPr>
          <w:del w:id="1740" w:author="Sarah Robinson" w:date="2019-10-16T15:23:00Z"/>
        </w:rPr>
        <w:pPrChange w:id="1741" w:author="Sarah Robinson" w:date="2019-10-16T15:24:00Z">
          <w:pPr>
            <w:pStyle w:val="BodyText"/>
          </w:pPr>
        </w:pPrChange>
      </w:pPr>
      <w:del w:id="1742" w:author="Sarah Robinson" w:date="2019-10-16T15:23:00Z">
        <w:r w:rsidRPr="00670921" w:rsidDel="00395BDF">
          <w:delText>Charts should be the latest edition, but do not</w:delText>
        </w:r>
        <w:r w:rsidRPr="00670921" w:rsidDel="00395BDF">
          <w:rPr>
            <w:b/>
            <w:bCs/>
          </w:rPr>
          <w:delText xml:space="preserve"> </w:delText>
        </w:r>
        <w:r w:rsidRPr="00670921" w:rsidDel="00395BDF">
          <w:delTex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delText>
        </w:r>
        <w:r w:rsidR="0076635C" w:rsidDel="00395BDF">
          <w:delText>ng on the size of the waterway.</w:delText>
        </w:r>
      </w:del>
    </w:p>
    <w:p w14:paraId="1D344F6E" w14:textId="22CCEB3E" w:rsidR="00D87C6E" w:rsidRPr="00670921" w:rsidDel="00395BDF" w:rsidRDefault="00D87C6E">
      <w:pPr>
        <w:rPr>
          <w:del w:id="1743" w:author="Sarah Robinson" w:date="2019-10-16T15:23:00Z"/>
        </w:rPr>
        <w:pPrChange w:id="1744" w:author="Sarah Robinson" w:date="2019-10-16T15:24:00Z">
          <w:pPr>
            <w:pStyle w:val="BodyText"/>
          </w:pPr>
        </w:pPrChange>
      </w:pPr>
      <w:del w:id="1745" w:author="Sarah Robinson" w:date="2019-10-16T15:23:00Z">
        <w:r w:rsidRPr="00670921" w:rsidDel="00395BDF">
          <w:delText>Ideally, all charts selected should be close to the same scale to minimize confusion during the discussion periods.</w:delText>
        </w:r>
      </w:del>
    </w:p>
    <w:p w14:paraId="7AD7F5B1" w14:textId="7959A0EE" w:rsidR="00D87C6E" w:rsidRPr="0076635C" w:rsidDel="00395BDF" w:rsidRDefault="00D87C6E">
      <w:pPr>
        <w:rPr>
          <w:del w:id="1746" w:author="Sarah Robinson" w:date="2019-10-16T15:23:00Z"/>
          <w:i/>
          <w:u w:val="single"/>
        </w:rPr>
        <w:pPrChange w:id="1747" w:author="Sarah Robinson" w:date="2019-10-16T15:24:00Z">
          <w:pPr>
            <w:pStyle w:val="BodyText"/>
          </w:pPr>
        </w:pPrChange>
      </w:pPr>
      <w:del w:id="1748" w:author="Sarah Robinson" w:date="2019-10-16T15:23:00Z">
        <w:r w:rsidRPr="0076635C" w:rsidDel="00395BDF">
          <w:rPr>
            <w:i/>
            <w:u w:val="single"/>
          </w:rPr>
          <w:delText>Colo</w:delText>
        </w:r>
        <w:r w:rsidR="0076635C" w:rsidDel="00395BDF">
          <w:rPr>
            <w:i/>
            <w:u w:val="single"/>
          </w:rPr>
          <w:delText>u</w:delText>
        </w:r>
        <w:r w:rsidRPr="0076635C" w:rsidDel="00395BDF">
          <w:rPr>
            <w:i/>
            <w:u w:val="single"/>
          </w:rPr>
          <w:delText>r Coding Charts</w:delText>
        </w:r>
      </w:del>
    </w:p>
    <w:p w14:paraId="49F9731F" w14:textId="78C4D98C" w:rsidR="00D87C6E" w:rsidRPr="00670921" w:rsidDel="00395BDF" w:rsidRDefault="00D87C6E">
      <w:pPr>
        <w:rPr>
          <w:del w:id="1749" w:author="Sarah Robinson" w:date="2019-10-16T15:23:00Z"/>
        </w:rPr>
        <w:pPrChange w:id="1750" w:author="Sarah Robinson" w:date="2019-10-16T15:24:00Z">
          <w:pPr>
            <w:pStyle w:val="BodyText"/>
          </w:pPr>
        </w:pPrChange>
      </w:pPr>
      <w:del w:id="1751" w:author="Sarah Robinson" w:date="2019-10-16T15:23:00Z">
        <w:r w:rsidRPr="00670921" w:rsidDel="00395BDF">
          <w:delText>The facilitator will use the charts throughout the workshop, first to define the waterway and later to discuss specific areas of risk.  As the participants identify areas where risks exist, the facilitator places colo</w:delText>
        </w:r>
        <w:r w:rsidR="0076635C" w:rsidDel="00395BDF">
          <w:delText>u</w:delText>
        </w:r>
        <w:r w:rsidRPr="00670921" w:rsidDel="00395BDF">
          <w:delText>red adhesive dots on the chart to mark those areas.  The adhesive dots are color-coded to match the colo</w:delText>
        </w:r>
        <w:r w:rsidR="0076635C" w:rsidDel="00395BDF">
          <w:delText>u</w:delText>
        </w:r>
        <w:r w:rsidRPr="00670921" w:rsidDel="00395BDF">
          <w:delTex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delText>
        </w:r>
      </w:del>
    </w:p>
    <w:p w14:paraId="01C254CA" w14:textId="0EB1F00B" w:rsidR="00D87C6E" w:rsidRPr="006F18FA" w:rsidDel="00395BDF" w:rsidRDefault="00D87C6E">
      <w:pPr>
        <w:rPr>
          <w:del w:id="1752" w:author="Sarah Robinson" w:date="2019-10-16T15:23:00Z"/>
          <w:b/>
        </w:rPr>
        <w:pPrChange w:id="1753" w:author="Sarah Robinson" w:date="2019-10-16T15:24:00Z">
          <w:pPr>
            <w:pStyle w:val="List1"/>
          </w:pPr>
        </w:pPrChange>
      </w:pPr>
      <w:del w:id="1754" w:author="Sarah Robinson" w:date="2019-10-16T15:23:00Z">
        <w:r w:rsidRPr="006F18FA" w:rsidDel="00395BDF">
          <w:rPr>
            <w:b/>
          </w:rPr>
          <w:delText>Participant Folders</w:delText>
        </w:r>
      </w:del>
    </w:p>
    <w:p w14:paraId="173B8BC6" w14:textId="10708D2F" w:rsidR="00D87C6E" w:rsidRPr="00670921" w:rsidDel="00395BDF" w:rsidRDefault="00D87C6E">
      <w:pPr>
        <w:rPr>
          <w:del w:id="1755" w:author="Sarah Robinson" w:date="2019-10-16T15:23:00Z"/>
        </w:rPr>
        <w:pPrChange w:id="1756" w:author="Sarah Robinson" w:date="2019-10-16T15:24:00Z">
          <w:pPr>
            <w:pStyle w:val="BodyText"/>
          </w:pPr>
        </w:pPrChange>
      </w:pPr>
      <w:del w:id="1757" w:author="Sarah Robinson" w:date="2019-10-16T15:23:00Z">
        <w:r w:rsidRPr="00670921" w:rsidDel="00395BDF">
          <w:delTex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delText>
        </w:r>
      </w:del>
    </w:p>
    <w:p w14:paraId="626DDBDC" w14:textId="0B46C707" w:rsidR="00D87C6E" w:rsidRPr="00670921" w:rsidDel="00395BDF" w:rsidRDefault="00D87C6E">
      <w:pPr>
        <w:rPr>
          <w:del w:id="1758" w:author="Sarah Robinson" w:date="2019-10-16T15:23:00Z"/>
        </w:rPr>
        <w:pPrChange w:id="1759" w:author="Sarah Robinson" w:date="2019-10-16T15:24:00Z">
          <w:pPr>
            <w:pStyle w:val="BodyText"/>
          </w:pPr>
        </w:pPrChange>
      </w:pPr>
      <w:del w:id="1760" w:author="Sarah Robinson" w:date="2019-10-16T15:23:00Z">
        <w:r w:rsidRPr="00670921" w:rsidDel="00395BDF">
          <w:delText>The following items are recommende</w:delText>
        </w:r>
        <w:r w:rsidR="006F18FA" w:rsidDel="00395BDF">
          <w:delText>d for inclusion in the folders:</w:delText>
        </w:r>
      </w:del>
    </w:p>
    <w:p w14:paraId="2B9868DB" w14:textId="390FD0F4" w:rsidR="00D87C6E" w:rsidRPr="00670921" w:rsidDel="00395BDF" w:rsidRDefault="00D87C6E">
      <w:pPr>
        <w:rPr>
          <w:del w:id="1761" w:author="Sarah Robinson" w:date="2019-10-16T15:23:00Z"/>
        </w:rPr>
        <w:pPrChange w:id="1762" w:author="Sarah Robinson" w:date="2019-10-16T15:24:00Z">
          <w:pPr>
            <w:pStyle w:val="Bullet1"/>
          </w:pPr>
        </w:pPrChange>
      </w:pPr>
      <w:del w:id="1763" w:author="Sarah Robinson" w:date="2019-10-16T15:23:00Z">
        <w:r w:rsidRPr="00670921" w:rsidDel="00395BDF">
          <w:delText>Workshop Agenda</w:delText>
        </w:r>
        <w:r w:rsidR="006F18FA" w:rsidDel="00395BDF">
          <w:delText>;</w:delText>
        </w:r>
      </w:del>
    </w:p>
    <w:p w14:paraId="10FB5C8C" w14:textId="7E272E17" w:rsidR="00D87C6E" w:rsidRPr="00670921" w:rsidDel="00395BDF" w:rsidRDefault="00947B67">
      <w:pPr>
        <w:rPr>
          <w:del w:id="1764" w:author="Sarah Robinson" w:date="2019-10-16T15:23:00Z"/>
        </w:rPr>
        <w:pPrChange w:id="1765" w:author="Sarah Robinson" w:date="2019-10-16T15:24:00Z">
          <w:pPr>
            <w:pStyle w:val="Bullet1"/>
          </w:pPr>
        </w:pPrChange>
      </w:pPr>
      <w:del w:id="1766" w:author="Sarah Robinson" w:date="2019-10-16T15:23:00Z">
        <w:r w:rsidDel="00395BDF">
          <w:delText>Facilitation Team</w:delText>
        </w:r>
        <w:r w:rsidR="006F18FA" w:rsidDel="00395BDF">
          <w:delText>;</w:delText>
        </w:r>
      </w:del>
    </w:p>
    <w:p w14:paraId="161A292C" w14:textId="26834324" w:rsidR="00D87C6E" w:rsidRPr="00670921" w:rsidDel="00395BDF" w:rsidRDefault="00D87C6E">
      <w:pPr>
        <w:rPr>
          <w:del w:id="1767" w:author="Sarah Robinson" w:date="2019-10-16T15:23:00Z"/>
        </w:rPr>
        <w:pPrChange w:id="1768" w:author="Sarah Robinson" w:date="2019-10-16T15:24:00Z">
          <w:pPr>
            <w:pStyle w:val="Bullet1"/>
          </w:pPr>
        </w:pPrChange>
      </w:pPr>
      <w:del w:id="1769" w:author="Sarah Robinson" w:date="2019-10-16T15:23:00Z">
        <w:r w:rsidRPr="00670921" w:rsidDel="00395BDF">
          <w:delText>Waterway Risk Model</w:delText>
        </w:r>
        <w:r w:rsidR="006F18FA" w:rsidDel="00395BDF">
          <w:delText>;</w:delText>
        </w:r>
      </w:del>
    </w:p>
    <w:p w14:paraId="04AA4D50" w14:textId="22824AD0" w:rsidR="00D87C6E" w:rsidRPr="00670921" w:rsidDel="00395BDF" w:rsidRDefault="00D87C6E">
      <w:pPr>
        <w:rPr>
          <w:del w:id="1770" w:author="Sarah Robinson" w:date="2019-10-16T15:23:00Z"/>
        </w:rPr>
        <w:pPrChange w:id="1771" w:author="Sarah Robinson" w:date="2019-10-16T15:24:00Z">
          <w:pPr>
            <w:pStyle w:val="Bullet1"/>
          </w:pPr>
        </w:pPrChange>
      </w:pPr>
      <w:del w:id="1772" w:author="Sarah Robinson" w:date="2019-10-16T15:23:00Z">
        <w:r w:rsidRPr="00670921" w:rsidDel="00395BDF">
          <w:delText>Waterway Risk Model Explanation</w:delText>
        </w:r>
        <w:r w:rsidR="006F18FA" w:rsidDel="00395BDF">
          <w:delText>;</w:delText>
        </w:r>
      </w:del>
    </w:p>
    <w:p w14:paraId="14649EC0" w14:textId="71BADA65" w:rsidR="00D87C6E" w:rsidRPr="00670921" w:rsidDel="00395BDF" w:rsidRDefault="00D87C6E">
      <w:pPr>
        <w:rPr>
          <w:del w:id="1773" w:author="Sarah Robinson" w:date="2019-10-16T15:23:00Z"/>
        </w:rPr>
        <w:pPrChange w:id="1774" w:author="Sarah Robinson" w:date="2019-10-16T15:24:00Z">
          <w:pPr>
            <w:pStyle w:val="Bullet1"/>
          </w:pPr>
        </w:pPrChange>
      </w:pPr>
      <w:del w:id="1775" w:author="Sarah Robinson" w:date="2019-10-16T15:23:00Z">
        <w:r w:rsidRPr="00670921" w:rsidDel="00395BDF">
          <w:delText>Risk Factor Mitigations</w:delText>
        </w:r>
        <w:r w:rsidR="006F18FA" w:rsidDel="00395BDF">
          <w:delText>;</w:delText>
        </w:r>
      </w:del>
    </w:p>
    <w:p w14:paraId="732AF76D" w14:textId="7590B510" w:rsidR="00D87C6E" w:rsidRPr="00670921" w:rsidDel="00395BDF" w:rsidRDefault="00D87C6E">
      <w:pPr>
        <w:rPr>
          <w:del w:id="1776" w:author="Sarah Robinson" w:date="2019-10-16T15:23:00Z"/>
        </w:rPr>
        <w:pPrChange w:id="1777" w:author="Sarah Robinson" w:date="2019-10-16T15:24:00Z">
          <w:pPr>
            <w:pStyle w:val="Bullet1"/>
          </w:pPr>
        </w:pPrChange>
      </w:pPr>
      <w:del w:id="1778" w:author="Sarah Robinson" w:date="2019-10-16T15:23:00Z">
        <w:r w:rsidRPr="00670921" w:rsidDel="00395BDF">
          <w:delText>Waterway Profile Material</w:delText>
        </w:r>
        <w:r w:rsidR="006F18FA" w:rsidDel="00395BDF">
          <w:delText>.</w:delText>
        </w:r>
      </w:del>
    </w:p>
    <w:p w14:paraId="5262FBF8" w14:textId="681FAC17" w:rsidR="00D87C6E" w:rsidRPr="006F18FA" w:rsidDel="00395BDF" w:rsidRDefault="00D87C6E">
      <w:pPr>
        <w:rPr>
          <w:del w:id="1779" w:author="Sarah Robinson" w:date="2019-10-16T15:23:00Z"/>
          <w:b/>
        </w:rPr>
        <w:pPrChange w:id="1780" w:author="Sarah Robinson" w:date="2019-10-16T15:24:00Z">
          <w:pPr>
            <w:pStyle w:val="List1"/>
          </w:pPr>
        </w:pPrChange>
      </w:pPr>
      <w:del w:id="1781" w:author="Sarah Robinson" w:date="2019-10-16T15:23:00Z">
        <w:r w:rsidRPr="006F18FA" w:rsidDel="00395BDF">
          <w:rPr>
            <w:b/>
          </w:rPr>
          <w:delText>Waterway Profile Material</w:delText>
        </w:r>
      </w:del>
    </w:p>
    <w:p w14:paraId="3A693E2C" w14:textId="69400579" w:rsidR="00D87C6E" w:rsidRPr="00670921" w:rsidDel="00395BDF" w:rsidRDefault="00D87C6E">
      <w:pPr>
        <w:rPr>
          <w:del w:id="1782" w:author="Sarah Robinson" w:date="2019-10-16T15:23:00Z"/>
        </w:rPr>
        <w:pPrChange w:id="1783" w:author="Sarah Robinson" w:date="2019-10-16T15:24:00Z">
          <w:pPr>
            <w:pStyle w:val="BodyText"/>
          </w:pPr>
        </w:pPrChange>
      </w:pPr>
      <w:del w:id="1784" w:author="Sarah Robinson" w:date="2019-10-16T15:23:00Z">
        <w:r w:rsidRPr="00670921" w:rsidDel="00395BDF">
          <w:delText>The waterway-specific data should be factual</w:delText>
        </w:r>
        <w:r w:rsidRPr="00670921" w:rsidDel="00395BDF">
          <w:rPr>
            <w:vertAlign w:val="superscript"/>
          </w:rPr>
          <w:footnoteReference w:id="10"/>
        </w:r>
        <w:r w:rsidRPr="00670921" w:rsidDel="00395BDF">
          <w:delText xml:space="preserve"> and presented in both graphic and text format.  Ideally, five years of data depicts a good representation of the information requested in factual terms.  In some locations, however, five </w:delText>
        </w:r>
        <w:r w:rsidR="006F18FA" w:rsidDel="00395BDF">
          <w:delText>year</w:delText>
        </w:r>
        <w:r w:rsidR="006F18FA" w:rsidRPr="00670921" w:rsidDel="00395BDF">
          <w:delText>s</w:delText>
        </w:r>
        <w:r w:rsidR="006F18FA" w:rsidDel="00395BDF">
          <w:delText>’</w:delText>
        </w:r>
        <w:r w:rsidR="006F18FA" w:rsidRPr="00670921" w:rsidDel="00395BDF">
          <w:delText xml:space="preserve"> worth</w:delText>
        </w:r>
        <w:r w:rsidRPr="00670921" w:rsidDel="00395BDF">
          <w:delText xml:space="preserve"> of statistical data may not be available for various reasons, while in other locations more than five years of statistical data may be available.  Therefore, provide as much specific data as possible based on the a</w:delText>
        </w:r>
        <w:r w:rsidR="006F18FA" w:rsidDel="00395BDF">
          <w:delText>mount of existing information.</w:delText>
        </w:r>
      </w:del>
    </w:p>
    <w:p w14:paraId="7282F918" w14:textId="3287B722" w:rsidR="00D87C6E" w:rsidRPr="00670921" w:rsidDel="00395BDF" w:rsidRDefault="00D87C6E">
      <w:pPr>
        <w:rPr>
          <w:del w:id="1787" w:author="Sarah Robinson" w:date="2019-10-16T15:23:00Z"/>
        </w:rPr>
        <w:pPrChange w:id="1788" w:author="Sarah Robinson" w:date="2019-10-16T15:24:00Z">
          <w:pPr>
            <w:pStyle w:val="BodyText"/>
          </w:pPr>
        </w:pPrChange>
      </w:pPr>
      <w:del w:id="1789" w:author="Sarah Robinson" w:date="2019-10-16T15:23:00Z">
        <w:r w:rsidRPr="00670921" w:rsidDel="00395BDF">
          <w:delTex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the data.  An alternate format may be used, as long as the same information is provided.  More or less data can be used based on the extent of operations in </w:delText>
        </w:r>
        <w:r w:rsidR="006F18FA" w:rsidDel="00395BDF">
          <w:delText>the waterway under discussion.</w:delText>
        </w:r>
      </w:del>
    </w:p>
    <w:p w14:paraId="259B0921" w14:textId="7FBEFE88" w:rsidR="00D87C6E" w:rsidRPr="00670921" w:rsidDel="00395BDF" w:rsidRDefault="00D87C6E">
      <w:pPr>
        <w:rPr>
          <w:del w:id="1790" w:author="Sarah Robinson" w:date="2019-10-16T15:23:00Z"/>
          <w:i/>
          <w:iCs/>
          <w:u w:val="single"/>
        </w:rPr>
        <w:pPrChange w:id="1791" w:author="Sarah Robinson" w:date="2019-10-16T15:24:00Z">
          <w:pPr>
            <w:pStyle w:val="BodyText"/>
          </w:pPr>
        </w:pPrChange>
      </w:pPr>
      <w:del w:id="1792" w:author="Sarah Robinson" w:date="2019-10-16T15:23:00Z">
        <w:r w:rsidRPr="00670921" w:rsidDel="00395BDF">
          <w:rPr>
            <w:i/>
            <w:iCs/>
            <w:u w:val="single"/>
          </w:rPr>
          <w:delText>Distributions of Vessel Transits by Vessel Type</w:delText>
        </w:r>
      </w:del>
    </w:p>
    <w:p w14:paraId="47B9F0C2" w14:textId="1EBE9BA2" w:rsidR="00D87C6E" w:rsidRPr="00670921" w:rsidDel="00395BDF" w:rsidRDefault="00D87C6E">
      <w:pPr>
        <w:rPr>
          <w:del w:id="1793" w:author="Sarah Robinson" w:date="2019-10-16T15:23:00Z"/>
        </w:rPr>
        <w:pPrChange w:id="1794" w:author="Sarah Robinson" w:date="2019-10-16T15:24:00Z">
          <w:pPr>
            <w:pStyle w:val="BodyText"/>
          </w:pPr>
        </w:pPrChange>
      </w:pPr>
      <w:del w:id="1795" w:author="Sarah Robinson" w:date="2019-10-16T15:23:00Z">
        <w:r w:rsidRPr="00670921" w:rsidDel="00395BDF">
          <w:delText>Workshop participants will need data showing which types of vessels, proportionately,</w:delText>
        </w:r>
        <w:r w:rsidR="006F18FA" w:rsidDel="00395BDF">
          <w:delText xml:space="preserve"> are transiting the waterways.</w:delText>
        </w:r>
      </w:del>
    </w:p>
    <w:p w14:paraId="43561E0A" w14:textId="561EAD1C" w:rsidR="00D87C6E" w:rsidRPr="00670921" w:rsidDel="00395BDF" w:rsidRDefault="00D87C6E">
      <w:pPr>
        <w:rPr>
          <w:del w:id="1796" w:author="Sarah Robinson" w:date="2019-10-16T15:23:00Z"/>
          <w:i/>
          <w:iCs/>
          <w:u w:val="single"/>
        </w:rPr>
        <w:pPrChange w:id="1797" w:author="Sarah Robinson" w:date="2019-10-16T15:24:00Z">
          <w:pPr>
            <w:pStyle w:val="BodyText"/>
          </w:pPr>
        </w:pPrChange>
      </w:pPr>
      <w:del w:id="1798" w:author="Sarah Robinson" w:date="2019-10-16T15:23:00Z">
        <w:r w:rsidRPr="00670921" w:rsidDel="00395BDF">
          <w:rPr>
            <w:i/>
            <w:iCs/>
            <w:u w:val="single"/>
          </w:rPr>
          <w:delText>W</w:delText>
        </w:r>
        <w:r w:rsidR="006F18FA" w:rsidDel="00395BDF">
          <w:rPr>
            <w:i/>
            <w:iCs/>
            <w:u w:val="single"/>
          </w:rPr>
          <w:delText>aterway Navigational Attributes</w:delText>
        </w:r>
      </w:del>
    </w:p>
    <w:p w14:paraId="59CB3E1F" w14:textId="2A7E8EA5" w:rsidR="00D87C6E" w:rsidRPr="00670921" w:rsidDel="00395BDF" w:rsidRDefault="00D87C6E">
      <w:pPr>
        <w:rPr>
          <w:del w:id="1799" w:author="Sarah Robinson" w:date="2019-10-16T15:23:00Z"/>
        </w:rPr>
        <w:pPrChange w:id="1800" w:author="Sarah Robinson" w:date="2019-10-16T15:24:00Z">
          <w:pPr>
            <w:pStyle w:val="BodyText"/>
          </w:pPr>
        </w:pPrChange>
      </w:pPr>
      <w:del w:id="1801" w:author="Sarah Robinson" w:date="2019-10-16T15:23:00Z">
        <w:r w:rsidRPr="00670921" w:rsidDel="00395BDF">
          <w:delText>Many of the waterway’s characteristics can be represented in a simple bulleted or narrative form.  List the specifications pertaining to the following topics regarding the waterway’s navigational characteristics:</w:delText>
        </w:r>
      </w:del>
    </w:p>
    <w:p w14:paraId="651B18F4" w14:textId="172D5FA1" w:rsidR="00D87C6E" w:rsidRPr="00670921" w:rsidDel="00395BDF" w:rsidRDefault="00D87C6E">
      <w:pPr>
        <w:rPr>
          <w:del w:id="1802" w:author="Sarah Robinson" w:date="2019-10-16T15:23:00Z"/>
        </w:rPr>
        <w:pPrChange w:id="1803" w:author="Sarah Robinson" w:date="2019-10-16T15:24:00Z">
          <w:pPr>
            <w:pStyle w:val="Lista"/>
          </w:pPr>
        </w:pPrChange>
      </w:pPr>
      <w:del w:id="1804" w:author="Sarah Robinson" w:date="2019-10-16T15:23:00Z">
        <w:r w:rsidRPr="00670921" w:rsidDel="00395BDF">
          <w:rPr>
            <w:b/>
            <w:bCs/>
          </w:rPr>
          <w:delText>Traffic:</w:delText>
        </w:r>
        <w:r w:rsidRPr="00670921" w:rsidDel="00395BDF">
          <w:delTex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delText>
        </w:r>
      </w:del>
    </w:p>
    <w:p w14:paraId="5B9945D8" w14:textId="404EE9BE" w:rsidR="00D87C6E" w:rsidRPr="00670921" w:rsidDel="00395BDF" w:rsidRDefault="00D87C6E">
      <w:pPr>
        <w:rPr>
          <w:del w:id="1805" w:author="Sarah Robinson" w:date="2019-10-16T15:23:00Z"/>
        </w:rPr>
        <w:pPrChange w:id="1806" w:author="Sarah Robinson" w:date="2019-10-16T15:24:00Z">
          <w:pPr>
            <w:pStyle w:val="Lista"/>
          </w:pPr>
        </w:pPrChange>
      </w:pPr>
      <w:del w:id="1807" w:author="Sarah Robinson" w:date="2019-10-16T15:23:00Z">
        <w:r w:rsidRPr="00670921" w:rsidDel="00395BDF">
          <w:rPr>
            <w:b/>
            <w:bCs/>
          </w:rPr>
          <w:delText>Wind:</w:delText>
        </w:r>
        <w:r w:rsidRPr="00670921" w:rsidDel="00395BDF">
          <w:delTex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delText>
        </w:r>
      </w:del>
    </w:p>
    <w:p w14:paraId="22195D51" w14:textId="36E3CB24" w:rsidR="00D87C6E" w:rsidRPr="00670921" w:rsidDel="00395BDF" w:rsidRDefault="00D87C6E">
      <w:pPr>
        <w:rPr>
          <w:del w:id="1808" w:author="Sarah Robinson" w:date="2019-10-16T15:23:00Z"/>
        </w:rPr>
        <w:pPrChange w:id="1809" w:author="Sarah Robinson" w:date="2019-10-16T15:24:00Z">
          <w:pPr>
            <w:pStyle w:val="Lista"/>
          </w:pPr>
        </w:pPrChange>
      </w:pPr>
      <w:del w:id="1810" w:author="Sarah Robinson" w:date="2019-10-16T15:23:00Z">
        <w:r w:rsidRPr="00670921" w:rsidDel="00395BDF">
          <w:rPr>
            <w:b/>
            <w:bCs/>
          </w:rPr>
          <w:delText>Visibility Restrictions:</w:delText>
        </w:r>
        <w:r w:rsidRPr="00670921" w:rsidDel="00395BDF">
          <w:delTex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delText>
        </w:r>
      </w:del>
    </w:p>
    <w:p w14:paraId="421DAAD7" w14:textId="13AEEE3E" w:rsidR="00D87C6E" w:rsidRPr="00670921" w:rsidDel="00395BDF" w:rsidRDefault="00D87C6E">
      <w:pPr>
        <w:rPr>
          <w:del w:id="1811" w:author="Sarah Robinson" w:date="2019-10-16T15:23:00Z"/>
        </w:rPr>
        <w:pPrChange w:id="1812" w:author="Sarah Robinson" w:date="2019-10-16T15:24:00Z">
          <w:pPr>
            <w:pStyle w:val="Lista"/>
          </w:pPr>
        </w:pPrChange>
      </w:pPr>
      <w:del w:id="1813" w:author="Sarah Robinson" w:date="2019-10-16T15:23:00Z">
        <w:r w:rsidRPr="00670921" w:rsidDel="00395BDF">
          <w:rPr>
            <w:b/>
            <w:bCs/>
          </w:rPr>
          <w:delText>Visibility Impediments:</w:delText>
        </w:r>
        <w:r w:rsidRPr="00670921" w:rsidDel="00395BDF">
          <w:delTex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delText>
        </w:r>
      </w:del>
    </w:p>
    <w:p w14:paraId="072FDFB6" w14:textId="10F8FED0" w:rsidR="00D87C6E" w:rsidRPr="00670921" w:rsidDel="00395BDF" w:rsidRDefault="00D87C6E">
      <w:pPr>
        <w:rPr>
          <w:del w:id="1814" w:author="Sarah Robinson" w:date="2019-10-16T15:23:00Z"/>
        </w:rPr>
        <w:pPrChange w:id="1815" w:author="Sarah Robinson" w:date="2019-10-16T15:24:00Z">
          <w:pPr>
            <w:pStyle w:val="Lista"/>
          </w:pPr>
        </w:pPrChange>
      </w:pPr>
      <w:del w:id="1816" w:author="Sarah Robinson" w:date="2019-10-16T15:23:00Z">
        <w:r w:rsidRPr="00670921" w:rsidDel="00395BDF">
          <w:rPr>
            <w:b/>
            <w:bCs/>
          </w:rPr>
          <w:delText>Water Movement:</w:delText>
        </w:r>
        <w:r w:rsidRPr="00670921" w:rsidDel="00395BDF">
          <w:delTex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delText>
        </w:r>
      </w:del>
    </w:p>
    <w:p w14:paraId="52A60848" w14:textId="118B5AA4" w:rsidR="00D87C6E" w:rsidRPr="00670921" w:rsidDel="00395BDF" w:rsidRDefault="00D87C6E">
      <w:pPr>
        <w:rPr>
          <w:del w:id="1817" w:author="Sarah Robinson" w:date="2019-10-16T15:23:00Z"/>
        </w:rPr>
        <w:pPrChange w:id="1818" w:author="Sarah Robinson" w:date="2019-10-16T15:24:00Z">
          <w:pPr>
            <w:pStyle w:val="Lista"/>
          </w:pPr>
        </w:pPrChange>
      </w:pPr>
      <w:del w:id="1819" w:author="Sarah Robinson" w:date="2019-10-16T15:23:00Z">
        <w:r w:rsidRPr="00670921" w:rsidDel="00395BDF">
          <w:rPr>
            <w:b/>
            <w:bCs/>
          </w:rPr>
          <w:delText>Obstructions:</w:delText>
        </w:r>
        <w:r w:rsidRPr="00670921" w:rsidDel="00395BDF">
          <w:delText xml:space="preserve">  Briefly describe obstructions (e.g., ice, floating debris, fishing nets, etc.) in the waterway that affect safe vessel navigation.  Estimate the percentage of time obstructions occur and note any difficulties encountered by waterway users due to obstructions.</w:delText>
        </w:r>
      </w:del>
    </w:p>
    <w:p w14:paraId="469890B7" w14:textId="7B5F2A24" w:rsidR="00D87C6E" w:rsidRPr="00670921" w:rsidDel="00395BDF" w:rsidRDefault="00D87C6E">
      <w:pPr>
        <w:rPr>
          <w:del w:id="1820" w:author="Sarah Robinson" w:date="2019-10-16T15:23:00Z"/>
        </w:rPr>
        <w:pPrChange w:id="1821" w:author="Sarah Robinson" w:date="2019-10-16T15:24:00Z">
          <w:pPr>
            <w:pStyle w:val="Lista"/>
          </w:pPr>
        </w:pPrChange>
      </w:pPr>
      <w:del w:id="1822" w:author="Sarah Robinson" w:date="2019-10-16T15:23:00Z">
        <w:r w:rsidRPr="00670921" w:rsidDel="00395BDF">
          <w:rPr>
            <w:b/>
            <w:bCs/>
          </w:rPr>
          <w:delText>Dimensions:</w:delText>
        </w:r>
        <w:r w:rsidRPr="00670921" w:rsidDel="00395BDF">
          <w:delText xml:space="preserve">  Describe the width and depth of the channel and how much room there is for two vessels to pass each another.  Identify areas where the width and depth changes and areas that are considered problem areas for vessel movement.</w:delText>
        </w:r>
      </w:del>
    </w:p>
    <w:p w14:paraId="65F49F29" w14:textId="7464DFE2" w:rsidR="00D87C6E" w:rsidRPr="00670921" w:rsidDel="00395BDF" w:rsidRDefault="00D87C6E">
      <w:pPr>
        <w:rPr>
          <w:del w:id="1823" w:author="Sarah Robinson" w:date="2019-10-16T15:23:00Z"/>
        </w:rPr>
        <w:pPrChange w:id="1824" w:author="Sarah Robinson" w:date="2019-10-16T15:24:00Z">
          <w:pPr>
            <w:pStyle w:val="Lista"/>
          </w:pPr>
        </w:pPrChange>
      </w:pPr>
      <w:del w:id="1825" w:author="Sarah Robinson" w:date="2019-10-16T15:23:00Z">
        <w:r w:rsidRPr="00670921" w:rsidDel="00395BDF">
          <w:rPr>
            <w:b/>
            <w:bCs/>
          </w:rPr>
          <w:delText>Bottom Type:</w:delText>
        </w:r>
        <w:r w:rsidRPr="00670921" w:rsidDel="00395BDF">
          <w:delText xml:space="preserve">  Briefly describe the type of bottom in the waterway and any areas that concern waterway users.  Bottom types include mud, silt, rock, sand, etc.</w:delText>
        </w:r>
      </w:del>
    </w:p>
    <w:p w14:paraId="748ACA33" w14:textId="07B227C7" w:rsidR="00D87C6E" w:rsidRPr="00670921" w:rsidDel="00395BDF" w:rsidRDefault="00D87C6E">
      <w:pPr>
        <w:rPr>
          <w:del w:id="1826" w:author="Sarah Robinson" w:date="2019-10-16T15:23:00Z"/>
        </w:rPr>
        <w:pPrChange w:id="1827" w:author="Sarah Robinson" w:date="2019-10-16T15:24:00Z">
          <w:pPr>
            <w:pStyle w:val="Lista"/>
          </w:pPr>
        </w:pPrChange>
      </w:pPr>
      <w:del w:id="1828" w:author="Sarah Robinson" w:date="2019-10-16T15:23:00Z">
        <w:r w:rsidRPr="00670921" w:rsidDel="00395BDF">
          <w:rPr>
            <w:b/>
            <w:bCs/>
          </w:rPr>
          <w:delText>Waterway Configuration:</w:delText>
        </w:r>
        <w:r w:rsidRPr="00670921" w:rsidDel="00395BDF">
          <w:delText xml:space="preserve">  Briefly describe any major bends in the waterway and their location.  Describe the locations where traffic merges from converging waterways, and any locations where traffic regularly crosses the main ship channel. </w:delText>
        </w:r>
      </w:del>
    </w:p>
    <w:p w14:paraId="0B7BEC5C" w14:textId="25229309" w:rsidR="00D87C6E" w:rsidRPr="00670921" w:rsidDel="00395BDF" w:rsidRDefault="00D87C6E">
      <w:pPr>
        <w:rPr>
          <w:del w:id="1829" w:author="Sarah Robinson" w:date="2019-10-16T15:23:00Z"/>
        </w:rPr>
        <w:pPrChange w:id="1830" w:author="Sarah Robinson" w:date="2019-10-16T15:24:00Z">
          <w:pPr>
            <w:pStyle w:val="Lista"/>
          </w:pPr>
        </w:pPrChange>
      </w:pPr>
      <w:del w:id="1831" w:author="Sarah Robinson" w:date="2019-10-16T15:23:00Z">
        <w:r w:rsidRPr="00670921" w:rsidDel="00395BDF">
          <w:rPr>
            <w:b/>
            <w:bCs/>
          </w:rPr>
          <w:delText>Number of Passengers:</w:delText>
        </w:r>
        <w:r w:rsidRPr="00670921" w:rsidDel="00395BDF">
          <w:delTex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delText>
        </w:r>
        <w:r w:rsidR="00947B67" w:rsidDel="00395BDF">
          <w:delText xml:space="preserve"> </w:delText>
        </w:r>
        <w:r w:rsidRPr="00670921" w:rsidDel="00395BDF">
          <w:delText xml:space="preserve">Types of passenger vessels that carry large numbers of passengers and should be considered include cruise ships, charter fishing boats, dinner cruises, military craft, ferries, etc.  </w:delText>
        </w:r>
      </w:del>
    </w:p>
    <w:p w14:paraId="2C273334" w14:textId="5E903589" w:rsidR="00D87C6E" w:rsidRPr="00670921" w:rsidDel="00395BDF" w:rsidRDefault="00D87C6E">
      <w:pPr>
        <w:rPr>
          <w:del w:id="1832" w:author="Sarah Robinson" w:date="2019-10-16T15:23:00Z"/>
        </w:rPr>
        <w:pPrChange w:id="1833" w:author="Sarah Robinson" w:date="2019-10-16T15:24:00Z">
          <w:pPr>
            <w:pStyle w:val="Lista"/>
          </w:pPr>
        </w:pPrChange>
      </w:pPr>
      <w:del w:id="1834" w:author="Sarah Robinson" w:date="2019-10-16T15:23:00Z">
        <w:r w:rsidRPr="00670921" w:rsidDel="00395BDF">
          <w:rPr>
            <w:b/>
            <w:bCs/>
          </w:rPr>
          <w:delText>Volume of Petroleum:</w:delText>
        </w:r>
        <w:r w:rsidRPr="00670921" w:rsidDel="00395BDF">
          <w:delText xml:space="preserve">  Describe the volume of petroleum products coming in and out of the waterway in terms of the number of vessel / barge movements and the total volume being transported by water.</w:delText>
        </w:r>
      </w:del>
    </w:p>
    <w:p w14:paraId="76E42B0D" w14:textId="396A0A62" w:rsidR="00D87C6E" w:rsidRPr="00670921" w:rsidDel="00395BDF" w:rsidRDefault="00D87C6E">
      <w:pPr>
        <w:rPr>
          <w:del w:id="1835" w:author="Sarah Robinson" w:date="2019-10-16T15:23:00Z"/>
        </w:rPr>
        <w:pPrChange w:id="1836" w:author="Sarah Robinson" w:date="2019-10-16T15:24:00Z">
          <w:pPr>
            <w:pStyle w:val="Lista"/>
          </w:pPr>
        </w:pPrChange>
      </w:pPr>
      <w:del w:id="1837" w:author="Sarah Robinson" w:date="2019-10-16T15:23:00Z">
        <w:r w:rsidRPr="00670921" w:rsidDel="00395BDF">
          <w:rPr>
            <w:b/>
            <w:bCs/>
          </w:rPr>
          <w:delText>Volume of Chemicals:</w:delText>
        </w:r>
        <w:r w:rsidRPr="00670921" w:rsidDel="00395BDF">
          <w:delText xml:space="preserve">  Describe the volume and type of chemicals being transported on the waterway.  Specifically</w:delText>
        </w:r>
        <w:r w:rsidR="00947B67" w:rsidDel="00395BDF">
          <w:delText>,</w:delText>
        </w:r>
        <w:r w:rsidRPr="00670921" w:rsidDel="00395BDF">
          <w:delText xml:space="preserve"> state whether any chemical cargoes are moving in bulk.</w:delText>
        </w:r>
      </w:del>
    </w:p>
    <w:p w14:paraId="2A5497C5" w14:textId="38A0F3AB" w:rsidR="00D87C6E" w:rsidRPr="00670921" w:rsidDel="00395BDF" w:rsidRDefault="00D87C6E">
      <w:pPr>
        <w:rPr>
          <w:del w:id="1838" w:author="Sarah Robinson" w:date="2019-10-16T15:23:00Z"/>
        </w:rPr>
        <w:pPrChange w:id="1839" w:author="Sarah Robinson" w:date="2019-10-16T15:24:00Z">
          <w:pPr>
            <w:pStyle w:val="Lista"/>
          </w:pPr>
        </w:pPrChange>
      </w:pPr>
      <w:del w:id="1840" w:author="Sarah Robinson" w:date="2019-10-16T15:23:00Z">
        <w:r w:rsidRPr="00670921" w:rsidDel="00395BDF">
          <w:rPr>
            <w:b/>
            <w:bCs/>
          </w:rPr>
          <w:delText>Mobility:</w:delText>
        </w:r>
        <w:r w:rsidRPr="00670921" w:rsidDel="00395BDF">
          <w:delTex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delText>
        </w:r>
      </w:del>
    </w:p>
    <w:p w14:paraId="0A4F38C3" w14:textId="44C210B8" w:rsidR="00D87C6E" w:rsidRPr="00947B67" w:rsidDel="00395BDF" w:rsidRDefault="00947B67">
      <w:pPr>
        <w:rPr>
          <w:del w:id="1841" w:author="Sarah Robinson" w:date="2019-10-16T15:23:00Z"/>
          <w:i/>
          <w:u w:val="single"/>
        </w:rPr>
        <w:pPrChange w:id="1842" w:author="Sarah Robinson" w:date="2019-10-16T15:24:00Z">
          <w:pPr>
            <w:pStyle w:val="BodyText"/>
          </w:pPr>
        </w:pPrChange>
      </w:pPr>
      <w:del w:id="1843" w:author="Sarah Robinson" w:date="2019-10-16T15:23:00Z">
        <w:r w:rsidDel="00395BDF">
          <w:rPr>
            <w:i/>
            <w:u w:val="single"/>
          </w:rPr>
          <w:delText>Distribution of Cargo Tonnage</w:delText>
        </w:r>
      </w:del>
    </w:p>
    <w:p w14:paraId="1C413C4D" w14:textId="02D9E1BE" w:rsidR="00D87C6E" w:rsidRPr="00670921" w:rsidDel="00395BDF" w:rsidRDefault="00D87C6E">
      <w:pPr>
        <w:rPr>
          <w:del w:id="1844" w:author="Sarah Robinson" w:date="2019-10-16T15:23:00Z"/>
        </w:rPr>
        <w:pPrChange w:id="1845" w:author="Sarah Robinson" w:date="2019-10-16T15:24:00Z">
          <w:pPr>
            <w:pStyle w:val="BodyText"/>
          </w:pPr>
        </w:pPrChange>
      </w:pPr>
      <w:del w:id="1846" w:author="Sarah Robinson" w:date="2019-10-16T15:23:00Z">
        <w:r w:rsidRPr="00670921" w:rsidDel="00395BDF">
          <w:delText xml:space="preserve">Compile a graphic representation in the form of a pie chart (in percentages) to proportionately show the amount and types of cargo carried throughout the waterway for the most recent year for which data is available.  </w:delText>
        </w:r>
      </w:del>
    </w:p>
    <w:p w14:paraId="0DB316F0" w14:textId="0A9DFE44" w:rsidR="00D87C6E" w:rsidRPr="00670921" w:rsidDel="00395BDF" w:rsidRDefault="00D87C6E">
      <w:pPr>
        <w:rPr>
          <w:del w:id="1847" w:author="Sarah Robinson" w:date="2019-10-16T15:23:00Z"/>
        </w:rPr>
        <w:pPrChange w:id="1848" w:author="Sarah Robinson" w:date="2019-10-16T15:24:00Z">
          <w:pPr>
            <w:pStyle w:val="BodyText"/>
          </w:pPr>
        </w:pPrChange>
      </w:pPr>
      <w:del w:id="1849" w:author="Sarah Robinson" w:date="2019-10-16T15:23:00Z">
        <w:r w:rsidRPr="00670921" w:rsidDel="00395BDF">
          <w:delText>Cargo Tonnage History</w:delText>
        </w:r>
      </w:del>
    </w:p>
    <w:p w14:paraId="2A83BB2C" w14:textId="4B90EB1B" w:rsidR="00D87C6E" w:rsidRPr="00670921" w:rsidDel="00395BDF" w:rsidRDefault="00D87C6E">
      <w:pPr>
        <w:rPr>
          <w:del w:id="1850" w:author="Sarah Robinson" w:date="2019-10-16T15:23:00Z"/>
        </w:rPr>
        <w:pPrChange w:id="1851" w:author="Sarah Robinson" w:date="2019-10-16T15:24:00Z">
          <w:pPr>
            <w:pStyle w:val="BodyText"/>
          </w:pPr>
        </w:pPrChange>
      </w:pPr>
      <w:del w:id="1852" w:author="Sarah Robinson" w:date="2019-10-16T15:23:00Z">
        <w:r w:rsidRPr="00670921" w:rsidDel="00395BDF">
          <w:delText>Compile a graphic representation in the form of a bar chart using the total cargo tonnage statistics, by year, beginning wit</w:delText>
        </w:r>
        <w:r w:rsidR="00947B67" w:rsidDel="00395BDF">
          <w:delText>h the earliest data available.</w:delText>
        </w:r>
      </w:del>
    </w:p>
    <w:p w14:paraId="1AB0537D" w14:textId="1C124903" w:rsidR="00D87C6E" w:rsidRPr="00947B67" w:rsidDel="00395BDF" w:rsidRDefault="00D87C6E">
      <w:pPr>
        <w:rPr>
          <w:del w:id="1853" w:author="Sarah Robinson" w:date="2019-10-16T15:23:00Z"/>
          <w:i/>
          <w:u w:val="single"/>
        </w:rPr>
        <w:pPrChange w:id="1854" w:author="Sarah Robinson" w:date="2019-10-16T15:24:00Z">
          <w:pPr>
            <w:pStyle w:val="BodyText"/>
          </w:pPr>
        </w:pPrChange>
      </w:pPr>
      <w:del w:id="1855" w:author="Sarah Robinson" w:date="2019-10-16T15:23:00Z">
        <w:r w:rsidRPr="00947B67" w:rsidDel="00395BDF">
          <w:rPr>
            <w:i/>
            <w:u w:val="single"/>
          </w:rPr>
          <w:delText>Waterway Casualty History</w:delText>
        </w:r>
      </w:del>
    </w:p>
    <w:p w14:paraId="797FA757" w14:textId="05BF96E1" w:rsidR="00D87C6E" w:rsidRPr="00670921" w:rsidDel="00395BDF" w:rsidRDefault="00D87C6E">
      <w:pPr>
        <w:rPr>
          <w:del w:id="1856" w:author="Sarah Robinson" w:date="2019-10-16T15:23:00Z"/>
        </w:rPr>
        <w:pPrChange w:id="1857" w:author="Sarah Robinson" w:date="2019-10-16T15:24:00Z">
          <w:pPr>
            <w:pStyle w:val="BodyText"/>
          </w:pPr>
        </w:pPrChange>
      </w:pPr>
      <w:del w:id="1858" w:author="Sarah Robinson" w:date="2019-10-16T15:23:00Z">
        <w:r w:rsidRPr="00670921" w:rsidDel="00395BDF">
          <w:delTex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delText>
        </w:r>
      </w:del>
    </w:p>
    <w:p w14:paraId="3143B901" w14:textId="5F5457CC" w:rsidR="00D87C6E" w:rsidRPr="00670921" w:rsidDel="00395BDF" w:rsidRDefault="00D87C6E">
      <w:pPr>
        <w:rPr>
          <w:del w:id="1859" w:author="Sarah Robinson" w:date="2019-10-16T15:23:00Z"/>
        </w:rPr>
        <w:pPrChange w:id="1860" w:author="Sarah Robinson" w:date="2019-10-16T15:24:00Z">
          <w:pPr>
            <w:pStyle w:val="Lista"/>
            <w:numPr>
              <w:numId w:val="68"/>
            </w:numPr>
          </w:pPr>
        </w:pPrChange>
      </w:pPr>
      <w:del w:id="1861" w:author="Sarah Robinson" w:date="2019-10-16T15:23:00Z">
        <w:r w:rsidRPr="00670921" w:rsidDel="00395BDF">
          <w:delText>Collisions</w:delText>
        </w:r>
        <w:r w:rsidR="00947B67" w:rsidDel="00395BDF">
          <w:delText>.</w:delText>
        </w:r>
      </w:del>
    </w:p>
    <w:p w14:paraId="0E1D33B5" w14:textId="56BEE64C" w:rsidR="00D87C6E" w:rsidRPr="00670921" w:rsidDel="00395BDF" w:rsidRDefault="00D87C6E">
      <w:pPr>
        <w:rPr>
          <w:del w:id="1862" w:author="Sarah Robinson" w:date="2019-10-16T15:23:00Z"/>
        </w:rPr>
        <w:pPrChange w:id="1863" w:author="Sarah Robinson" w:date="2019-10-16T15:24:00Z">
          <w:pPr>
            <w:pStyle w:val="Lista"/>
          </w:pPr>
        </w:pPrChange>
      </w:pPr>
      <w:del w:id="1864" w:author="Sarah Robinson" w:date="2019-10-16T15:23:00Z">
        <w:r w:rsidRPr="00670921" w:rsidDel="00395BDF">
          <w:delText>Allisions</w:delText>
        </w:r>
        <w:r w:rsidR="00947B67" w:rsidDel="00395BDF">
          <w:delText>.</w:delText>
        </w:r>
      </w:del>
    </w:p>
    <w:p w14:paraId="11556027" w14:textId="744E2A24" w:rsidR="00D87C6E" w:rsidRPr="00670921" w:rsidDel="00395BDF" w:rsidRDefault="00D87C6E">
      <w:pPr>
        <w:rPr>
          <w:del w:id="1865" w:author="Sarah Robinson" w:date="2019-10-16T15:23:00Z"/>
        </w:rPr>
        <w:pPrChange w:id="1866" w:author="Sarah Robinson" w:date="2019-10-16T15:24:00Z">
          <w:pPr>
            <w:pStyle w:val="Lista"/>
          </w:pPr>
        </w:pPrChange>
      </w:pPr>
      <w:del w:id="1867" w:author="Sarah Robinson" w:date="2019-10-16T15:23:00Z">
        <w:r w:rsidRPr="00670921" w:rsidDel="00395BDF">
          <w:delText>Groundings</w:delText>
        </w:r>
        <w:r w:rsidR="00947B67" w:rsidDel="00395BDF">
          <w:delText>.</w:delText>
        </w:r>
      </w:del>
    </w:p>
    <w:p w14:paraId="135670E4" w14:textId="7E22FC01" w:rsidR="00D87C6E" w:rsidRPr="00670921" w:rsidDel="00395BDF" w:rsidRDefault="00D87C6E">
      <w:pPr>
        <w:rPr>
          <w:del w:id="1868" w:author="Sarah Robinson" w:date="2019-10-16T15:23:00Z"/>
        </w:rPr>
        <w:pPrChange w:id="1869" w:author="Sarah Robinson" w:date="2019-10-16T15:24:00Z">
          <w:pPr>
            <w:pStyle w:val="Lista"/>
          </w:pPr>
        </w:pPrChange>
      </w:pPr>
      <w:del w:id="1870" w:author="Sarah Robinson" w:date="2019-10-16T15:23:00Z">
        <w:r w:rsidRPr="00670921" w:rsidDel="00395BDF">
          <w:delText>Loss of Vessel Control</w:delText>
        </w:r>
        <w:r w:rsidR="00947B67" w:rsidDel="00395BDF">
          <w:delText>.</w:delText>
        </w:r>
      </w:del>
    </w:p>
    <w:p w14:paraId="7635A18F" w14:textId="6B9BAF40" w:rsidR="00D87C6E" w:rsidRPr="00670921" w:rsidDel="00395BDF" w:rsidRDefault="00D87C6E">
      <w:pPr>
        <w:rPr>
          <w:del w:id="1871" w:author="Sarah Robinson" w:date="2019-10-16T15:23:00Z"/>
        </w:rPr>
        <w:pPrChange w:id="1872" w:author="Sarah Robinson" w:date="2019-10-16T15:24:00Z">
          <w:pPr>
            <w:pStyle w:val="Lista"/>
          </w:pPr>
        </w:pPrChange>
      </w:pPr>
      <w:del w:id="1873" w:author="Sarah Robinson" w:date="2019-10-16T15:23:00Z">
        <w:r w:rsidRPr="00670921" w:rsidDel="00395BDF">
          <w:delText>Flooding / Sinking</w:delText>
        </w:r>
        <w:r w:rsidR="00947B67" w:rsidDel="00395BDF">
          <w:delText>.</w:delText>
        </w:r>
      </w:del>
    </w:p>
    <w:p w14:paraId="0283D6C6" w14:textId="1F8B01CA" w:rsidR="00D87C6E" w:rsidRPr="00670921" w:rsidDel="00395BDF" w:rsidRDefault="00D87C6E">
      <w:pPr>
        <w:rPr>
          <w:del w:id="1874" w:author="Sarah Robinson" w:date="2019-10-16T15:23:00Z"/>
        </w:rPr>
        <w:pPrChange w:id="1875" w:author="Sarah Robinson" w:date="2019-10-16T15:24:00Z">
          <w:pPr>
            <w:pStyle w:val="Lista"/>
          </w:pPr>
        </w:pPrChange>
      </w:pPr>
      <w:del w:id="1876" w:author="Sarah Robinson" w:date="2019-10-16T15:23:00Z">
        <w:r w:rsidRPr="00670921" w:rsidDel="00395BDF">
          <w:delText>Capsize</w:delText>
        </w:r>
        <w:r w:rsidR="00947B67" w:rsidDel="00395BDF">
          <w:delText>.</w:delText>
        </w:r>
      </w:del>
    </w:p>
    <w:p w14:paraId="16D32C18" w14:textId="150A216D" w:rsidR="00D87C6E" w:rsidRPr="00670921" w:rsidDel="00395BDF" w:rsidRDefault="00D87C6E">
      <w:pPr>
        <w:rPr>
          <w:del w:id="1877" w:author="Sarah Robinson" w:date="2019-10-16T15:23:00Z"/>
        </w:rPr>
        <w:pPrChange w:id="1878" w:author="Sarah Robinson" w:date="2019-10-16T15:24:00Z">
          <w:pPr>
            <w:pStyle w:val="Lista"/>
          </w:pPr>
        </w:pPrChange>
      </w:pPr>
      <w:del w:id="1879" w:author="Sarah Robinson" w:date="2019-10-16T15:23:00Z">
        <w:r w:rsidRPr="00670921" w:rsidDel="00395BDF">
          <w:delText>Structural Failure</w:delText>
        </w:r>
        <w:r w:rsidR="00947B67" w:rsidDel="00395BDF">
          <w:delText>.</w:delText>
        </w:r>
      </w:del>
    </w:p>
    <w:p w14:paraId="3E4F571C" w14:textId="4EA55FB5" w:rsidR="00D87C6E" w:rsidRPr="00670921" w:rsidDel="00395BDF" w:rsidRDefault="00D87C6E">
      <w:pPr>
        <w:rPr>
          <w:del w:id="1880" w:author="Sarah Robinson" w:date="2019-10-16T15:23:00Z"/>
        </w:rPr>
        <w:pPrChange w:id="1881" w:author="Sarah Robinson" w:date="2019-10-16T15:24:00Z">
          <w:pPr>
            <w:pStyle w:val="Lista"/>
          </w:pPr>
        </w:pPrChange>
      </w:pPr>
      <w:del w:id="1882" w:author="Sarah Robinson" w:date="2019-10-16T15:23:00Z">
        <w:r w:rsidRPr="00670921" w:rsidDel="00395BDF">
          <w:delText>Fire / Explosion</w:delText>
        </w:r>
        <w:r w:rsidR="00947B67" w:rsidDel="00395BDF">
          <w:delText>.</w:delText>
        </w:r>
      </w:del>
    </w:p>
    <w:p w14:paraId="04CD951B" w14:textId="5C1F3795" w:rsidR="00D87C6E" w:rsidRPr="00670921" w:rsidDel="00395BDF" w:rsidRDefault="00D87C6E">
      <w:pPr>
        <w:rPr>
          <w:del w:id="1883" w:author="Sarah Robinson" w:date="2019-10-16T15:23:00Z"/>
        </w:rPr>
        <w:pPrChange w:id="1884" w:author="Sarah Robinson" w:date="2019-10-16T15:24:00Z">
          <w:pPr>
            <w:pStyle w:val="BodyText"/>
          </w:pPr>
        </w:pPrChange>
      </w:pPr>
      <w:del w:id="1885" w:author="Sarah Robinson" w:date="2019-10-16T15:23:00Z">
        <w:r w:rsidRPr="00670921" w:rsidDel="00395BDF">
          <w:delText>Historical casualty data should, at a minimum, focus on incidents that resulted in significant damage,</w:delText>
        </w:r>
        <w:r w:rsidR="00947B67" w:rsidDel="00395BDF">
          <w:delText xml:space="preserve"> </w:delText>
        </w:r>
        <w:r w:rsidRPr="00670921" w:rsidDel="00395BDF">
          <w:delText>or pollution, loss of life, or</w:delText>
        </w:r>
        <w:r w:rsidR="00947B67" w:rsidDel="00395BDF">
          <w:delText xml:space="preserve"> that affected vessel movement.</w:delText>
        </w:r>
      </w:del>
    </w:p>
    <w:p w14:paraId="5DDDEEAB" w14:textId="1CE37FC5" w:rsidR="00D87C6E" w:rsidRPr="00670921" w:rsidDel="00395BDF" w:rsidRDefault="00D87C6E">
      <w:pPr>
        <w:rPr>
          <w:del w:id="1886" w:author="Sarah Robinson" w:date="2019-10-16T15:23:00Z"/>
          <w:i/>
          <w:iCs/>
          <w:u w:val="single"/>
        </w:rPr>
        <w:pPrChange w:id="1887" w:author="Sarah Robinson" w:date="2019-10-16T15:24:00Z">
          <w:pPr>
            <w:pStyle w:val="BodyText"/>
          </w:pPr>
        </w:pPrChange>
      </w:pPr>
      <w:del w:id="1888" w:author="Sarah Robinson" w:date="2019-10-16T15:23:00Z">
        <w:r w:rsidRPr="00670921" w:rsidDel="00395BDF">
          <w:rPr>
            <w:i/>
            <w:iCs/>
            <w:u w:val="single"/>
          </w:rPr>
          <w:delText>Pollution Spill History</w:delText>
        </w:r>
      </w:del>
    </w:p>
    <w:p w14:paraId="261A095D" w14:textId="7B06389C" w:rsidR="00D87C6E" w:rsidRPr="00670921" w:rsidDel="00395BDF" w:rsidRDefault="00D87C6E">
      <w:pPr>
        <w:rPr>
          <w:del w:id="1889" w:author="Sarah Robinson" w:date="2019-10-16T15:23:00Z"/>
        </w:rPr>
        <w:pPrChange w:id="1890" w:author="Sarah Robinson" w:date="2019-10-16T15:24:00Z">
          <w:pPr>
            <w:pStyle w:val="BodyText"/>
          </w:pPr>
        </w:pPrChange>
      </w:pPr>
      <w:del w:id="1891" w:author="Sarah Robinson" w:date="2019-10-16T15:23:00Z">
        <w:r w:rsidRPr="00670921" w:rsidDel="00395BDF">
          <w:delText>In an effort to provide participants with a comprehensive perspective of the waterway’s pollution spill statistics, create a graphic representation in the form of a bar chart.  Present the number of spills, by year, from the commercial vessels, recreational craft and shore facilities.</w:delText>
        </w:r>
      </w:del>
    </w:p>
    <w:p w14:paraId="4FE5F632" w14:textId="51D9FDFC" w:rsidR="00D87C6E" w:rsidRPr="00670921" w:rsidDel="00395BDF" w:rsidRDefault="00D87C6E">
      <w:pPr>
        <w:rPr>
          <w:del w:id="1892" w:author="Sarah Robinson" w:date="2019-10-16T15:23:00Z"/>
          <w:i/>
          <w:iCs/>
          <w:u w:val="single"/>
        </w:rPr>
        <w:pPrChange w:id="1893" w:author="Sarah Robinson" w:date="2019-10-16T15:24:00Z">
          <w:pPr>
            <w:pStyle w:val="BodyText"/>
          </w:pPr>
        </w:pPrChange>
      </w:pPr>
      <w:del w:id="1894" w:author="Sarah Robinson" w:date="2019-10-16T15:23:00Z">
        <w:r w:rsidRPr="00670921" w:rsidDel="00395BDF">
          <w:rPr>
            <w:i/>
            <w:iCs/>
            <w:u w:val="single"/>
          </w:rPr>
          <w:delText xml:space="preserve">Planned and Anticipated Changes </w:delText>
        </w:r>
      </w:del>
    </w:p>
    <w:p w14:paraId="4422CBF5" w14:textId="743FB262" w:rsidR="00D87C6E" w:rsidRPr="00670921" w:rsidDel="00395BDF" w:rsidRDefault="00D87C6E">
      <w:pPr>
        <w:rPr>
          <w:del w:id="1895" w:author="Sarah Robinson" w:date="2019-10-16T15:23:00Z"/>
          <w:b/>
          <w:bCs/>
        </w:rPr>
        <w:pPrChange w:id="1896" w:author="Sarah Robinson" w:date="2019-10-16T15:24:00Z">
          <w:pPr>
            <w:pStyle w:val="BodyText"/>
          </w:pPr>
        </w:pPrChange>
      </w:pPr>
      <w:del w:id="1897" w:author="Sarah Robinson" w:date="2019-10-16T15:23:00Z">
        <w:r w:rsidRPr="00670921" w:rsidDel="00395BDF">
          <w:delTex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delText>
        </w:r>
        <w:r w:rsidR="00947B67" w:rsidDel="00395BDF">
          <w:delText>t.</w:delText>
        </w:r>
      </w:del>
    </w:p>
    <w:p w14:paraId="7C8158F7" w14:textId="2753EB9B" w:rsidR="001F0788" w:rsidDel="00395BDF" w:rsidRDefault="001F0788">
      <w:pPr>
        <w:rPr>
          <w:del w:id="1898" w:author="Sarah Robinson" w:date="2019-10-16T15:23:00Z"/>
          <w:rFonts w:eastAsia="Times New Roman" w:cs="Times New Roman"/>
          <w:b/>
          <w:sz w:val="22"/>
          <w:szCs w:val="20"/>
          <w:lang w:eastAsia="en-GB"/>
        </w:rPr>
        <w:pPrChange w:id="1899" w:author="Sarah Robinson" w:date="2019-10-16T15:24:00Z">
          <w:pPr>
            <w:spacing w:after="200" w:line="276" w:lineRule="auto"/>
          </w:pPr>
        </w:pPrChange>
      </w:pPr>
      <w:del w:id="1900" w:author="Sarah Robinson" w:date="2019-10-16T15:23:00Z">
        <w:r w:rsidDel="00395BDF">
          <w:rPr>
            <w:b/>
          </w:rPr>
          <w:br w:type="page"/>
        </w:r>
      </w:del>
    </w:p>
    <w:p w14:paraId="05F75026" w14:textId="7B1B3AE6" w:rsidR="00D87C6E" w:rsidRPr="00947B67" w:rsidDel="00395BDF" w:rsidRDefault="00947B67">
      <w:pPr>
        <w:rPr>
          <w:del w:id="1901" w:author="Sarah Robinson" w:date="2019-10-16T15:23:00Z"/>
          <w:b/>
        </w:rPr>
        <w:pPrChange w:id="1902" w:author="Sarah Robinson" w:date="2019-10-16T15:24:00Z">
          <w:pPr>
            <w:pStyle w:val="List1"/>
          </w:pPr>
        </w:pPrChange>
      </w:pPr>
      <w:del w:id="1903" w:author="Sarah Robinson" w:date="2019-10-16T15:23:00Z">
        <w:r w:rsidDel="00395BDF">
          <w:rPr>
            <w:b/>
          </w:rPr>
          <w:delText>Books 1 – 5</w:delText>
        </w:r>
      </w:del>
    </w:p>
    <w:p w14:paraId="7BCA629F" w14:textId="6E238299" w:rsidR="00D87C6E" w:rsidRPr="00670921" w:rsidDel="00395BDF" w:rsidRDefault="00D87C6E">
      <w:pPr>
        <w:rPr>
          <w:del w:id="1904" w:author="Sarah Robinson" w:date="2019-10-16T15:23:00Z"/>
        </w:rPr>
        <w:pPrChange w:id="1905" w:author="Sarah Robinson" w:date="2019-10-16T15:24:00Z">
          <w:pPr>
            <w:pStyle w:val="BodyText"/>
          </w:pPr>
        </w:pPrChange>
      </w:pPr>
      <w:del w:id="1906" w:author="Sarah Robinson" w:date="2019-10-16T15:23:00Z">
        <w:r w:rsidRPr="00670921" w:rsidDel="00395BDF">
          <w:delText>As described in the first chapter, a standard set of books is used to guide the participants’ self-evaluation and pair-wise choices throughout the workshop.</w:delText>
        </w:r>
      </w:del>
    </w:p>
    <w:p w14:paraId="1E365D08" w14:textId="6CAA1EE5" w:rsidR="00D87C6E" w:rsidRPr="00670921" w:rsidDel="00395BDF" w:rsidRDefault="00D87C6E">
      <w:pPr>
        <w:rPr>
          <w:del w:id="1907" w:author="Sarah Robinson" w:date="2019-10-16T15:23:00Z"/>
        </w:rPr>
        <w:pPrChange w:id="1908" w:author="Sarah Robinson" w:date="2019-10-16T15:24:00Z">
          <w:pPr>
            <w:pStyle w:val="BodyText"/>
          </w:pPr>
        </w:pPrChange>
      </w:pPr>
      <w:del w:id="1909" w:author="Sarah Robinson" w:date="2019-10-16T15:23:00Z">
        <w:r w:rsidRPr="00670921" w:rsidDel="00395BDF">
          <w:delTex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delText>
        </w:r>
      </w:del>
    </w:p>
    <w:p w14:paraId="269BCBB5" w14:textId="20C5E48E" w:rsidR="00D87C6E" w:rsidRPr="00670921" w:rsidDel="00395BDF" w:rsidRDefault="00D87C6E">
      <w:pPr>
        <w:rPr>
          <w:del w:id="1910" w:author="Sarah Robinson" w:date="2019-10-16T15:23:00Z"/>
        </w:rPr>
        <w:pPrChange w:id="1911" w:author="Sarah Robinson" w:date="2019-10-16T15:24:00Z">
          <w:pPr>
            <w:pStyle w:val="BodyText"/>
          </w:pPr>
        </w:pPrChange>
      </w:pPr>
      <w:del w:id="1912" w:author="Sarah Robinson" w:date="2019-10-16T15:23:00Z">
        <w:r w:rsidRPr="00670921" w:rsidDel="00395BDF">
          <w:delTex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delText>
        </w:r>
        <w:r w:rsidR="00947B67" w:rsidDel="00395BDF">
          <w:delText>, etc.).</w:delText>
        </w:r>
      </w:del>
    </w:p>
    <w:p w14:paraId="41E2A363" w14:textId="4CC779D2" w:rsidR="00D87C6E" w:rsidRPr="00670921" w:rsidDel="00395BDF" w:rsidRDefault="00D87C6E">
      <w:pPr>
        <w:rPr>
          <w:del w:id="1913" w:author="Sarah Robinson" w:date="2019-10-16T15:23:00Z"/>
        </w:rPr>
        <w:pPrChange w:id="1914" w:author="Sarah Robinson" w:date="2019-10-16T15:24:00Z">
          <w:pPr>
            <w:pStyle w:val="BodyText"/>
          </w:pPr>
        </w:pPrChange>
      </w:pPr>
      <w:del w:id="1915" w:author="Sarah Robinson" w:date="2019-10-16T15:23:00Z">
        <w:r w:rsidRPr="00670921" w:rsidDel="00395BDF">
          <w:rPr>
            <w:i/>
            <w:iCs/>
          </w:rPr>
          <w:delText>Annexes 1 - 5</w:delText>
        </w:r>
        <w:r w:rsidRPr="00670921" w:rsidDel="00395BDF">
          <w:delText xml:space="preserve"> contain Books 1 – 5, respectively, and are designed to be used directly or</w:delText>
        </w:r>
        <w:r w:rsidR="00947B67" w:rsidDel="00395BDF">
          <w:delText xml:space="preserve"> tailored to meet local needs.</w:delText>
        </w:r>
      </w:del>
    </w:p>
    <w:p w14:paraId="2EA2F57E" w14:textId="6461369B" w:rsidR="00D87C6E" w:rsidRPr="00AD07E9" w:rsidDel="00395BDF" w:rsidRDefault="00D87C6E">
      <w:pPr>
        <w:rPr>
          <w:del w:id="1916" w:author="Sarah Robinson" w:date="2019-10-16T15:23:00Z"/>
          <w:b/>
        </w:rPr>
        <w:pPrChange w:id="1917" w:author="Sarah Robinson" w:date="2019-10-16T15:24:00Z">
          <w:pPr>
            <w:pStyle w:val="List1"/>
          </w:pPr>
        </w:pPrChange>
      </w:pPr>
      <w:del w:id="1918" w:author="Sarah Robinson" w:date="2019-10-16T15:23:00Z">
        <w:r w:rsidRPr="00AD07E9" w:rsidDel="00395BDF">
          <w:rPr>
            <w:b/>
          </w:rPr>
          <w:delText>Critiques</w:delText>
        </w:r>
      </w:del>
    </w:p>
    <w:p w14:paraId="6287D372" w14:textId="1687A359" w:rsidR="00AD07E9" w:rsidDel="00395BDF" w:rsidRDefault="00D87C6E">
      <w:pPr>
        <w:rPr>
          <w:del w:id="1919" w:author="Sarah Robinson" w:date="2019-10-16T15:23:00Z"/>
        </w:rPr>
        <w:pPrChange w:id="1920" w:author="Sarah Robinson" w:date="2019-10-16T15:24:00Z">
          <w:pPr>
            <w:pStyle w:val="BodyText"/>
          </w:pPr>
        </w:pPrChange>
      </w:pPr>
      <w:del w:id="1921" w:author="Sarah Robinson" w:date="2019-10-16T15:23:00Z">
        <w:r w:rsidRPr="00670921" w:rsidDel="00395BDF">
          <w:delTex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delText>
        </w:r>
        <w:r w:rsidR="00AD07E9" w:rsidDel="00395BDF">
          <w:delText>ditional workshop is warranted.</w:delText>
        </w:r>
      </w:del>
    </w:p>
    <w:p w14:paraId="5FBCED2F" w14:textId="44AFD5A2" w:rsidR="00D87C6E" w:rsidRPr="00670921" w:rsidDel="00395BDF" w:rsidRDefault="00D87C6E">
      <w:pPr>
        <w:rPr>
          <w:del w:id="1922" w:author="Sarah Robinson" w:date="2019-10-16T15:23:00Z"/>
          <w:rFonts w:cstheme="minorHAnsi"/>
          <w:sz w:val="22"/>
        </w:rPr>
        <w:pPrChange w:id="1923" w:author="Sarah Robinson" w:date="2019-10-16T15:24:00Z">
          <w:pPr>
            <w:pStyle w:val="Title"/>
            <w:spacing w:before="240" w:after="240"/>
          </w:pPr>
        </w:pPrChange>
      </w:pPr>
      <w:del w:id="1924" w:author="Sarah Robinson" w:date="2019-10-16T15:23:00Z">
        <w:r w:rsidRPr="00670921" w:rsidDel="00395BDF">
          <w:rPr>
            <w:rFonts w:cstheme="minorHAnsi"/>
            <w:sz w:val="22"/>
          </w:rPr>
          <w:delText>Chapter 6:  Conducting the Workshop</w:delText>
        </w:r>
      </w:del>
    </w:p>
    <w:p w14:paraId="62148333" w14:textId="50C44B86" w:rsidR="00D87C6E" w:rsidRPr="00670921" w:rsidDel="00395BDF" w:rsidRDefault="00D87C6E">
      <w:pPr>
        <w:rPr>
          <w:del w:id="1925" w:author="Sarah Robinson" w:date="2019-10-16T15:23:00Z"/>
        </w:rPr>
        <w:pPrChange w:id="1926" w:author="Sarah Robinson" w:date="2019-10-16T15:24:00Z">
          <w:pPr>
            <w:pStyle w:val="BodyText"/>
          </w:pPr>
        </w:pPrChange>
      </w:pPr>
      <w:del w:id="1927" w:author="Sarah Robinson" w:date="2019-10-16T15:23:00Z">
        <w:r w:rsidRPr="00670921" w:rsidDel="00395BDF">
          <w:delTex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delText>
        </w:r>
        <w:r w:rsidR="00AD07E9" w:rsidDel="00395BDF">
          <w:delText>g each segment of the workshop.</w:delText>
        </w:r>
      </w:del>
    </w:p>
    <w:p w14:paraId="47FA2374" w14:textId="4DDFD4DA" w:rsidR="00D87C6E" w:rsidRPr="00AD07E9" w:rsidDel="00395BDF" w:rsidRDefault="00D87C6E">
      <w:pPr>
        <w:rPr>
          <w:del w:id="1928" w:author="Sarah Robinson" w:date="2019-10-16T15:23:00Z"/>
          <w:b/>
          <w:i/>
          <w:iCs/>
        </w:rPr>
        <w:pPrChange w:id="1929" w:author="Sarah Robinson" w:date="2019-10-16T15:24:00Z">
          <w:pPr>
            <w:pStyle w:val="List1"/>
            <w:numPr>
              <w:numId w:val="69"/>
            </w:numPr>
          </w:pPr>
        </w:pPrChange>
      </w:pPr>
      <w:del w:id="1930" w:author="Sarah Robinson" w:date="2019-10-16T15:23:00Z">
        <w:r w:rsidRPr="00AD07E9" w:rsidDel="00395BDF">
          <w:rPr>
            <w:b/>
          </w:rPr>
          <w:delText>Pre-Workshop Meeting</w:delText>
        </w:r>
      </w:del>
    </w:p>
    <w:p w14:paraId="622EF081" w14:textId="1656E71F" w:rsidR="00D87C6E" w:rsidRPr="00670921" w:rsidDel="00395BDF" w:rsidRDefault="00D87C6E">
      <w:pPr>
        <w:rPr>
          <w:del w:id="1931" w:author="Sarah Robinson" w:date="2019-10-16T15:23:00Z"/>
        </w:rPr>
        <w:pPrChange w:id="1932" w:author="Sarah Robinson" w:date="2019-10-16T15:24:00Z">
          <w:pPr>
            <w:pStyle w:val="BodyText"/>
          </w:pPr>
        </w:pPrChange>
      </w:pPr>
      <w:del w:id="1933" w:author="Sarah Robinson" w:date="2019-10-16T15:23:00Z">
        <w:r w:rsidRPr="00670921" w:rsidDel="00395BDF">
          <w:delText>A couple of days before the PAWSA begins, the sponsor, appropriate members of the sponsor’s staff, the facilitation team, and any other personnel responsible for helping with the workshop should meet in person to review and discuss workshop details, including, bu</w:delText>
        </w:r>
        <w:r w:rsidR="00AD07E9" w:rsidDel="00395BDF">
          <w:delText>t not limited to, the following:</w:delText>
        </w:r>
      </w:del>
    </w:p>
    <w:p w14:paraId="3DCD7D20" w14:textId="33473989" w:rsidR="00D87C6E" w:rsidRPr="00670921" w:rsidDel="00395BDF" w:rsidRDefault="00D87C6E">
      <w:pPr>
        <w:rPr>
          <w:del w:id="1934" w:author="Sarah Robinson" w:date="2019-10-16T15:23:00Z"/>
        </w:rPr>
        <w:pPrChange w:id="1935" w:author="Sarah Robinson" w:date="2019-10-16T15:24:00Z">
          <w:pPr>
            <w:pStyle w:val="Lista"/>
          </w:pPr>
        </w:pPrChange>
      </w:pPr>
      <w:del w:id="1936" w:author="Sarah Robinson" w:date="2019-10-16T15:23:00Z">
        <w:r w:rsidRPr="00670921" w:rsidDel="00395BDF">
          <w:delText>Overall workshop objectives (not a detailed review of the waterway risk assessment process, which will be discussed in detail by the facilitator early on the first morning), discussion of why the participants were selected, and the workshop products</w:delText>
        </w:r>
        <w:r w:rsidR="00AD07E9" w:rsidDel="00395BDF">
          <w:delText>.</w:delText>
        </w:r>
      </w:del>
    </w:p>
    <w:p w14:paraId="0F45FC8F" w14:textId="4A9CA57B" w:rsidR="00D87C6E" w:rsidRPr="00670921" w:rsidDel="00395BDF" w:rsidRDefault="00D87C6E">
      <w:pPr>
        <w:rPr>
          <w:del w:id="1937" w:author="Sarah Robinson" w:date="2019-10-16T15:23:00Z"/>
        </w:rPr>
        <w:pPrChange w:id="1938" w:author="Sarah Robinson" w:date="2019-10-16T15:24:00Z">
          <w:pPr>
            <w:pStyle w:val="Lista"/>
          </w:pPr>
        </w:pPrChange>
      </w:pPr>
      <w:del w:id="1939" w:author="Sarah Robinson" w:date="2019-10-16T15:23:00Z">
        <w:r w:rsidRPr="00670921" w:rsidDel="00395BDF">
          <w:delText>Issues specific to that waterway including significant safety risks from the sponsor’s perspective, politically sensitive issues and the recommended geographic boundaries of the waterway.</w:delText>
        </w:r>
      </w:del>
    </w:p>
    <w:p w14:paraId="0AF6BBD1" w14:textId="07ED330E" w:rsidR="00D87C6E" w:rsidRPr="00670921" w:rsidDel="00395BDF" w:rsidRDefault="00D87C6E">
      <w:pPr>
        <w:rPr>
          <w:del w:id="1940" w:author="Sarah Robinson" w:date="2019-10-16T15:23:00Z"/>
        </w:rPr>
        <w:pPrChange w:id="1941" w:author="Sarah Robinson" w:date="2019-10-16T15:24:00Z">
          <w:pPr>
            <w:pStyle w:val="Lista"/>
          </w:pPr>
        </w:pPrChange>
      </w:pPr>
      <w:del w:id="1942" w:author="Sarah Robinson" w:date="2019-10-16T15:23:00Z">
        <w:r w:rsidRPr="00670921" w:rsidDel="00395BDF">
          <w:delText>Participant details including a list of actual attendees (known at that point), homogenous team assignments and any participant strengths and weaknesses.</w:delText>
        </w:r>
      </w:del>
    </w:p>
    <w:p w14:paraId="368FE771" w14:textId="631A53A2" w:rsidR="00D87C6E" w:rsidRPr="00670921" w:rsidDel="00395BDF" w:rsidRDefault="00D87C6E">
      <w:pPr>
        <w:rPr>
          <w:del w:id="1943" w:author="Sarah Robinson" w:date="2019-10-16T15:23:00Z"/>
        </w:rPr>
        <w:pPrChange w:id="1944" w:author="Sarah Robinson" w:date="2019-10-16T15:24:00Z">
          <w:pPr>
            <w:pStyle w:val="Lista"/>
          </w:pPr>
        </w:pPrChange>
      </w:pPr>
      <w:del w:id="1945" w:author="Sarah Robinson" w:date="2019-10-16T15:23:00Z">
        <w:r w:rsidRPr="00670921" w:rsidDel="00395BDF">
          <w:delText>Logistics details including final facility requirements (e.g., providing final head count to facility as required in advance of the function, last-minute changes to times, etc.), completion and use of the waterway chart and workshop materials (e.g., participant folders, books, etc.).</w:delText>
        </w:r>
      </w:del>
    </w:p>
    <w:p w14:paraId="49AE9B77" w14:textId="2824EE27" w:rsidR="00D87C6E" w:rsidRPr="00670921" w:rsidDel="00395BDF" w:rsidRDefault="00D87C6E">
      <w:pPr>
        <w:rPr>
          <w:del w:id="1946" w:author="Sarah Robinson" w:date="2019-10-16T15:23:00Z"/>
        </w:rPr>
        <w:pPrChange w:id="1947" w:author="Sarah Robinson" w:date="2019-10-16T15:24:00Z">
          <w:pPr>
            <w:pStyle w:val="Lista"/>
          </w:pPr>
        </w:pPrChange>
      </w:pPr>
      <w:del w:id="1948" w:author="Sarah Robinson" w:date="2019-10-16T15:23:00Z">
        <w:r w:rsidRPr="00670921" w:rsidDel="00395BDF">
          <w:delText>Daily session review plans, including who should attend.</w:delText>
        </w:r>
      </w:del>
    </w:p>
    <w:p w14:paraId="4A8EEDA9" w14:textId="69E57F9C" w:rsidR="00D87C6E" w:rsidRPr="00670921" w:rsidDel="00395BDF" w:rsidRDefault="00D87C6E">
      <w:pPr>
        <w:rPr>
          <w:del w:id="1949" w:author="Sarah Robinson" w:date="2019-10-16T15:23:00Z"/>
        </w:rPr>
        <w:pPrChange w:id="1950" w:author="Sarah Robinson" w:date="2019-10-16T15:24:00Z">
          <w:pPr>
            <w:pStyle w:val="Lista"/>
          </w:pPr>
        </w:pPrChange>
      </w:pPr>
      <w:del w:id="1951" w:author="Sarah Robinson" w:date="2019-10-16T15:23:00Z">
        <w:r w:rsidRPr="00670921" w:rsidDel="00395BDF">
          <w:delText>Waterway familiarization tour issues, if necessary.</w:delText>
        </w:r>
      </w:del>
    </w:p>
    <w:p w14:paraId="68404688" w14:textId="2DCAB166" w:rsidR="00D87C6E" w:rsidRPr="00AD07E9" w:rsidDel="00395BDF" w:rsidRDefault="00D87C6E">
      <w:pPr>
        <w:rPr>
          <w:del w:id="1952" w:author="Sarah Robinson" w:date="2019-10-16T15:23:00Z"/>
          <w:b/>
        </w:rPr>
        <w:pPrChange w:id="1953" w:author="Sarah Robinson" w:date="2019-10-16T15:24:00Z">
          <w:pPr>
            <w:pStyle w:val="List1"/>
          </w:pPr>
        </w:pPrChange>
      </w:pPr>
      <w:del w:id="1954" w:author="Sarah Robinson" w:date="2019-10-16T15:23:00Z">
        <w:r w:rsidRPr="00AD07E9" w:rsidDel="00395BDF">
          <w:rPr>
            <w:b/>
          </w:rPr>
          <w:delText>Workshop Design</w:delText>
        </w:r>
      </w:del>
    </w:p>
    <w:p w14:paraId="1B49386F" w14:textId="47D406A4" w:rsidR="00AD07E9" w:rsidDel="00395BDF" w:rsidRDefault="00D87C6E">
      <w:pPr>
        <w:rPr>
          <w:del w:id="1955" w:author="Sarah Robinson" w:date="2019-10-16T15:23:00Z"/>
        </w:rPr>
        <w:pPrChange w:id="1956" w:author="Sarah Robinson" w:date="2019-10-16T15:24:00Z">
          <w:pPr>
            <w:pStyle w:val="BodyText"/>
          </w:pPr>
        </w:pPrChange>
      </w:pPr>
      <w:del w:id="1957" w:author="Sarah Robinson" w:date="2019-10-16T15:23:00Z">
        <w:r w:rsidRPr="00670921" w:rsidDel="00395BDF">
          <w:delText>A successful risk assessment workshop for any waterway requir</w:delText>
        </w:r>
        <w:r w:rsidR="00AD07E9" w:rsidDel="00395BDF">
          <w:delText>es the following, at a minimum:</w:delText>
        </w:r>
      </w:del>
    </w:p>
    <w:p w14:paraId="722FDA68" w14:textId="71AF82D3" w:rsidR="00AD07E9" w:rsidDel="00395BDF" w:rsidRDefault="003C6429">
      <w:pPr>
        <w:rPr>
          <w:del w:id="1958" w:author="Sarah Robinson" w:date="2019-10-16T15:23:00Z"/>
        </w:rPr>
        <w:pPrChange w:id="1959" w:author="Sarah Robinson" w:date="2019-10-16T15:24:00Z">
          <w:pPr>
            <w:pStyle w:val="Lista"/>
          </w:pPr>
        </w:pPrChange>
      </w:pPr>
      <w:del w:id="1960" w:author="Sarah Robinson" w:date="2019-10-16T15:23:00Z">
        <w:r w:rsidDel="00395BDF">
          <w:delText>S</w:delText>
        </w:r>
        <w:r w:rsidR="00D87C6E" w:rsidRPr="00670921" w:rsidDel="00395BDF">
          <w:delText>ufficient time for proper instruction of the participants about the overall process and risk model concepts</w:delText>
        </w:r>
        <w:r w:rsidR="00AD07E9" w:rsidDel="00395BDF">
          <w:delText>.</w:delText>
        </w:r>
      </w:del>
    </w:p>
    <w:p w14:paraId="4487E653" w14:textId="1B2E3EF4" w:rsidR="00AD07E9" w:rsidDel="00395BDF" w:rsidRDefault="003C6429">
      <w:pPr>
        <w:rPr>
          <w:del w:id="1961" w:author="Sarah Robinson" w:date="2019-10-16T15:23:00Z"/>
        </w:rPr>
        <w:pPrChange w:id="1962" w:author="Sarah Robinson" w:date="2019-10-16T15:24:00Z">
          <w:pPr>
            <w:pStyle w:val="Lista"/>
          </w:pPr>
        </w:pPrChange>
      </w:pPr>
      <w:del w:id="1963" w:author="Sarah Robinson" w:date="2019-10-16T15:23:00Z">
        <w:r w:rsidDel="00395BDF">
          <w:delText>T</w:delText>
        </w:r>
        <w:r w:rsidR="00D87C6E" w:rsidRPr="00670921" w:rsidDel="00395BDF">
          <w:delText>ime for adequate guided discussion of each risk factor</w:delText>
        </w:r>
        <w:r w:rsidR="00AD07E9" w:rsidDel="00395BDF">
          <w:delText>.</w:delText>
        </w:r>
      </w:del>
    </w:p>
    <w:p w14:paraId="519B6032" w14:textId="495C8ACB" w:rsidR="003C6429" w:rsidDel="00395BDF" w:rsidRDefault="003C6429">
      <w:pPr>
        <w:rPr>
          <w:del w:id="1964" w:author="Sarah Robinson" w:date="2019-10-16T15:23:00Z"/>
        </w:rPr>
        <w:pPrChange w:id="1965" w:author="Sarah Robinson" w:date="2019-10-16T15:24:00Z">
          <w:pPr>
            <w:pStyle w:val="Lista"/>
          </w:pPr>
        </w:pPrChange>
      </w:pPr>
      <w:del w:id="1966" w:author="Sarah Robinson" w:date="2019-10-16T15:23:00Z">
        <w:r w:rsidDel="00395BDF">
          <w:delText>E</w:delText>
        </w:r>
        <w:r w:rsidR="00D87C6E" w:rsidRPr="00670921" w:rsidDel="00395BDF">
          <w:delText>licitation of considered responses from each expert for each risk factor in each book</w:delText>
        </w:r>
        <w:r w:rsidDel="00395BDF">
          <w:delText>.</w:delText>
        </w:r>
      </w:del>
    </w:p>
    <w:p w14:paraId="692F6696" w14:textId="51E35EB1" w:rsidR="003C6429" w:rsidDel="00395BDF" w:rsidRDefault="003C6429">
      <w:pPr>
        <w:rPr>
          <w:del w:id="1967" w:author="Sarah Robinson" w:date="2019-10-16T15:23:00Z"/>
        </w:rPr>
        <w:pPrChange w:id="1968" w:author="Sarah Robinson" w:date="2019-10-16T15:24:00Z">
          <w:pPr>
            <w:pStyle w:val="Lista"/>
          </w:pPr>
        </w:pPrChange>
      </w:pPr>
      <w:del w:id="1969" w:author="Sarah Robinson" w:date="2019-10-16T15:23:00Z">
        <w:r w:rsidRPr="00670921" w:rsidDel="00395BDF">
          <w:delText>F</w:delText>
        </w:r>
        <w:r w:rsidR="00D87C6E" w:rsidRPr="00670921" w:rsidDel="00395BDF">
          <w:delText>eedback</w:delText>
        </w:r>
        <w:r w:rsidDel="00395BDF">
          <w:delText>.</w:delText>
        </w:r>
      </w:del>
    </w:p>
    <w:p w14:paraId="04DEBCF5" w14:textId="59A8AB03" w:rsidR="00D87C6E" w:rsidRPr="00670921" w:rsidDel="00395BDF" w:rsidRDefault="003C6429">
      <w:pPr>
        <w:rPr>
          <w:del w:id="1970" w:author="Sarah Robinson" w:date="2019-10-16T15:23:00Z"/>
        </w:rPr>
        <w:pPrChange w:id="1971" w:author="Sarah Robinson" w:date="2019-10-16T15:24:00Z">
          <w:pPr>
            <w:pStyle w:val="Lista"/>
          </w:pPr>
        </w:pPrChange>
      </w:pPr>
      <w:del w:id="1972" w:author="Sarah Robinson" w:date="2019-10-16T15:23:00Z">
        <w:r w:rsidDel="00395BDF">
          <w:delText>C</w:delText>
        </w:r>
        <w:r w:rsidR="00D87C6E" w:rsidRPr="00670921" w:rsidDel="00395BDF">
          <w:delText>onfirmation of results.</w:delText>
        </w:r>
      </w:del>
    </w:p>
    <w:p w14:paraId="7003A58B" w14:textId="374F56A4" w:rsidR="00D87C6E" w:rsidRPr="00670921" w:rsidDel="00395BDF" w:rsidRDefault="00D87C6E">
      <w:pPr>
        <w:rPr>
          <w:del w:id="1973" w:author="Sarah Robinson" w:date="2019-10-16T15:23:00Z"/>
        </w:rPr>
        <w:pPrChange w:id="1974" w:author="Sarah Robinson" w:date="2019-10-16T15:24:00Z">
          <w:pPr>
            <w:pStyle w:val="BodyText"/>
          </w:pPr>
        </w:pPrChange>
      </w:pPr>
      <w:del w:id="1975" w:author="Sarah Robinson" w:date="2019-10-16T15:23:00Z">
        <w:r w:rsidRPr="00670921" w:rsidDel="00395BDF">
          <w:delText>Typically, 16 working hours, over a period of two full days, are requir</w:delText>
        </w:r>
        <w:r w:rsidR="00AD07E9" w:rsidDel="00395BDF">
          <w:delText>ed to accomplish the foregoing.</w:delText>
        </w:r>
      </w:del>
    </w:p>
    <w:p w14:paraId="56F2BB95" w14:textId="2F24DF9F" w:rsidR="00D87C6E" w:rsidRPr="003C6429" w:rsidDel="00395BDF" w:rsidRDefault="00D87C6E">
      <w:pPr>
        <w:rPr>
          <w:del w:id="1976" w:author="Sarah Robinson" w:date="2019-10-16T15:23:00Z"/>
          <w:i/>
          <w:u w:val="single"/>
        </w:rPr>
        <w:pPrChange w:id="1977" w:author="Sarah Robinson" w:date="2019-10-16T15:24:00Z">
          <w:pPr>
            <w:pStyle w:val="BodyText"/>
          </w:pPr>
        </w:pPrChange>
      </w:pPr>
      <w:del w:id="1978" w:author="Sarah Robinson" w:date="2019-10-16T15:23:00Z">
        <w:r w:rsidRPr="003C6429" w:rsidDel="00395BDF">
          <w:rPr>
            <w:i/>
            <w:u w:val="single"/>
          </w:rPr>
          <w:delText>Scope and Objective of Each Day</w:delText>
        </w:r>
      </w:del>
    </w:p>
    <w:p w14:paraId="39132729" w14:textId="06F45309" w:rsidR="00D87C6E" w:rsidRPr="00670921" w:rsidDel="00395BDF" w:rsidRDefault="003C6429">
      <w:pPr>
        <w:rPr>
          <w:del w:id="1979" w:author="Sarah Robinson" w:date="2019-10-16T15:23:00Z"/>
        </w:rPr>
        <w:pPrChange w:id="1980" w:author="Sarah Robinson" w:date="2019-10-16T15:24:00Z">
          <w:pPr>
            <w:pStyle w:val="Lista"/>
            <w:numPr>
              <w:numId w:val="70"/>
            </w:numPr>
          </w:pPr>
        </w:pPrChange>
      </w:pPr>
      <w:del w:id="1981" w:author="Sarah Robinson" w:date="2019-10-16T15:23:00Z">
        <w:r w:rsidDel="00395BDF">
          <w:delText>Day One:</w:delText>
        </w:r>
      </w:del>
    </w:p>
    <w:p w14:paraId="2ED2162E" w14:textId="2A2F4B1C" w:rsidR="00D87C6E" w:rsidRPr="003C6429" w:rsidDel="00395BDF" w:rsidRDefault="00D87C6E">
      <w:pPr>
        <w:rPr>
          <w:del w:id="1982" w:author="Sarah Robinson" w:date="2019-10-16T15:23:00Z"/>
        </w:rPr>
        <w:pPrChange w:id="1983" w:author="Sarah Robinson" w:date="2019-10-16T15:24:00Z">
          <w:pPr>
            <w:pStyle w:val="Listi"/>
          </w:pPr>
        </w:pPrChange>
      </w:pPr>
      <w:del w:id="1984" w:author="Sarah Robinson" w:date="2019-10-16T15:23:00Z">
        <w:r w:rsidRPr="003C6429" w:rsidDel="00395BDF">
          <w:delTex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delText>
        </w:r>
        <w:r w:rsidRPr="003C6429" w:rsidDel="00395BDF">
          <w:rPr>
            <w:u w:val="single"/>
          </w:rPr>
          <w:delText>just for their team</w:delText>
        </w:r>
        <w:r w:rsidRPr="003C6429" w:rsidDel="00395BDF">
          <w:delText xml:space="preserve">.  That input is used to create </w:delText>
        </w:r>
        <w:r w:rsidRPr="003C6429" w:rsidDel="00395BDF">
          <w:rPr>
            <w:u w:val="single"/>
          </w:rPr>
          <w:delText>preliminary weights</w:delText>
        </w:r>
        <w:r w:rsidRPr="003C6429" w:rsidDel="00395BDF">
          <w:delText xml:space="preserve"> for subsequent inputs.  Participants also complete Book 2: </w:delText>
        </w:r>
        <w:r w:rsidRPr="003C6429" w:rsidDel="00395BDF">
          <w:rPr>
            <w:i/>
          </w:rPr>
          <w:delText>Risk Factor Rating Scales</w:delText>
        </w:r>
        <w:r w:rsidRPr="003C6429" w:rsidDel="00395BDF">
          <w:delText>.</w:delText>
        </w:r>
      </w:del>
    </w:p>
    <w:p w14:paraId="4CA9A4B9" w14:textId="2B4BF511" w:rsidR="00D87C6E" w:rsidRPr="00670921" w:rsidDel="00395BDF" w:rsidRDefault="00D87C6E">
      <w:pPr>
        <w:rPr>
          <w:del w:id="1985" w:author="Sarah Robinson" w:date="2019-10-16T15:23:00Z"/>
        </w:rPr>
        <w:pPrChange w:id="1986" w:author="Sarah Robinson" w:date="2019-10-16T15:24:00Z">
          <w:pPr>
            <w:pStyle w:val="Listi"/>
          </w:pPr>
        </w:pPrChange>
      </w:pPr>
      <w:del w:id="1987" w:author="Sarah Robinson" w:date="2019-10-16T15:23:00Z">
        <w:r w:rsidRPr="00670921" w:rsidDel="00395BDF">
          <w:delText xml:space="preserve">Following lunch, participants review the </w:delText>
        </w:r>
        <w:r w:rsidRPr="00670921" w:rsidDel="00395BDF">
          <w:rPr>
            <w:i/>
            <w:iCs/>
          </w:rPr>
          <w:delText>Book 2</w:delText>
        </w:r>
        <w:r w:rsidRPr="00670921" w:rsidDel="00395BDF">
          <w:delText xml:space="preserve"> results, which leads into discussions pertaining to actual risk in the waterway for each risk factor.  </w:delText>
        </w:r>
        <w:r w:rsidRPr="00670921" w:rsidDel="00395BDF">
          <w:rPr>
            <w:i/>
            <w:iCs/>
          </w:rPr>
          <w:delText>Book 3: Baseline Risk Levels</w:delText>
        </w:r>
        <w:r w:rsidRPr="00670921" w:rsidDel="00395BDF">
          <w:delTex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delText>
        </w:r>
      </w:del>
    </w:p>
    <w:p w14:paraId="23212806" w14:textId="1600399F" w:rsidR="00D87C6E" w:rsidRPr="00670921" w:rsidDel="00395BDF" w:rsidRDefault="000104DC">
      <w:pPr>
        <w:rPr>
          <w:del w:id="1988" w:author="Sarah Robinson" w:date="2019-10-16T15:23:00Z"/>
        </w:rPr>
        <w:pPrChange w:id="1989" w:author="Sarah Robinson" w:date="2019-10-16T15:24:00Z">
          <w:pPr>
            <w:pStyle w:val="Lista"/>
          </w:pPr>
        </w:pPrChange>
      </w:pPr>
      <w:del w:id="1990" w:author="Sarah Robinson" w:date="2019-10-16T15:23:00Z">
        <w:r w:rsidDel="00395BDF">
          <w:delText>Day Two:</w:delText>
        </w:r>
      </w:del>
    </w:p>
    <w:p w14:paraId="4A09275A" w14:textId="287A1582" w:rsidR="00D87C6E" w:rsidRPr="00670921" w:rsidDel="00395BDF" w:rsidRDefault="00D87C6E">
      <w:pPr>
        <w:rPr>
          <w:del w:id="1991" w:author="Sarah Robinson" w:date="2019-10-16T15:23:00Z"/>
        </w:rPr>
        <w:pPrChange w:id="1992" w:author="Sarah Robinson" w:date="2019-10-16T15:24:00Z">
          <w:pPr>
            <w:pStyle w:val="Listi"/>
          </w:pPr>
        </w:pPrChange>
      </w:pPr>
      <w:del w:id="1993" w:author="Sarah Robinson" w:date="2019-10-16T15:23:00Z">
        <w:r w:rsidRPr="00670921" w:rsidDel="00395BDF">
          <w:delText xml:space="preserve">The second day begins with a review of the preliminary </w:delText>
        </w:r>
        <w:r w:rsidRPr="00670921" w:rsidDel="00395BDF">
          <w:rPr>
            <w:i/>
            <w:iCs/>
          </w:rPr>
          <w:delText>Book 3</w:delText>
        </w:r>
        <w:r w:rsidRPr="00670921" w:rsidDel="00395BDF">
          <w:delText xml:space="preserve"> results and continues with an in-depth discussion and evaluation of </w:delText>
        </w:r>
        <w:r w:rsidRPr="00670921" w:rsidDel="00395BDF">
          <w:rPr>
            <w:i/>
            <w:iCs/>
          </w:rPr>
          <w:delText>Book 4: Mitigation Effectiveness</w:delText>
        </w:r>
        <w:r w:rsidRPr="00670921" w:rsidDel="00395BDF">
          <w:delText xml:space="preserve">.  This portion of the workshop does consider current mitigation measures.  Just before lunch, the </w:delText>
        </w:r>
        <w:r w:rsidRPr="00670921" w:rsidDel="00395BDF">
          <w:rPr>
            <w:i/>
            <w:iCs/>
          </w:rPr>
          <w:delText>Book 1</w:delText>
        </w:r>
        <w:r w:rsidRPr="00670921" w:rsidDel="00395BDF">
          <w:delText xml:space="preserve"> evaluation forms are returned to the participants, who finish evaluating the relative expertise of </w:delText>
        </w:r>
        <w:r w:rsidRPr="00670921" w:rsidDel="00395BDF">
          <w:rPr>
            <w:u w:val="single"/>
          </w:rPr>
          <w:delText>all</w:delText>
        </w:r>
        <w:r w:rsidRPr="00670921" w:rsidDel="00395BDF">
          <w:delText xml:space="preserve"> teams.</w:delText>
        </w:r>
      </w:del>
    </w:p>
    <w:p w14:paraId="5C3771DF" w14:textId="05C488DE" w:rsidR="00D87C6E" w:rsidRPr="00670921" w:rsidDel="00395BDF" w:rsidRDefault="00D87C6E">
      <w:pPr>
        <w:rPr>
          <w:del w:id="1994" w:author="Sarah Robinson" w:date="2019-10-16T15:23:00Z"/>
        </w:rPr>
        <w:pPrChange w:id="1995" w:author="Sarah Robinson" w:date="2019-10-16T15:24:00Z">
          <w:pPr>
            <w:pStyle w:val="Listi"/>
          </w:pPr>
        </w:pPrChange>
      </w:pPr>
      <w:del w:id="1996" w:author="Sarah Robinson" w:date="2019-10-16T15:23:00Z">
        <w:r w:rsidRPr="00670921" w:rsidDel="00395BDF">
          <w:delText xml:space="preserve">Following lunch on the second day, the participants review the final </w:delText>
        </w:r>
        <w:r w:rsidRPr="00670921" w:rsidDel="00395BDF">
          <w:rPr>
            <w:i/>
            <w:iCs/>
          </w:rPr>
          <w:delText>Book 3</w:delText>
        </w:r>
        <w:r w:rsidRPr="00670921" w:rsidDel="00395BDF">
          <w:delText xml:space="preserve"> and </w:delText>
        </w:r>
        <w:r w:rsidRPr="00670921" w:rsidDel="00395BDF">
          <w:rPr>
            <w:i/>
            <w:iCs/>
          </w:rPr>
          <w:delText>Book 4</w:delText>
        </w:r>
        <w:r w:rsidRPr="00670921" w:rsidDel="00395BDF">
          <w:delText xml:space="preserve"> results, which leads to discussion and evaluation of </w:delText>
        </w:r>
        <w:r w:rsidRPr="00670921" w:rsidDel="00395BDF">
          <w:rPr>
            <w:i/>
            <w:iCs/>
          </w:rPr>
          <w:delText>Book 5: Additional Mitigations</w:delText>
        </w:r>
        <w:r w:rsidRPr="00670921" w:rsidDel="00395BDF">
          <w:delText xml:space="preserve">.  Late during this session participants complete the workshop critique and review the final results from </w:delText>
        </w:r>
        <w:r w:rsidRPr="00670921" w:rsidDel="00395BDF">
          <w:rPr>
            <w:i/>
            <w:iCs/>
          </w:rPr>
          <w:delText>Book 5</w:delText>
        </w:r>
        <w:r w:rsidRPr="00670921" w:rsidDel="00395BDF">
          <w:delText>.</w:delText>
        </w:r>
      </w:del>
    </w:p>
    <w:p w14:paraId="56187178" w14:textId="08B0660B" w:rsidR="00D87C6E" w:rsidRPr="000104DC" w:rsidDel="00395BDF" w:rsidRDefault="00D87C6E">
      <w:pPr>
        <w:rPr>
          <w:del w:id="1997" w:author="Sarah Robinson" w:date="2019-10-16T15:23:00Z"/>
          <w:i/>
          <w:u w:val="single"/>
        </w:rPr>
        <w:pPrChange w:id="1998" w:author="Sarah Robinson" w:date="2019-10-16T15:24:00Z">
          <w:pPr>
            <w:pStyle w:val="BodyText"/>
          </w:pPr>
        </w:pPrChange>
      </w:pPr>
      <w:del w:id="1999" w:author="Sarah Robinson" w:date="2019-10-16T15:23:00Z">
        <w:r w:rsidRPr="000104DC" w:rsidDel="00395BDF">
          <w:rPr>
            <w:i/>
            <w:u w:val="single"/>
          </w:rPr>
          <w:delText>Comprehensive Methodology Explanation</w:delText>
        </w:r>
      </w:del>
    </w:p>
    <w:p w14:paraId="02C5F34C" w14:textId="57B83FC3" w:rsidR="00D87C6E" w:rsidRPr="00670921" w:rsidDel="00395BDF" w:rsidRDefault="00D87C6E">
      <w:pPr>
        <w:rPr>
          <w:del w:id="2000" w:author="Sarah Robinson" w:date="2019-10-16T15:23:00Z"/>
        </w:rPr>
        <w:pPrChange w:id="2001" w:author="Sarah Robinson" w:date="2019-10-16T15:24:00Z">
          <w:pPr>
            <w:pStyle w:val="BodyText"/>
          </w:pPr>
        </w:pPrChange>
      </w:pPr>
      <w:del w:id="2002" w:author="Sarah Robinson" w:date="2019-10-16T15:23:00Z">
        <w:r w:rsidRPr="00670921" w:rsidDel="00395BDF">
          <w:delTex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delText>
        </w:r>
        <w:r w:rsidR="00670921" w:rsidRPr="00670921" w:rsidDel="00395BDF">
          <w:delText>‘</w:delText>
        </w:r>
        <w:r w:rsidRPr="00670921" w:rsidDel="00395BDF">
          <w:delText>PAWSA software</w:delText>
        </w:r>
        <w:r w:rsidR="00670921" w:rsidRPr="00670921" w:rsidDel="00395BDF">
          <w:delText>’</w:delText>
        </w:r>
        <w:r w:rsidRPr="00670921" w:rsidDel="00395BDF">
          <w:delText xml:space="preserve">. There is an essential need for the facilitation team to review the Excel™ file in its entirety prior to the workshop to gain a full understanding of how the data is collected and processed during the workshop.  </w:delText>
        </w:r>
      </w:del>
    </w:p>
    <w:p w14:paraId="7F1350E5" w14:textId="1E453186" w:rsidR="00D87C6E" w:rsidRPr="000104DC" w:rsidDel="00395BDF" w:rsidRDefault="00D87C6E">
      <w:pPr>
        <w:rPr>
          <w:del w:id="2003" w:author="Sarah Robinson" w:date="2019-10-16T15:23:00Z"/>
          <w:b/>
        </w:rPr>
        <w:pPrChange w:id="2004" w:author="Sarah Robinson" w:date="2019-10-16T15:24:00Z">
          <w:pPr>
            <w:pStyle w:val="BodyText"/>
          </w:pPr>
        </w:pPrChange>
      </w:pPr>
      <w:del w:id="2005" w:author="Sarah Robinson" w:date="2019-10-16T15:23:00Z">
        <w:r w:rsidRPr="000104DC" w:rsidDel="00395BDF">
          <w:rPr>
            <w:b/>
          </w:rPr>
          <w:delText>Book 1: Team Expertise</w:delText>
        </w:r>
      </w:del>
    </w:p>
    <w:p w14:paraId="23135A6E" w14:textId="5485A983" w:rsidR="00D87C6E" w:rsidRPr="00670921" w:rsidDel="00395BDF" w:rsidRDefault="00D87C6E">
      <w:pPr>
        <w:rPr>
          <w:del w:id="2006" w:author="Sarah Robinson" w:date="2019-10-16T15:23:00Z"/>
        </w:rPr>
        <w:pPrChange w:id="2007" w:author="Sarah Robinson" w:date="2019-10-16T15:24:00Z">
          <w:pPr>
            <w:pStyle w:val="BodyText"/>
          </w:pPr>
        </w:pPrChange>
      </w:pPr>
      <w:del w:id="2008" w:author="Sarah Robinson" w:date="2019-10-16T15:23:00Z">
        <w:r w:rsidRPr="00670921" w:rsidDel="00395BDF">
          <w:delText xml:space="preserve">The results from </w:delText>
        </w:r>
        <w:r w:rsidRPr="00670921" w:rsidDel="00395BDF">
          <w:rPr>
            <w:i/>
            <w:iCs/>
          </w:rPr>
          <w:delText>Book 1</w:delText>
        </w:r>
        <w:r w:rsidRPr="00670921" w:rsidDel="00395BDF">
          <w:delText>, which captures the expertise level of each team relative to one another, are used to weight each team’s inputs for all of the other books.  This is done as a five-step process:</w:delText>
        </w:r>
      </w:del>
    </w:p>
    <w:p w14:paraId="3880F478" w14:textId="3FCB424F" w:rsidR="00D87C6E" w:rsidRPr="00670921" w:rsidDel="00395BDF" w:rsidRDefault="00D87C6E">
      <w:pPr>
        <w:rPr>
          <w:del w:id="2009" w:author="Sarah Robinson" w:date="2019-10-16T15:23:00Z"/>
        </w:rPr>
        <w:pPrChange w:id="2010" w:author="Sarah Robinson" w:date="2019-10-16T15:24:00Z">
          <w:pPr>
            <w:pStyle w:val="Lista"/>
            <w:numPr>
              <w:numId w:val="71"/>
            </w:numPr>
          </w:pPr>
        </w:pPrChange>
      </w:pPr>
      <w:del w:id="2011" w:author="Sarah Robinson" w:date="2019-10-16T15:23:00Z">
        <w:r w:rsidRPr="00670921" w:rsidDel="00395BDF">
          <w:delTex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would become one team.  The intent is that each team ideally consists of two people with a similar perspective on waterway safety issues.  Use a </w:delText>
        </w:r>
        <w:r w:rsidR="00670921" w:rsidRPr="00670921" w:rsidDel="00395BDF">
          <w:delText>‘</w:delText>
        </w:r>
        <w:r w:rsidRPr="00670921" w:rsidDel="00395BDF">
          <w:delText>team</w:delText>
        </w:r>
        <w:r w:rsidR="00670921" w:rsidRPr="00670921" w:rsidDel="00395BDF">
          <w:delText>’</w:delText>
        </w:r>
        <w:r w:rsidRPr="00670921" w:rsidDel="00395BDF">
          <w:delText xml:space="preserve"> of one or three people only as a last resort.</w:delText>
        </w:r>
      </w:del>
    </w:p>
    <w:p w14:paraId="462F7683" w14:textId="7E15153C" w:rsidR="00D87C6E" w:rsidRPr="00670921" w:rsidDel="00395BDF" w:rsidRDefault="00D87C6E">
      <w:pPr>
        <w:rPr>
          <w:del w:id="2012" w:author="Sarah Robinson" w:date="2019-10-16T15:23:00Z"/>
        </w:rPr>
        <w:pPrChange w:id="2013" w:author="Sarah Robinson" w:date="2019-10-16T15:24:00Z">
          <w:pPr>
            <w:pStyle w:val="Lista"/>
          </w:pPr>
        </w:pPrChange>
      </w:pPr>
      <w:del w:id="2014" w:author="Sarah Robinson" w:date="2019-10-16T15:23:00Z">
        <w:r w:rsidRPr="00670921" w:rsidDel="00395BDF">
          <w:delTex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delText>
        </w:r>
      </w:del>
    </w:p>
    <w:p w14:paraId="25E24E0B" w14:textId="26C54A17" w:rsidR="00D87C6E" w:rsidRPr="00670921" w:rsidDel="00395BDF" w:rsidRDefault="00D87C6E">
      <w:pPr>
        <w:rPr>
          <w:del w:id="2015" w:author="Sarah Robinson" w:date="2019-10-16T15:23:00Z"/>
        </w:rPr>
        <w:pPrChange w:id="2016" w:author="Sarah Robinson" w:date="2019-10-16T15:24:00Z">
          <w:pPr>
            <w:pStyle w:val="Lista"/>
          </w:pPr>
        </w:pPrChange>
      </w:pPr>
      <w:del w:id="2017" w:author="Sarah Robinson" w:date="2019-10-16T15:23:00Z">
        <w:r w:rsidRPr="00670921" w:rsidDel="00395BDF">
          <w:delTex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delText>
        </w:r>
      </w:del>
    </w:p>
    <w:p w14:paraId="75D8B64A" w14:textId="008A0B77" w:rsidR="00D87C6E" w:rsidRPr="00670921" w:rsidDel="00395BDF" w:rsidRDefault="00D87C6E">
      <w:pPr>
        <w:rPr>
          <w:del w:id="2018" w:author="Sarah Robinson" w:date="2019-10-16T15:23:00Z"/>
        </w:rPr>
        <w:pPrChange w:id="2019" w:author="Sarah Robinson" w:date="2019-10-16T15:24:00Z">
          <w:pPr>
            <w:pStyle w:val="Lista"/>
          </w:pPr>
        </w:pPrChange>
      </w:pPr>
      <w:del w:id="2020" w:author="Sarah Robinson" w:date="2019-10-16T15:23:00Z">
        <w:r w:rsidRPr="00670921" w:rsidDel="00395BDF">
          <w:delText>The data entry person enters the scores from each team into the gray shaded cells of the Bk 1 Input spreadsheet in the PAWSA software. The Book 1 results appear in the Bk1 Rslts spreadsheet.  Those results are not shown to the participants.</w:delText>
        </w:r>
      </w:del>
    </w:p>
    <w:p w14:paraId="15D61ADD" w14:textId="41132410" w:rsidR="00D87C6E" w:rsidRPr="00670921" w:rsidDel="00395BDF" w:rsidRDefault="00D87C6E">
      <w:pPr>
        <w:rPr>
          <w:del w:id="2021" w:author="Sarah Robinson" w:date="2019-10-16T15:23:00Z"/>
        </w:rPr>
        <w:pPrChange w:id="2022" w:author="Sarah Robinson" w:date="2019-10-16T15:24:00Z">
          <w:pPr>
            <w:pStyle w:val="Lista"/>
          </w:pPr>
        </w:pPrChange>
      </w:pPr>
      <w:del w:id="2023" w:author="Sarah Robinson" w:date="2019-10-16T15:23:00Z">
        <w:r w:rsidRPr="00670921" w:rsidDel="00395BDF">
          <w:delTex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delText>
        </w:r>
      </w:del>
    </w:p>
    <w:p w14:paraId="51D14C01" w14:textId="4809C653" w:rsidR="00D87C6E" w:rsidRPr="000104DC" w:rsidDel="00395BDF" w:rsidRDefault="00D87C6E">
      <w:pPr>
        <w:rPr>
          <w:del w:id="2024" w:author="Sarah Robinson" w:date="2019-10-16T15:23:00Z"/>
          <w:b/>
        </w:rPr>
        <w:pPrChange w:id="2025" w:author="Sarah Robinson" w:date="2019-10-16T15:24:00Z">
          <w:pPr>
            <w:pStyle w:val="BodyText"/>
          </w:pPr>
        </w:pPrChange>
      </w:pPr>
      <w:del w:id="2026" w:author="Sarah Robinson" w:date="2019-10-16T15:23:00Z">
        <w:r w:rsidRPr="000104DC" w:rsidDel="00395BDF">
          <w:rPr>
            <w:b/>
          </w:rPr>
          <w:delText>Book 2: Risk Factor Rating Scales</w:delText>
        </w:r>
      </w:del>
    </w:p>
    <w:p w14:paraId="655D9349" w14:textId="0DCD63AA" w:rsidR="00D87C6E" w:rsidRPr="00670921" w:rsidDel="00395BDF" w:rsidRDefault="00D87C6E">
      <w:pPr>
        <w:rPr>
          <w:del w:id="2027" w:author="Sarah Robinson" w:date="2019-10-16T15:23:00Z"/>
        </w:rPr>
        <w:pPrChange w:id="2028" w:author="Sarah Robinson" w:date="2019-10-16T15:24:00Z">
          <w:pPr>
            <w:pStyle w:val="BodyText"/>
          </w:pPr>
        </w:pPrChange>
      </w:pPr>
      <w:del w:id="2029" w:author="Sarah Robinson" w:date="2019-10-16T15:23:00Z">
        <w:r w:rsidRPr="00670921" w:rsidDel="00395BDF">
          <w:delText xml:space="preserve">The qualitative descriptions in </w:delText>
        </w:r>
        <w:r w:rsidRPr="00670921" w:rsidDel="00395BDF">
          <w:rPr>
            <w:i/>
            <w:iCs/>
          </w:rPr>
          <w:delText>Book 2</w:delText>
        </w:r>
        <w:r w:rsidRPr="00670921" w:rsidDel="00395BDF">
          <w:delTex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value on the risk measurement scales, and always has a numerical value of 1.0.  The highest level of risk describes the worst case situation, becomes the </w:delText>
        </w:r>
        <w:r w:rsidR="00670921" w:rsidRPr="00670921" w:rsidDel="00395BDF">
          <w:delText>‘</w:delText>
        </w:r>
        <w:r w:rsidRPr="00670921" w:rsidDel="00395BDF">
          <w:delText>D</w:delText>
        </w:r>
        <w:r w:rsidR="00670921" w:rsidRPr="00670921" w:rsidDel="00395BDF">
          <w:delText>’</w:delText>
        </w:r>
        <w:r w:rsidRPr="00670921" w:rsidDel="00395BDF">
          <w:delText xml:space="preserve"> value on the risk measurement scales, and always has a numerical value of 9.0.  Two intermediate risk level descriptions also are given –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values.  Participants are asked to compare, in turn, the </w:delText>
        </w:r>
        <w:r w:rsidR="00670921" w:rsidRPr="00670921" w:rsidDel="00395BDF">
          <w:delText>‘</w:delText>
        </w:r>
        <w:r w:rsidRPr="00670921" w:rsidDel="00395BDF">
          <w:delText>A</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B</w:delText>
        </w:r>
        <w:r w:rsidR="00670921" w:rsidRPr="00670921" w:rsidDel="00395BDF">
          <w:delText>’</w:delText>
        </w:r>
        <w:r w:rsidRPr="00670921" w:rsidDel="00395BDF">
          <w:delText xml:space="preserve"> risk level descriptions, then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C</w:delText>
        </w:r>
        <w:r w:rsidR="00670921" w:rsidRPr="00670921" w:rsidDel="00395BDF">
          <w:delText>’</w:delText>
        </w:r>
        <w:r w:rsidRPr="00670921" w:rsidDel="00395BDF">
          <w:delText xml:space="preserve"> descriptions, and finally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and </w:delText>
        </w:r>
        <w:r w:rsidR="00670921" w:rsidRPr="00670921" w:rsidDel="00395BDF">
          <w:delText>‘</w:delText>
        </w:r>
        <w:r w:rsidRPr="00670921" w:rsidDel="00395BDF">
          <w:delText>D</w:delText>
        </w:r>
        <w:r w:rsidR="00670921" w:rsidRPr="00670921" w:rsidDel="00395BDF">
          <w:delText>’</w:delText>
        </w:r>
        <w:r w:rsidRPr="00670921" w:rsidDel="00395BDF">
          <w:delTex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delText>
        </w:r>
      </w:del>
    </w:p>
    <w:p w14:paraId="51E837F4" w14:textId="1B7525E2" w:rsidR="00D87C6E" w:rsidRPr="00670921" w:rsidDel="00395BDF" w:rsidRDefault="00D87C6E">
      <w:pPr>
        <w:rPr>
          <w:del w:id="2030" w:author="Sarah Robinson" w:date="2019-10-16T15:23:00Z"/>
          <w:rFonts w:cstheme="minorHAnsi"/>
          <w:sz w:val="22"/>
        </w:rPr>
        <w:pPrChange w:id="2031" w:author="Sarah Robinson" w:date="2019-10-16T15:24:00Z">
          <w:pPr>
            <w:pStyle w:val="BodyTextIndent"/>
            <w:tabs>
              <w:tab w:val="num" w:pos="1080"/>
            </w:tabs>
            <w:spacing w:after="0"/>
          </w:pPr>
        </w:pPrChange>
      </w:pPr>
    </w:p>
    <w:tbl>
      <w:tblPr>
        <w:tblW w:w="0" w:type="auto"/>
        <w:tblLook w:val="0000" w:firstRow="0" w:lastRow="0" w:firstColumn="0" w:lastColumn="0" w:noHBand="0" w:noVBand="0"/>
      </w:tblPr>
      <w:tblGrid>
        <w:gridCol w:w="992"/>
        <w:gridCol w:w="7347"/>
      </w:tblGrid>
      <w:tr w:rsidR="00D87C6E" w:rsidRPr="00670921" w:rsidDel="00395BDF" w14:paraId="7755A43D" w14:textId="5342BA62" w:rsidTr="00506E37">
        <w:trPr>
          <w:trHeight w:val="433"/>
          <w:del w:id="2032" w:author="Sarah Robinson" w:date="2019-10-16T15:23:00Z"/>
        </w:trPr>
        <w:tc>
          <w:tcPr>
            <w:tcW w:w="992" w:type="dxa"/>
          </w:tcPr>
          <w:p w14:paraId="54B75CB6" w14:textId="0F5F6595" w:rsidR="00D87C6E" w:rsidRPr="00670921" w:rsidDel="00395BDF" w:rsidRDefault="00D87C6E">
            <w:pPr>
              <w:rPr>
                <w:del w:id="2033" w:author="Sarah Robinson" w:date="2019-10-16T15:23:00Z"/>
                <w:rFonts w:cstheme="minorHAnsi"/>
                <w:b/>
                <w:bCs/>
              </w:rPr>
              <w:pPrChange w:id="2034" w:author="Sarah Robinson" w:date="2019-10-16T15:24:00Z">
                <w:pPr>
                  <w:pStyle w:val="BodyTextIndent"/>
                  <w:ind w:left="0"/>
                  <w:jc w:val="center"/>
                </w:pPr>
              </w:pPrChange>
            </w:pPr>
            <w:del w:id="2035" w:author="Sarah Robinson" w:date="2019-10-16T15:23:00Z">
              <w:r w:rsidRPr="00670921" w:rsidDel="00395BDF">
                <w:rPr>
                  <w:rFonts w:cstheme="minorHAnsi"/>
                  <w:b/>
                  <w:bCs/>
                  <w:sz w:val="22"/>
                </w:rPr>
                <w:delText>Score</w:delText>
              </w:r>
            </w:del>
          </w:p>
        </w:tc>
        <w:tc>
          <w:tcPr>
            <w:tcW w:w="7347" w:type="dxa"/>
          </w:tcPr>
          <w:p w14:paraId="196CA07D" w14:textId="03E069AD" w:rsidR="00D87C6E" w:rsidRPr="00670921" w:rsidDel="00395BDF" w:rsidRDefault="00D87C6E">
            <w:pPr>
              <w:rPr>
                <w:del w:id="2036" w:author="Sarah Robinson" w:date="2019-10-16T15:23:00Z"/>
                <w:rFonts w:cstheme="minorHAnsi"/>
                <w:b/>
                <w:bCs/>
              </w:rPr>
              <w:pPrChange w:id="2037" w:author="Sarah Robinson" w:date="2019-10-16T15:24:00Z">
                <w:pPr>
                  <w:pStyle w:val="BodyTextIndent"/>
                  <w:ind w:left="0"/>
                  <w:jc w:val="center"/>
                </w:pPr>
              </w:pPrChange>
            </w:pPr>
            <w:del w:id="2038" w:author="Sarah Robinson" w:date="2019-10-16T15:23:00Z">
              <w:r w:rsidRPr="00670921" w:rsidDel="00395BDF">
                <w:rPr>
                  <w:rFonts w:cstheme="minorHAnsi"/>
                  <w:b/>
                  <w:bCs/>
                  <w:sz w:val="22"/>
                </w:rPr>
                <w:delText>Risk Progression</w:delText>
              </w:r>
            </w:del>
          </w:p>
        </w:tc>
      </w:tr>
      <w:tr w:rsidR="00D87C6E" w:rsidRPr="00670921" w:rsidDel="00395BDF" w14:paraId="178B87B2" w14:textId="70A885E0" w:rsidTr="00506E37">
        <w:trPr>
          <w:trHeight w:val="466"/>
          <w:del w:id="2039" w:author="Sarah Robinson" w:date="2019-10-16T15:23:00Z"/>
        </w:trPr>
        <w:tc>
          <w:tcPr>
            <w:tcW w:w="992" w:type="dxa"/>
          </w:tcPr>
          <w:p w14:paraId="2B8AA748" w14:textId="74B45E01" w:rsidR="00D87C6E" w:rsidRPr="00670921" w:rsidDel="00395BDF" w:rsidRDefault="00D87C6E">
            <w:pPr>
              <w:rPr>
                <w:del w:id="2040" w:author="Sarah Robinson" w:date="2019-10-16T15:23:00Z"/>
                <w:rFonts w:cstheme="minorHAnsi"/>
              </w:rPr>
              <w:pPrChange w:id="2041" w:author="Sarah Robinson" w:date="2019-10-16T15:24:00Z">
                <w:pPr>
                  <w:pStyle w:val="BodyTextIndent"/>
                  <w:ind w:left="0"/>
                </w:pPr>
              </w:pPrChange>
            </w:pPr>
            <w:del w:id="2042" w:author="Sarah Robinson" w:date="2019-10-16T15:23:00Z">
              <w:r w:rsidRPr="00670921" w:rsidDel="00395BDF">
                <w:rPr>
                  <w:rFonts w:cstheme="minorHAnsi"/>
                  <w:sz w:val="22"/>
                </w:rPr>
                <w:delText xml:space="preserve">   1 =</w:delText>
              </w:r>
            </w:del>
          </w:p>
        </w:tc>
        <w:tc>
          <w:tcPr>
            <w:tcW w:w="7347" w:type="dxa"/>
          </w:tcPr>
          <w:p w14:paraId="01403706" w14:textId="7576FBD8" w:rsidR="00D87C6E" w:rsidRPr="00670921" w:rsidDel="00395BDF" w:rsidRDefault="00D87C6E">
            <w:pPr>
              <w:rPr>
                <w:del w:id="2043" w:author="Sarah Robinson" w:date="2019-10-16T15:23:00Z"/>
                <w:rFonts w:cstheme="minorHAnsi"/>
              </w:rPr>
              <w:pPrChange w:id="2044" w:author="Sarah Robinson" w:date="2019-10-16T15:24:00Z">
                <w:pPr>
                  <w:pStyle w:val="BodyTextIndent"/>
                  <w:ind w:left="0"/>
                </w:pPr>
              </w:pPrChange>
            </w:pPr>
            <w:del w:id="2045" w:author="Sarah Robinson" w:date="2019-10-16T15:23:00Z">
              <w:r w:rsidRPr="00670921" w:rsidDel="00395BDF">
                <w:rPr>
                  <w:rFonts w:cstheme="minorHAnsi"/>
                  <w:sz w:val="22"/>
                </w:rPr>
                <w:delText xml:space="preserve">The two descriptors are </w:delText>
              </w:r>
              <w:r w:rsidRPr="00670921" w:rsidDel="00395BDF">
                <w:rPr>
                  <w:rFonts w:cstheme="minorHAnsi"/>
                  <w:sz w:val="22"/>
                  <w:u w:val="single"/>
                </w:rPr>
                <w:delText>equally</w:delText>
              </w:r>
              <w:r w:rsidRPr="00670921" w:rsidDel="00395BDF">
                <w:rPr>
                  <w:rFonts w:cstheme="minorHAnsi"/>
                  <w:sz w:val="22"/>
                </w:rPr>
                <w:delText xml:space="preserve"> risky</w:delText>
              </w:r>
            </w:del>
          </w:p>
        </w:tc>
      </w:tr>
      <w:tr w:rsidR="00D87C6E" w:rsidRPr="00670921" w:rsidDel="00395BDF" w14:paraId="05A96BEB" w14:textId="493143FB" w:rsidTr="00506E37">
        <w:trPr>
          <w:trHeight w:val="602"/>
          <w:del w:id="2046" w:author="Sarah Robinson" w:date="2019-10-16T15:23:00Z"/>
        </w:trPr>
        <w:tc>
          <w:tcPr>
            <w:tcW w:w="992" w:type="dxa"/>
          </w:tcPr>
          <w:p w14:paraId="5EE17913" w14:textId="7D7FA03C" w:rsidR="00D87C6E" w:rsidRPr="00670921" w:rsidDel="00395BDF" w:rsidRDefault="00D87C6E">
            <w:pPr>
              <w:rPr>
                <w:del w:id="2047" w:author="Sarah Robinson" w:date="2019-10-16T15:23:00Z"/>
                <w:rFonts w:cstheme="minorHAnsi"/>
              </w:rPr>
              <w:pPrChange w:id="2048" w:author="Sarah Robinson" w:date="2019-10-16T15:24:00Z">
                <w:pPr>
                  <w:pStyle w:val="BodyTextIndent"/>
                  <w:ind w:left="0"/>
                </w:pPr>
              </w:pPrChange>
            </w:pPr>
            <w:del w:id="2049" w:author="Sarah Robinson" w:date="2019-10-16T15:23:00Z">
              <w:r w:rsidRPr="00670921" w:rsidDel="00395BDF">
                <w:rPr>
                  <w:rFonts w:cstheme="minorHAnsi"/>
                  <w:sz w:val="22"/>
                </w:rPr>
                <w:delText>≈ 4 =</w:delText>
              </w:r>
            </w:del>
          </w:p>
        </w:tc>
        <w:tc>
          <w:tcPr>
            <w:tcW w:w="7347" w:type="dxa"/>
          </w:tcPr>
          <w:p w14:paraId="0AEEC933" w14:textId="74E67C08" w:rsidR="00D87C6E" w:rsidRPr="00670921" w:rsidDel="00395BDF" w:rsidRDefault="00D87C6E">
            <w:pPr>
              <w:rPr>
                <w:del w:id="2050" w:author="Sarah Robinson" w:date="2019-10-16T15:23:00Z"/>
                <w:rFonts w:cstheme="minorHAnsi"/>
              </w:rPr>
              <w:pPrChange w:id="2051" w:author="Sarah Robinson" w:date="2019-10-16T15:24:00Z">
                <w:pPr>
                  <w:pStyle w:val="BodyTextIndent"/>
                  <w:ind w:left="0"/>
                </w:pPr>
              </w:pPrChange>
            </w:pPr>
            <w:del w:id="2052"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somewhat more</w:delText>
              </w:r>
              <w:r w:rsidRPr="00670921" w:rsidDel="00395BDF">
                <w:rPr>
                  <w:rFonts w:cstheme="minorHAnsi"/>
                  <w:sz w:val="22"/>
                </w:rPr>
                <w:delText xml:space="preserve"> risky than the left hand descriptor</w:delText>
              </w:r>
            </w:del>
          </w:p>
        </w:tc>
      </w:tr>
      <w:tr w:rsidR="00D87C6E" w:rsidRPr="00670921" w:rsidDel="00395BDF" w14:paraId="074A2CF9" w14:textId="1AF8D4B3" w:rsidTr="00506E37">
        <w:trPr>
          <w:trHeight w:val="372"/>
          <w:del w:id="2053" w:author="Sarah Robinson" w:date="2019-10-16T15:23:00Z"/>
        </w:trPr>
        <w:tc>
          <w:tcPr>
            <w:tcW w:w="992" w:type="dxa"/>
          </w:tcPr>
          <w:p w14:paraId="4F9DC74C" w14:textId="4ADBA8C0" w:rsidR="00D87C6E" w:rsidRPr="00670921" w:rsidDel="00395BDF" w:rsidRDefault="00D87C6E">
            <w:pPr>
              <w:rPr>
                <w:del w:id="2054" w:author="Sarah Robinson" w:date="2019-10-16T15:23:00Z"/>
                <w:rFonts w:cstheme="minorHAnsi"/>
              </w:rPr>
              <w:pPrChange w:id="2055" w:author="Sarah Robinson" w:date="2019-10-16T15:24:00Z">
                <w:pPr>
                  <w:pStyle w:val="BodyTextIndent"/>
                  <w:ind w:left="0"/>
                </w:pPr>
              </w:pPrChange>
            </w:pPr>
            <w:del w:id="2056" w:author="Sarah Robinson" w:date="2019-10-16T15:23:00Z">
              <w:r w:rsidRPr="00670921" w:rsidDel="00395BDF">
                <w:rPr>
                  <w:rFonts w:cstheme="minorHAnsi"/>
                  <w:sz w:val="22"/>
                </w:rPr>
                <w:delText>≈ 6 =</w:delText>
              </w:r>
            </w:del>
          </w:p>
        </w:tc>
        <w:tc>
          <w:tcPr>
            <w:tcW w:w="7347" w:type="dxa"/>
          </w:tcPr>
          <w:p w14:paraId="72F39FE6" w14:textId="6D2AB89A" w:rsidR="00D87C6E" w:rsidRPr="00670921" w:rsidDel="00395BDF" w:rsidRDefault="00D87C6E">
            <w:pPr>
              <w:rPr>
                <w:del w:id="2057" w:author="Sarah Robinson" w:date="2019-10-16T15:23:00Z"/>
                <w:rFonts w:cstheme="minorHAnsi"/>
              </w:rPr>
              <w:pPrChange w:id="2058" w:author="Sarah Robinson" w:date="2019-10-16T15:24:00Z">
                <w:pPr>
                  <w:pStyle w:val="BodyTextIndent"/>
                  <w:ind w:left="0"/>
                </w:pPr>
              </w:pPrChange>
            </w:pPr>
            <w:del w:id="2059"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much more</w:delText>
              </w:r>
              <w:r w:rsidRPr="00670921" w:rsidDel="00395BDF">
                <w:rPr>
                  <w:rFonts w:cstheme="minorHAnsi"/>
                  <w:sz w:val="22"/>
                </w:rPr>
                <w:delText xml:space="preserve"> risky than the left hand descriptor</w:delText>
              </w:r>
            </w:del>
          </w:p>
        </w:tc>
      </w:tr>
      <w:tr w:rsidR="00D87C6E" w:rsidRPr="00670921" w:rsidDel="00395BDF" w14:paraId="0DDAB5F9" w14:textId="3A3A59E7" w:rsidTr="00506E37">
        <w:trPr>
          <w:trHeight w:val="321"/>
          <w:del w:id="2060" w:author="Sarah Robinson" w:date="2019-10-16T15:23:00Z"/>
        </w:trPr>
        <w:tc>
          <w:tcPr>
            <w:tcW w:w="992" w:type="dxa"/>
          </w:tcPr>
          <w:p w14:paraId="43AC0E05" w14:textId="63E64CAC" w:rsidR="00D87C6E" w:rsidRPr="00670921" w:rsidDel="00395BDF" w:rsidRDefault="00D87C6E">
            <w:pPr>
              <w:rPr>
                <w:del w:id="2061" w:author="Sarah Robinson" w:date="2019-10-16T15:23:00Z"/>
                <w:rFonts w:cstheme="minorHAnsi"/>
              </w:rPr>
              <w:pPrChange w:id="2062" w:author="Sarah Robinson" w:date="2019-10-16T15:24:00Z">
                <w:pPr>
                  <w:pStyle w:val="BodyTextIndent"/>
                  <w:ind w:left="0"/>
                </w:pPr>
              </w:pPrChange>
            </w:pPr>
            <w:del w:id="2063" w:author="Sarah Robinson" w:date="2019-10-16T15:23:00Z">
              <w:r w:rsidRPr="00670921" w:rsidDel="00395BDF">
                <w:rPr>
                  <w:rFonts w:cstheme="minorHAnsi"/>
                  <w:sz w:val="22"/>
                </w:rPr>
                <w:delText xml:space="preserve">   9 =</w:delText>
              </w:r>
            </w:del>
          </w:p>
        </w:tc>
        <w:tc>
          <w:tcPr>
            <w:tcW w:w="7347" w:type="dxa"/>
          </w:tcPr>
          <w:p w14:paraId="3AA2AD2F" w14:textId="1A2C8D6D" w:rsidR="00D87C6E" w:rsidRPr="00670921" w:rsidDel="00395BDF" w:rsidRDefault="00D87C6E">
            <w:pPr>
              <w:rPr>
                <w:del w:id="2064" w:author="Sarah Robinson" w:date="2019-10-16T15:23:00Z"/>
                <w:rFonts w:cstheme="minorHAnsi"/>
              </w:rPr>
              <w:pPrChange w:id="2065" w:author="Sarah Robinson" w:date="2019-10-16T15:24:00Z">
                <w:pPr>
                  <w:pStyle w:val="BodyTextIndent"/>
                  <w:ind w:left="0"/>
                </w:pPr>
              </w:pPrChange>
            </w:pPr>
            <w:del w:id="2066" w:author="Sarah Robinson" w:date="2019-10-16T15:23:00Z">
              <w:r w:rsidRPr="00670921" w:rsidDel="00395BDF">
                <w:rPr>
                  <w:rFonts w:cstheme="minorHAnsi"/>
                  <w:sz w:val="22"/>
                </w:rPr>
                <w:delText xml:space="preserve">The right hand descriptor is </w:delText>
              </w:r>
              <w:r w:rsidRPr="00670921" w:rsidDel="00395BDF">
                <w:rPr>
                  <w:rFonts w:cstheme="minorHAnsi"/>
                  <w:sz w:val="22"/>
                  <w:u w:val="single"/>
                </w:rPr>
                <w:delText>extremely more</w:delText>
              </w:r>
              <w:r w:rsidRPr="00670921" w:rsidDel="00395BDF">
                <w:rPr>
                  <w:rFonts w:cstheme="minorHAnsi"/>
                  <w:sz w:val="22"/>
                </w:rPr>
                <w:delText xml:space="preserve"> risky than the left hand descriptor  </w:delText>
              </w:r>
            </w:del>
          </w:p>
        </w:tc>
      </w:tr>
    </w:tbl>
    <w:p w14:paraId="1A83D964" w14:textId="05A38219" w:rsidR="00D87C6E" w:rsidRPr="00670921" w:rsidDel="00395BDF" w:rsidRDefault="00D87C6E">
      <w:pPr>
        <w:rPr>
          <w:del w:id="2067" w:author="Sarah Robinson" w:date="2019-10-16T15:23:00Z"/>
          <w:u w:val="single"/>
        </w:rPr>
        <w:pPrChange w:id="2068" w:author="Sarah Robinson" w:date="2019-10-16T15:24:00Z">
          <w:pPr>
            <w:pStyle w:val="BodyText"/>
          </w:pPr>
        </w:pPrChange>
      </w:pPr>
      <w:del w:id="2069" w:author="Sarah Robinson" w:date="2019-10-16T15:23:00Z">
        <w:r w:rsidRPr="00670921" w:rsidDel="00395BDF">
          <w:delText xml:space="preserve">The three inputs from each team for each risk factor are entered into cells B4:P75 of the </w:delText>
        </w:r>
        <w:r w:rsidRPr="00670921" w:rsidDel="00395BDF">
          <w:rPr>
            <w:i/>
            <w:iCs/>
          </w:rPr>
          <w:delText>Bk 2 Input</w:delText>
        </w:r>
        <w:r w:rsidRPr="00670921" w:rsidDel="00395BDF">
          <w:delText xml:space="preserve"> spreadsheet by the data entry person.  Those inputs are multiplied by the team’s expertise score from </w:delText>
        </w:r>
        <w:r w:rsidRPr="00670921" w:rsidDel="00395BDF">
          <w:rPr>
            <w:i/>
            <w:iCs/>
          </w:rPr>
          <w:delText>Book 1</w:delText>
        </w:r>
        <w:r w:rsidRPr="00670921" w:rsidDel="00395BDF">
          <w:delText xml:space="preserve">, then mathematically manipulated as described in Chapter 2 to produce the aggregate rating scales for each risk factor.  The results appear in the </w:delText>
        </w:r>
        <w:r w:rsidRPr="00670921" w:rsidDel="00395BDF">
          <w:rPr>
            <w:i/>
            <w:iCs/>
          </w:rPr>
          <w:delText>Bk 2 Disp</w:delText>
        </w:r>
        <w:r w:rsidRPr="00670921" w:rsidDel="00395BDF">
          <w:delText xml:space="preserve"> spreadsheet.  Those results are copied and pasted into the PAWSA Day One PowerPoint™ presentation as explained in section 4 of this chapter.  Those </w:delText>
        </w:r>
        <w:r w:rsidRPr="00670921" w:rsidDel="00395BDF">
          <w:rPr>
            <w:i/>
            <w:iCs/>
          </w:rPr>
          <w:delText xml:space="preserve">Book 2 </w:delText>
        </w:r>
        <w:r w:rsidRPr="00670921" w:rsidDel="00395BDF">
          <w:delText>results are shown to and discussed with the participants.</w:delText>
        </w:r>
      </w:del>
    </w:p>
    <w:p w14:paraId="4F379331" w14:textId="050388DF" w:rsidR="00D87C6E" w:rsidRPr="000104DC" w:rsidDel="00395BDF" w:rsidRDefault="00D87C6E">
      <w:pPr>
        <w:rPr>
          <w:del w:id="2070" w:author="Sarah Robinson" w:date="2019-10-16T15:23:00Z"/>
          <w:b/>
        </w:rPr>
        <w:pPrChange w:id="2071" w:author="Sarah Robinson" w:date="2019-10-16T15:24:00Z">
          <w:pPr>
            <w:pStyle w:val="BodyText"/>
          </w:pPr>
        </w:pPrChange>
      </w:pPr>
      <w:del w:id="2072" w:author="Sarah Robinson" w:date="2019-10-16T15:23:00Z">
        <w:r w:rsidRPr="000104DC" w:rsidDel="00395BDF">
          <w:rPr>
            <w:b/>
          </w:rPr>
          <w:delText>Book 3: Baseline Risk Levels</w:delText>
        </w:r>
      </w:del>
    </w:p>
    <w:p w14:paraId="22168BAE" w14:textId="70221908" w:rsidR="00D87C6E" w:rsidRPr="00670921" w:rsidDel="00395BDF" w:rsidRDefault="00D87C6E">
      <w:pPr>
        <w:rPr>
          <w:del w:id="2073" w:author="Sarah Robinson" w:date="2019-10-16T15:23:00Z"/>
        </w:rPr>
        <w:pPrChange w:id="2074" w:author="Sarah Robinson" w:date="2019-10-16T15:24:00Z">
          <w:pPr>
            <w:pStyle w:val="BodyText"/>
          </w:pPr>
        </w:pPrChange>
      </w:pPr>
      <w:del w:id="2075" w:author="Sarah Robinson" w:date="2019-10-16T15:23:00Z">
        <w:r w:rsidRPr="00670921" w:rsidDel="00395BDF">
          <w:rPr>
            <w:i/>
            <w:iCs/>
          </w:rPr>
          <w:delText>Book 3</w:delText>
        </w:r>
        <w:r w:rsidRPr="00670921" w:rsidDel="00395BDF">
          <w:delText xml:space="preserve">, which is used to determine a risk level value for every factor in the Waterway Risk Model, uses the same four qualitative descriptors for each risk factor as were used in </w:delText>
        </w:r>
        <w:r w:rsidRPr="00670921" w:rsidDel="00395BDF">
          <w:rPr>
            <w:i/>
            <w:iCs/>
          </w:rPr>
          <w:delText>Book 2</w:delText>
        </w:r>
        <w:r w:rsidRPr="00670921" w:rsidDel="00395BDF">
          <w:delText xml:space="preserve">.  As far as possible, those qualitative descriptors are written in absolute terms; that is, the risk level values that are produced by </w:delText>
        </w:r>
        <w:r w:rsidRPr="00670921" w:rsidDel="00395BDF">
          <w:rPr>
            <w:i/>
            <w:iCs/>
          </w:rPr>
          <w:delText>Book 3</w:delText>
        </w:r>
        <w:r w:rsidRPr="00670921" w:rsidDel="00395BDF">
          <w:delTex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delText>
        </w:r>
        <w:r w:rsidRPr="00670921" w:rsidDel="00395BDF">
          <w:rPr>
            <w:i/>
            <w:iCs/>
          </w:rPr>
          <w:delText>Bk 3 Input</w:delText>
        </w:r>
        <w:r w:rsidRPr="00670921" w:rsidDel="00395BDF">
          <w:delText xml:space="preserve"> spreadsheet.  If a team checks the first box (describing the best case), then the computer algorithm assigns a value of 1.0 to that input.  If a team checks the second box, then the </w:delText>
        </w:r>
        <w:r w:rsidR="00670921" w:rsidRPr="00670921" w:rsidDel="00395BDF">
          <w:delText>‘</w:delText>
        </w:r>
        <w:r w:rsidRPr="00670921" w:rsidDel="00395BDF">
          <w:delText>B</w:delText>
        </w:r>
        <w:r w:rsidR="00670921" w:rsidRPr="00670921" w:rsidDel="00395BDF">
          <w:delText>’</w:delText>
        </w:r>
        <w:r w:rsidRPr="00670921" w:rsidDel="00395BDF">
          <w:delText xml:space="preserve"> value from the aggregate risk measuring scale for that factor is assigned to that input.  In like manner, the third box is assigned the </w:delText>
        </w:r>
        <w:r w:rsidR="00670921" w:rsidRPr="00670921" w:rsidDel="00395BDF">
          <w:delText>‘</w:delText>
        </w:r>
        <w:r w:rsidRPr="00670921" w:rsidDel="00395BDF">
          <w:delText>C</w:delText>
        </w:r>
        <w:r w:rsidR="00670921" w:rsidRPr="00670921" w:rsidDel="00395BDF">
          <w:delText>’</w:delText>
        </w:r>
        <w:r w:rsidRPr="00670921" w:rsidDel="00395BDF">
          <w:delText xml:space="preserve"> value and the fourth box (describing the worst case) is assigned a value of 9.0.  The inputs for each team for each factor are weighted by their team expertise and then added together to produce the baseline risk value for that factor.  Similar to </w:delText>
        </w:r>
        <w:r w:rsidRPr="00670921" w:rsidDel="00395BDF">
          <w:rPr>
            <w:i/>
            <w:iCs/>
          </w:rPr>
          <w:delText>Book 2</w:delText>
        </w:r>
        <w:r w:rsidRPr="00670921" w:rsidDel="00395BDF">
          <w:delText xml:space="preserve">, the results appear in the </w:delText>
        </w:r>
        <w:r w:rsidRPr="00670921" w:rsidDel="00395BDF">
          <w:rPr>
            <w:i/>
            <w:iCs/>
          </w:rPr>
          <w:delText>Bk 3 Disp</w:delText>
        </w:r>
        <w:r w:rsidRPr="00670921" w:rsidDel="00395BDF">
          <w:delText xml:space="preserve"> spreadsheet and are copied to the PAWSA Day Two PowerPoint™ presentation as described in section 4 of this chapter.  Early on the second morning of the workshop those results are presented to and discussed with the participants.</w:delText>
        </w:r>
      </w:del>
    </w:p>
    <w:p w14:paraId="55F9539F" w14:textId="665FCA70" w:rsidR="00D87C6E" w:rsidRPr="000104DC" w:rsidDel="00395BDF" w:rsidRDefault="00D87C6E">
      <w:pPr>
        <w:rPr>
          <w:del w:id="2076" w:author="Sarah Robinson" w:date="2019-10-16T15:23:00Z"/>
          <w:b/>
        </w:rPr>
        <w:pPrChange w:id="2077" w:author="Sarah Robinson" w:date="2019-10-16T15:24:00Z">
          <w:pPr>
            <w:pStyle w:val="BodyText"/>
          </w:pPr>
        </w:pPrChange>
      </w:pPr>
      <w:del w:id="2078" w:author="Sarah Robinson" w:date="2019-10-16T15:23:00Z">
        <w:r w:rsidRPr="000104DC" w:rsidDel="00395BDF">
          <w:rPr>
            <w:b/>
          </w:rPr>
          <w:delText>Book 4: Mitigation Effectiveness</w:delText>
        </w:r>
      </w:del>
    </w:p>
    <w:p w14:paraId="5909EA8E" w14:textId="3469F588" w:rsidR="00D87C6E" w:rsidRPr="00670921" w:rsidDel="00395BDF" w:rsidRDefault="00D87C6E">
      <w:pPr>
        <w:rPr>
          <w:del w:id="2079" w:author="Sarah Robinson" w:date="2019-10-16T15:23:00Z"/>
        </w:rPr>
        <w:pPrChange w:id="2080" w:author="Sarah Robinson" w:date="2019-10-16T15:24:00Z">
          <w:pPr>
            <w:pStyle w:val="BodyText"/>
          </w:pPr>
        </w:pPrChange>
      </w:pPr>
      <w:del w:id="2081" w:author="Sarah Robinson" w:date="2019-10-16T15:23:00Z">
        <w:r w:rsidRPr="00670921" w:rsidDel="00395BDF">
          <w:rPr>
            <w:i/>
            <w:iCs/>
          </w:rPr>
          <w:delText>Book 4</w:delText>
        </w:r>
        <w:r w:rsidRPr="00670921" w:rsidDel="00395BDF">
          <w:delText xml:space="preserve"> is used to evaluate the effectiveness of existing mitigation strategies in reducing the risk level for each factor in the model.  The facilitation team prepares the workbook using a highlighter to roughly mark the results from </w:delText>
        </w:r>
        <w:r w:rsidRPr="00670921" w:rsidDel="00395BDF">
          <w:rPr>
            <w:i/>
            <w:iCs/>
          </w:rPr>
          <w:delText>Book 3</w:delText>
        </w:r>
        <w:r w:rsidRPr="00670921" w:rsidDel="00395BDF">
          <w:delText xml:space="preserve"> on the blank copies of </w:delText>
        </w:r>
        <w:r w:rsidRPr="00670921" w:rsidDel="00395BDF">
          <w:rPr>
            <w:i/>
            <w:iCs/>
          </w:rPr>
          <w:delText>Book 4</w:delText>
        </w:r>
        <w:r w:rsidRPr="00670921" w:rsidDel="00395BDF">
          <w:delTex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delText>
        </w:r>
      </w:del>
    </w:p>
    <w:p w14:paraId="6C7823B9" w14:textId="7BA4432F" w:rsidR="00D87C6E" w:rsidRPr="00670921" w:rsidDel="00395BDF" w:rsidRDefault="00D87C6E">
      <w:pPr>
        <w:rPr>
          <w:del w:id="2082" w:author="Sarah Robinson" w:date="2019-10-16T15:23:00Z"/>
        </w:rPr>
        <w:pPrChange w:id="2083" w:author="Sarah Robinson" w:date="2019-10-16T15:24:00Z">
          <w:pPr>
            <w:pStyle w:val="BodyText"/>
          </w:pPr>
        </w:pPrChange>
      </w:pPr>
      <w:del w:id="2084" w:author="Sarah Robinson" w:date="2019-10-16T15:23:00Z">
        <w:r w:rsidRPr="00670921" w:rsidDel="00395BDF">
          <w:delTex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delText>
        </w:r>
        <w:r w:rsidRPr="00670921" w:rsidDel="00395BDF">
          <w:rPr>
            <w:i/>
            <w:iCs/>
          </w:rPr>
          <w:delText>Book 3</w:delText>
        </w:r>
        <w:r w:rsidRPr="00670921" w:rsidDel="00395BDF">
          <w:delTex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delText>
        </w:r>
        <w:r w:rsidRPr="00670921" w:rsidDel="00395BDF">
          <w:rPr>
            <w:i/>
            <w:iCs/>
          </w:rPr>
          <w:delText>Book 3</w:delText>
        </w:r>
        <w:r w:rsidRPr="00670921" w:rsidDel="00395BDF">
          <w:delText xml:space="preserve"> result.</w:delText>
        </w:r>
      </w:del>
    </w:p>
    <w:p w14:paraId="57FF5DC0" w14:textId="0A30A110" w:rsidR="00D87C6E" w:rsidRPr="00670921" w:rsidDel="00395BDF" w:rsidRDefault="00D87C6E">
      <w:pPr>
        <w:rPr>
          <w:del w:id="2085" w:author="Sarah Robinson" w:date="2019-10-16T15:23:00Z"/>
        </w:rPr>
        <w:pPrChange w:id="2086" w:author="Sarah Robinson" w:date="2019-10-16T15:24:00Z">
          <w:pPr>
            <w:pStyle w:val="BodyText"/>
          </w:pPr>
        </w:pPrChange>
      </w:pPr>
      <w:del w:id="2087" w:author="Sarah Robinson" w:date="2019-10-16T15:23:00Z">
        <w:r w:rsidRPr="00670921" w:rsidDel="00395BDF">
          <w:delText xml:space="preserve">As the final step in filling out </w:delText>
        </w:r>
        <w:r w:rsidRPr="00670921" w:rsidDel="00395BDF">
          <w:rPr>
            <w:i/>
            <w:iCs/>
          </w:rPr>
          <w:delText>Book 4</w:delText>
        </w:r>
        <w:r w:rsidRPr="00670921" w:rsidDel="00395BDF">
          <w:delText xml:space="preserve">, participants make a subjective evaluation of whether they think risks are adequately balanced with existing mitigations for each factor.  They do this by circling Yes (they are well balanced) or No (they are not well balanced) on the </w:delText>
        </w:r>
        <w:r w:rsidRPr="00670921" w:rsidDel="00395BDF">
          <w:rPr>
            <w:i/>
            <w:iCs/>
          </w:rPr>
          <w:delText>Book 4</w:delText>
        </w:r>
        <w:r w:rsidRPr="00670921" w:rsidDel="00395BDF">
          <w:delText xml:space="preserve"> line for each factor.</w:delText>
        </w:r>
      </w:del>
    </w:p>
    <w:p w14:paraId="7ABC7E2A" w14:textId="09136CD8" w:rsidR="00D87C6E" w:rsidRPr="00670921" w:rsidDel="00395BDF" w:rsidRDefault="00D87C6E">
      <w:pPr>
        <w:rPr>
          <w:del w:id="2088" w:author="Sarah Robinson" w:date="2019-10-16T15:23:00Z"/>
        </w:rPr>
        <w:pPrChange w:id="2089" w:author="Sarah Robinson" w:date="2019-10-16T15:24:00Z">
          <w:pPr>
            <w:pStyle w:val="BodyText"/>
            <w:ind w:left="567"/>
          </w:pPr>
        </w:pPrChange>
      </w:pPr>
      <w:del w:id="2090" w:author="Sarah Robinson" w:date="2019-10-16T15:23:00Z">
        <w:r w:rsidRPr="00670921" w:rsidDel="00395BDF">
          <w:delText xml:space="preserve">The data entry person enters the inputs from the circles on the 1 to 9 scales into cells B4:P27 of the </w:delText>
        </w:r>
        <w:r w:rsidRPr="00670921" w:rsidDel="00395BDF">
          <w:rPr>
            <w:i/>
            <w:iCs/>
          </w:rPr>
          <w:delText>Bk 4 Scores</w:delText>
        </w:r>
        <w:r w:rsidRPr="00670921" w:rsidDel="00395BDF">
          <w:delTex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delText>
        </w:r>
        <w:r w:rsidRPr="00670921" w:rsidDel="00395BDF">
          <w:rPr>
            <w:i/>
            <w:iCs/>
          </w:rPr>
          <w:delText xml:space="preserve">Bk4 Y-N </w:delText>
        </w:r>
        <w:r w:rsidRPr="00670921" w:rsidDel="00395BDF">
          <w:delText xml:space="preserve">spreadsheet.  The results for both components of </w:delText>
        </w:r>
        <w:r w:rsidRPr="00670921" w:rsidDel="00395BDF">
          <w:rPr>
            <w:i/>
            <w:iCs/>
          </w:rPr>
          <w:delText>Book 4</w:delText>
        </w:r>
        <w:r w:rsidRPr="00670921" w:rsidDel="00395BDF">
          <w:delText xml:space="preserve"> appear in the </w:delText>
        </w:r>
        <w:r w:rsidRPr="00670921" w:rsidDel="00395BDF">
          <w:rPr>
            <w:i/>
            <w:iCs/>
          </w:rPr>
          <w:delText>Bk 4 Disp</w:delText>
        </w:r>
        <w:r w:rsidRPr="00670921" w:rsidDel="00395BDF">
          <w:delText xml:space="preserve"> spreadsheet, are copied to the PAWSA Day Two PowerPoint™ presentation as described section 5 of this chapter, and then are discussed with the participants.  Because the updates to the </w:delText>
        </w:r>
        <w:r w:rsidRPr="00670921" w:rsidDel="00395BDF">
          <w:rPr>
            <w:i/>
            <w:iCs/>
          </w:rPr>
          <w:delText>Book 1</w:delText>
        </w:r>
        <w:r w:rsidRPr="00670921" w:rsidDel="00395BDF">
          <w:delText xml:space="preserve"> inputs are done just before the results are displayed, the participants see final results for </w:delText>
        </w:r>
        <w:r w:rsidRPr="00670921" w:rsidDel="00395BDF">
          <w:rPr>
            <w:i/>
            <w:iCs/>
          </w:rPr>
          <w:delText>Book 4</w:delText>
        </w:r>
        <w:r w:rsidRPr="00670921" w:rsidDel="00395BDF">
          <w:delText>.</w:delText>
        </w:r>
      </w:del>
    </w:p>
    <w:p w14:paraId="099A0B85" w14:textId="38A450F9" w:rsidR="001F0788" w:rsidDel="00395BDF" w:rsidRDefault="001F0788">
      <w:pPr>
        <w:rPr>
          <w:del w:id="2091" w:author="Sarah Robinson" w:date="2019-10-16T15:23:00Z"/>
          <w:b/>
          <w:sz w:val="22"/>
        </w:rPr>
        <w:pPrChange w:id="2092" w:author="Sarah Robinson" w:date="2019-10-16T15:24:00Z">
          <w:pPr>
            <w:spacing w:after="200" w:line="276" w:lineRule="auto"/>
          </w:pPr>
        </w:pPrChange>
      </w:pPr>
      <w:del w:id="2093" w:author="Sarah Robinson" w:date="2019-10-16T15:23:00Z">
        <w:r w:rsidDel="00395BDF">
          <w:rPr>
            <w:b/>
          </w:rPr>
          <w:br w:type="page"/>
        </w:r>
      </w:del>
    </w:p>
    <w:p w14:paraId="2C411548" w14:textId="631C8FC2" w:rsidR="00D87C6E" w:rsidRPr="000104DC" w:rsidDel="00395BDF" w:rsidRDefault="00D87C6E">
      <w:pPr>
        <w:rPr>
          <w:del w:id="2094" w:author="Sarah Robinson" w:date="2019-10-16T15:23:00Z"/>
          <w:b/>
        </w:rPr>
        <w:pPrChange w:id="2095" w:author="Sarah Robinson" w:date="2019-10-16T15:24:00Z">
          <w:pPr>
            <w:pStyle w:val="BodyText"/>
          </w:pPr>
        </w:pPrChange>
      </w:pPr>
      <w:del w:id="2096" w:author="Sarah Robinson" w:date="2019-10-16T15:23:00Z">
        <w:r w:rsidRPr="000104DC" w:rsidDel="00395BDF">
          <w:rPr>
            <w:b/>
          </w:rPr>
          <w:delText>Book 5: Additional Mitigations</w:delText>
        </w:r>
      </w:del>
    </w:p>
    <w:p w14:paraId="57DA4718" w14:textId="1943B6FE" w:rsidR="00D87C6E" w:rsidRPr="00670921" w:rsidDel="00395BDF" w:rsidRDefault="00D87C6E">
      <w:pPr>
        <w:rPr>
          <w:del w:id="2097" w:author="Sarah Robinson" w:date="2019-10-16T15:23:00Z"/>
        </w:rPr>
        <w:pPrChange w:id="2098" w:author="Sarah Robinson" w:date="2019-10-16T15:24:00Z">
          <w:pPr>
            <w:pStyle w:val="BodyText"/>
          </w:pPr>
        </w:pPrChange>
      </w:pPr>
      <w:del w:id="2099" w:author="Sarah Robinson" w:date="2019-10-16T15:23:00Z">
        <w:r w:rsidRPr="00670921" w:rsidDel="00395BDF">
          <w:rPr>
            <w:i/>
            <w:iCs/>
          </w:rPr>
          <w:delText>Book 5</w:delText>
        </w:r>
        <w:r w:rsidRPr="00670921" w:rsidDel="00395BDF">
          <w:delTex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delText>
        </w:r>
        <w:r w:rsidRPr="00670921" w:rsidDel="00395BDF">
          <w:rPr>
            <w:i/>
            <w:iCs/>
          </w:rPr>
          <w:delText>Book 4</w:delText>
        </w:r>
        <w:r w:rsidRPr="00670921" w:rsidDel="00395BDF">
          <w:delText xml:space="preserve"> results on the blank copies of the </w:delText>
        </w:r>
        <w:r w:rsidRPr="00670921" w:rsidDel="00395BDF">
          <w:rPr>
            <w:i/>
            <w:iCs/>
          </w:rPr>
          <w:delText>Book 5</w:delText>
        </w:r>
        <w:r w:rsidRPr="00670921" w:rsidDel="00395BDF">
          <w:delTex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delText>
        </w:r>
        <w:r w:rsidRPr="00670921" w:rsidDel="00395BDF">
          <w:rPr>
            <w:i/>
            <w:iCs/>
          </w:rPr>
          <w:delText>Book 3</w:delText>
        </w:r>
        <w:r w:rsidRPr="00670921" w:rsidDel="00395BDF">
          <w:delTex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delText>
        </w:r>
        <w:r w:rsidR="00670921" w:rsidRPr="00670921" w:rsidDel="00395BDF">
          <w:delText>‘</w:delText>
        </w:r>
        <w:r w:rsidRPr="00670921" w:rsidDel="00395BDF">
          <w:delText>bullet</w:delText>
        </w:r>
        <w:r w:rsidR="00670921" w:rsidRPr="00670921" w:rsidDel="00395BDF">
          <w:delText>’</w:delText>
        </w:r>
        <w:r w:rsidRPr="00670921" w:rsidDel="00395BDF">
          <w:delText xml:space="preserve"> form.</w:delText>
        </w:r>
      </w:del>
    </w:p>
    <w:p w14:paraId="6BE638AF" w14:textId="563FB48E" w:rsidR="00D87C6E" w:rsidRPr="00670921" w:rsidDel="00395BDF" w:rsidRDefault="00D87C6E">
      <w:pPr>
        <w:rPr>
          <w:del w:id="2100" w:author="Sarah Robinson" w:date="2019-10-16T15:23:00Z"/>
        </w:rPr>
        <w:pPrChange w:id="2101" w:author="Sarah Robinson" w:date="2019-10-16T15:24:00Z">
          <w:pPr>
            <w:pStyle w:val="BodyText"/>
          </w:pPr>
        </w:pPrChange>
      </w:pPr>
      <w:del w:id="2102" w:author="Sarah Robinson" w:date="2019-10-16T15:23:00Z">
        <w:r w:rsidRPr="00670921" w:rsidDel="00395BDF">
          <w:delText xml:space="preserve">Analysis of ideas offered in the first 28 PAWSA workshops showed that risk mitigation ideas usually fall into about nine major categories.  Those categories are presented in a later section of this chapter and also are defined on the first page of </w:delText>
        </w:r>
        <w:r w:rsidRPr="00670921" w:rsidDel="00395BDF">
          <w:rPr>
            <w:i/>
            <w:iCs/>
          </w:rPr>
          <w:delText>Book 5: Additional Mitigations</w:delText>
        </w:r>
        <w:r w:rsidRPr="00670921" w:rsidDel="00395BDF">
          <w:delText>.</w:delText>
        </w:r>
      </w:del>
    </w:p>
    <w:p w14:paraId="7A199106" w14:textId="6616CC7B" w:rsidR="00D87C6E" w:rsidRPr="00670921" w:rsidDel="00395BDF" w:rsidRDefault="00D87C6E">
      <w:pPr>
        <w:rPr>
          <w:del w:id="2103" w:author="Sarah Robinson" w:date="2019-10-16T15:23:00Z"/>
        </w:rPr>
        <w:pPrChange w:id="2104" w:author="Sarah Robinson" w:date="2019-10-16T15:24:00Z">
          <w:pPr>
            <w:pStyle w:val="BodyText"/>
          </w:pPr>
        </w:pPrChange>
      </w:pPr>
      <w:del w:id="2105" w:author="Sarah Robinson" w:date="2019-10-16T15:23:00Z">
        <w:r w:rsidRPr="00670921" w:rsidDel="00395BDF">
          <w:delTex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delText>
        </w:r>
        <w:r w:rsidR="00670921" w:rsidRPr="00670921" w:rsidDel="00395BDF">
          <w:delText>‘</w:delText>
        </w:r>
        <w:r w:rsidRPr="00670921" w:rsidDel="00395BDF">
          <w:delText>Small Craft Quality</w:delText>
        </w:r>
        <w:r w:rsidR="00670921" w:rsidRPr="00670921" w:rsidDel="00395BDF">
          <w:delText>’</w:delText>
        </w:r>
        <w:r w:rsidRPr="00670921" w:rsidDel="00395BDF">
          <w:delText xml:space="preserve"> and the idea being considered is </w:delText>
        </w:r>
        <w:r w:rsidR="00670921" w:rsidRPr="00670921" w:rsidDel="00395BDF">
          <w:delText>‘</w:delText>
        </w:r>
        <w:r w:rsidRPr="00670921" w:rsidDel="00395BDF">
          <w:delText>Mandatory boat operator licensing</w:delText>
        </w:r>
        <w:r w:rsidR="00670921" w:rsidRPr="00670921" w:rsidDel="00395BDF">
          <w:delText>’</w:delText>
        </w:r>
        <w:r w:rsidRPr="00670921" w:rsidDel="00395BDF">
          <w:delTex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delText>
        </w:r>
        <w:r w:rsidRPr="00670921" w:rsidDel="00395BDF">
          <w:rPr>
            <w:i/>
            <w:iCs/>
          </w:rPr>
          <w:delText>Book 4</w:delText>
        </w:r>
        <w:r w:rsidRPr="00670921" w:rsidDel="00395BDF">
          <w:delTex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delText>
        </w:r>
        <w:r w:rsidRPr="00670921" w:rsidDel="00395BDF">
          <w:rPr>
            <w:i/>
            <w:iCs/>
          </w:rPr>
          <w:delText>Bk 5 Input</w:delText>
        </w:r>
        <w:r w:rsidRPr="00670921" w:rsidDel="00395BDF">
          <w:delTex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delText>
        </w:r>
      </w:del>
    </w:p>
    <w:p w14:paraId="41DD9255" w14:textId="5791FB06" w:rsidR="00D87C6E" w:rsidRPr="00670921" w:rsidDel="00395BDF" w:rsidRDefault="00D87C6E">
      <w:pPr>
        <w:rPr>
          <w:del w:id="2106" w:author="Sarah Robinson" w:date="2019-10-16T15:23:00Z"/>
        </w:rPr>
        <w:pPrChange w:id="2107" w:author="Sarah Robinson" w:date="2019-10-16T15:24:00Z">
          <w:pPr>
            <w:pStyle w:val="BodyText"/>
          </w:pPr>
        </w:pPrChange>
      </w:pPr>
      <w:del w:id="2108" w:author="Sarah Robinson" w:date="2019-10-16T15:23:00Z">
        <w:r w:rsidRPr="00670921" w:rsidDel="00395BDF">
          <w:delText xml:space="preserve">The algorithms for the </w:delText>
        </w:r>
        <w:r w:rsidRPr="00670921" w:rsidDel="00395BDF">
          <w:rPr>
            <w:i/>
            <w:iCs/>
          </w:rPr>
          <w:delText>Book 5</w:delText>
        </w:r>
        <w:r w:rsidRPr="00670921" w:rsidDel="00395BDF">
          <w:delText xml:space="preserve"> display determine which category most teams have chosen and then how much risk improvement would result from the ideas written down for that category.  Those </w:delText>
        </w:r>
        <w:r w:rsidRPr="00670921" w:rsidDel="00395BDF">
          <w:rPr>
            <w:i/>
            <w:iCs/>
          </w:rPr>
          <w:delText>Book 5</w:delText>
        </w:r>
        <w:r w:rsidRPr="00670921" w:rsidDel="00395BDF">
          <w:delTex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delText>
        </w:r>
        <w:r w:rsidRPr="00670921" w:rsidDel="00395BDF">
          <w:rPr>
            <w:i/>
            <w:iCs/>
          </w:rPr>
          <w:delText>Book 5</w:delText>
        </w:r>
        <w:r w:rsidRPr="00670921" w:rsidDel="00395BDF">
          <w:delText xml:space="preserve"> results appear in the </w:delText>
        </w:r>
        <w:r w:rsidRPr="00670921" w:rsidDel="00395BDF">
          <w:rPr>
            <w:i/>
            <w:iCs/>
          </w:rPr>
          <w:delText>Bk 5 Disp</w:delText>
        </w:r>
        <w:r w:rsidRPr="00670921" w:rsidDel="00395BDF">
          <w:delText xml:space="preserve"> spreadsheet, are copied to the PAWSA Day Two PowerPoint™ presentation as described in section 5 of this chapter, then are shown / discussed with the participants.  Because the updates to the </w:delText>
        </w:r>
        <w:r w:rsidRPr="00670921" w:rsidDel="00395BDF">
          <w:rPr>
            <w:i/>
            <w:iCs/>
          </w:rPr>
          <w:delText>Book 1</w:delText>
        </w:r>
        <w:r w:rsidRPr="00670921" w:rsidDel="00395BDF">
          <w:delText xml:space="preserve"> inputs are done just before this stage in the process, the participants see final results for </w:delText>
        </w:r>
        <w:r w:rsidRPr="00670921" w:rsidDel="00395BDF">
          <w:rPr>
            <w:i/>
            <w:iCs/>
          </w:rPr>
          <w:delText>Book 5</w:delText>
        </w:r>
        <w:r w:rsidRPr="00670921" w:rsidDel="00395BDF">
          <w:delText>.</w:delText>
        </w:r>
      </w:del>
    </w:p>
    <w:p w14:paraId="6C43AA28" w14:textId="47FA9329" w:rsidR="00D87C6E" w:rsidRPr="000104DC" w:rsidDel="00395BDF" w:rsidRDefault="00D87C6E">
      <w:pPr>
        <w:rPr>
          <w:del w:id="2109" w:author="Sarah Robinson" w:date="2019-10-16T15:23:00Z"/>
          <w:b/>
        </w:rPr>
        <w:pPrChange w:id="2110" w:author="Sarah Robinson" w:date="2019-10-16T15:24:00Z">
          <w:pPr>
            <w:pStyle w:val="List1"/>
          </w:pPr>
        </w:pPrChange>
      </w:pPr>
      <w:del w:id="2111" w:author="Sarah Robinson" w:date="2019-10-16T15:23:00Z">
        <w:r w:rsidRPr="000104DC" w:rsidDel="00395BDF">
          <w:rPr>
            <w:b/>
          </w:rPr>
          <w:delText>Day One Activities</w:delText>
        </w:r>
      </w:del>
    </w:p>
    <w:p w14:paraId="7AE3B438" w14:textId="403EADEA" w:rsidR="00D87C6E" w:rsidRPr="00670921" w:rsidDel="00395BDF" w:rsidRDefault="00D87C6E">
      <w:pPr>
        <w:rPr>
          <w:del w:id="2112" w:author="Sarah Robinson" w:date="2019-10-16T15:23:00Z"/>
        </w:rPr>
        <w:pPrChange w:id="2113" w:author="Sarah Robinson" w:date="2019-10-16T15:24:00Z">
          <w:pPr>
            <w:pStyle w:val="BodyText"/>
          </w:pPr>
        </w:pPrChange>
      </w:pPr>
      <w:del w:id="2114" w:author="Sarah Robinson" w:date="2019-10-16T15:23:00Z">
        <w:r w:rsidRPr="00670921" w:rsidDel="00395BDF">
          <w:delTex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delText>
        </w:r>
      </w:del>
    </w:p>
    <w:p w14:paraId="0C85B392" w14:textId="607CE1CE" w:rsidR="00D87C6E" w:rsidRPr="00670921" w:rsidDel="00395BDF" w:rsidRDefault="00D87C6E">
      <w:pPr>
        <w:rPr>
          <w:del w:id="2115" w:author="Sarah Robinson" w:date="2019-10-16T15:23:00Z"/>
        </w:rPr>
        <w:pPrChange w:id="2116" w:author="Sarah Robinson" w:date="2019-10-16T15:24:00Z">
          <w:pPr>
            <w:pStyle w:val="BodyText"/>
          </w:pPr>
        </w:pPrChange>
      </w:pPr>
      <w:del w:id="2117" w:author="Sarah Robinson" w:date="2019-10-16T15:23:00Z">
        <w:r w:rsidRPr="00670921" w:rsidDel="00395BDF">
          <w:delText>Unless otherwise noted, during the remainder of this chapter all steps should be completed by the facilitator.</w:delText>
        </w:r>
      </w:del>
    </w:p>
    <w:p w14:paraId="496481BE" w14:textId="4F6A6701" w:rsidR="001F0788" w:rsidDel="00395BDF" w:rsidRDefault="001F0788">
      <w:pPr>
        <w:rPr>
          <w:del w:id="2118" w:author="Sarah Robinson" w:date="2019-10-16T15:23:00Z"/>
          <w:i/>
          <w:iCs/>
          <w:sz w:val="22"/>
          <w:u w:val="single"/>
        </w:rPr>
        <w:pPrChange w:id="2119" w:author="Sarah Robinson" w:date="2019-10-16T15:24:00Z">
          <w:pPr>
            <w:spacing w:after="200" w:line="276" w:lineRule="auto"/>
          </w:pPr>
        </w:pPrChange>
      </w:pPr>
      <w:del w:id="2120" w:author="Sarah Robinson" w:date="2019-10-16T15:23:00Z">
        <w:r w:rsidDel="00395BDF">
          <w:rPr>
            <w:i/>
            <w:iCs/>
            <w:u w:val="single"/>
          </w:rPr>
          <w:br w:type="page"/>
        </w:r>
      </w:del>
    </w:p>
    <w:p w14:paraId="004698D2" w14:textId="1EA59897" w:rsidR="00D87C6E" w:rsidRPr="00670921" w:rsidDel="00395BDF" w:rsidRDefault="00D87C6E">
      <w:pPr>
        <w:rPr>
          <w:del w:id="2121" w:author="Sarah Robinson" w:date="2019-10-16T15:23:00Z"/>
          <w:i/>
          <w:iCs/>
          <w:u w:val="single"/>
        </w:rPr>
        <w:pPrChange w:id="2122" w:author="Sarah Robinson" w:date="2019-10-16T15:24:00Z">
          <w:pPr>
            <w:pStyle w:val="BodyText"/>
          </w:pPr>
        </w:pPrChange>
      </w:pPr>
      <w:del w:id="2123" w:author="Sarah Robinson" w:date="2019-10-16T15:23:00Z">
        <w:r w:rsidRPr="00670921" w:rsidDel="00395BDF">
          <w:rPr>
            <w:i/>
            <w:iCs/>
            <w:u w:val="single"/>
          </w:rPr>
          <w:delText>Morning Procedures</w:delText>
        </w:r>
      </w:del>
    </w:p>
    <w:p w14:paraId="2F616D48" w14:textId="351F19A4" w:rsidR="00D87C6E" w:rsidRPr="00670921" w:rsidDel="00395BDF" w:rsidRDefault="00D87C6E">
      <w:pPr>
        <w:rPr>
          <w:del w:id="2124" w:author="Sarah Robinson" w:date="2019-10-16T15:23:00Z"/>
        </w:rPr>
        <w:pPrChange w:id="2125" w:author="Sarah Robinson" w:date="2019-10-16T15:24:00Z">
          <w:pPr>
            <w:pStyle w:val="BodyText"/>
          </w:pPr>
        </w:pPrChange>
      </w:pPr>
      <w:del w:id="2126" w:author="Sarah Robinson" w:date="2019-10-16T15:23:00Z">
        <w:r w:rsidRPr="00670921" w:rsidDel="00395BDF">
          <w:delText>The morning portion of the workshop focuses on why the workshop is necessary, the reasoning behind the specific participant selection, the background of the PAWSA process, and a thorough explanation of the Waterway Risk Model and its components.</w:delText>
        </w:r>
      </w:del>
    </w:p>
    <w:p w14:paraId="47AA3774" w14:textId="593C9ABD" w:rsidR="00D87C6E" w:rsidRPr="00670921" w:rsidDel="00395BDF" w:rsidRDefault="00D87C6E">
      <w:pPr>
        <w:rPr>
          <w:del w:id="2127" w:author="Sarah Robinson" w:date="2019-10-16T15:23:00Z"/>
        </w:rPr>
        <w:pPrChange w:id="2128" w:author="Sarah Robinson" w:date="2019-10-16T15:24:00Z">
          <w:pPr>
            <w:pStyle w:val="BodyText"/>
          </w:pPr>
        </w:pPrChange>
      </w:pPr>
      <w:del w:id="2129" w:author="Sarah Robinson" w:date="2019-10-16T15:23:00Z">
        <w:r w:rsidRPr="00670921" w:rsidDel="00395BDF">
          <w:delTex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delText>
        </w:r>
      </w:del>
    </w:p>
    <w:p w14:paraId="681E2C43" w14:textId="2A0A534F" w:rsidR="00D87C6E" w:rsidRPr="00670921" w:rsidDel="00395BDF" w:rsidRDefault="00D87C6E">
      <w:pPr>
        <w:rPr>
          <w:del w:id="2130" w:author="Sarah Robinson" w:date="2019-10-16T15:23:00Z"/>
        </w:rPr>
        <w:pPrChange w:id="2131" w:author="Sarah Robinson" w:date="2019-10-16T15:24:00Z">
          <w:pPr>
            <w:pStyle w:val="BodyText"/>
          </w:pPr>
        </w:pPrChange>
      </w:pPr>
      <w:del w:id="2132" w:author="Sarah Robinson" w:date="2019-10-16T15:23:00Z">
        <w:r w:rsidRPr="00670921" w:rsidDel="00395BDF">
          <w:delTex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delText>
        </w:r>
      </w:del>
    </w:p>
    <w:p w14:paraId="6894FF59" w14:textId="2A28CB7D" w:rsidR="00D87C6E" w:rsidRPr="00670921" w:rsidDel="00395BDF" w:rsidRDefault="00D87C6E">
      <w:pPr>
        <w:rPr>
          <w:del w:id="2133" w:author="Sarah Robinson" w:date="2019-10-16T15:23:00Z"/>
        </w:rPr>
        <w:pPrChange w:id="2134" w:author="Sarah Robinson" w:date="2019-10-16T15:24:00Z">
          <w:pPr>
            <w:pStyle w:val="BodyText"/>
          </w:pPr>
        </w:pPrChange>
      </w:pPr>
      <w:del w:id="2135" w:author="Sarah Robinson" w:date="2019-10-16T15:23:00Z">
        <w:r w:rsidRPr="00670921" w:rsidDel="00395BDF">
          <w:delText xml:space="preserve">Upon completing the introductions, all necessary administrative items should be addressed to the participants. </w:delText>
        </w:r>
      </w:del>
    </w:p>
    <w:p w14:paraId="3714E096" w14:textId="1BA5CAB1" w:rsidR="00D87C6E" w:rsidRPr="00670921" w:rsidDel="00395BDF" w:rsidRDefault="00D87C6E">
      <w:pPr>
        <w:rPr>
          <w:del w:id="2136" w:author="Sarah Robinson" w:date="2019-10-16T15:23:00Z"/>
        </w:rPr>
        <w:pPrChange w:id="2137" w:author="Sarah Robinson" w:date="2019-10-16T15:24:00Z">
          <w:pPr>
            <w:pStyle w:val="BodyText"/>
          </w:pPr>
        </w:pPrChange>
      </w:pPr>
      <w:del w:id="2138" w:author="Sarah Robinson" w:date="2019-10-16T15:23:00Z">
        <w:r w:rsidRPr="00670921" w:rsidDel="00395BDF">
          <w:delTex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delText>
        </w:r>
      </w:del>
    </w:p>
    <w:p w14:paraId="36F89982" w14:textId="0D0E0767" w:rsidR="00D87C6E" w:rsidRPr="00670921" w:rsidDel="00395BDF" w:rsidRDefault="00D87C6E">
      <w:pPr>
        <w:rPr>
          <w:del w:id="2139" w:author="Sarah Robinson" w:date="2019-10-16T15:23:00Z"/>
        </w:rPr>
        <w:pPrChange w:id="2140" w:author="Sarah Robinson" w:date="2019-10-16T15:24:00Z">
          <w:pPr>
            <w:pStyle w:val="BodyText"/>
          </w:pPr>
        </w:pPrChange>
      </w:pPr>
      <w:del w:id="2141" w:author="Sarah Robinson" w:date="2019-10-16T15:23:00Z">
        <w:r w:rsidRPr="00670921" w:rsidDel="00395BDF">
          <w:delTex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delText>
        </w:r>
        <w:r w:rsidRPr="00670921" w:rsidDel="00395BDF">
          <w:rPr>
            <w:i/>
            <w:iCs/>
          </w:rPr>
          <w:delText>Book 1</w:delText>
        </w:r>
        <w:r w:rsidRPr="00670921" w:rsidDel="00395BDF">
          <w:delText>, and ask them do so.  Remind the participants to complete only their team’s column.  Once all teams are finished, collect all copies and give them to the data entry person for entry into the PAWSA software.</w:delText>
        </w:r>
      </w:del>
    </w:p>
    <w:p w14:paraId="7A25E0D9" w14:textId="4E69725D" w:rsidR="00D87C6E" w:rsidRPr="00670921" w:rsidDel="00395BDF" w:rsidRDefault="00D87C6E">
      <w:pPr>
        <w:rPr>
          <w:del w:id="2142" w:author="Sarah Robinson" w:date="2019-10-16T15:23:00Z"/>
        </w:rPr>
        <w:pPrChange w:id="2143" w:author="Sarah Robinson" w:date="2019-10-16T15:24:00Z">
          <w:pPr>
            <w:pStyle w:val="BodyText"/>
          </w:pPr>
        </w:pPrChange>
      </w:pPr>
      <w:del w:id="2144" w:author="Sarah Robinson" w:date="2019-10-16T15:23:00Z">
        <w:r w:rsidRPr="00670921" w:rsidDel="00395BDF">
          <w:delText>Similarly, describe how to fill out Book 2, and have the teams complete Book 2 accordingly.  As with the previous book, as the teams complete their evaluations collect the books and give them to the data entry person for entry into the PAWSA software.</w:delText>
        </w:r>
      </w:del>
    </w:p>
    <w:p w14:paraId="1A2FCFC2" w14:textId="64909F78" w:rsidR="00D87C6E" w:rsidRPr="00670921" w:rsidDel="00395BDF" w:rsidRDefault="00D87C6E">
      <w:pPr>
        <w:rPr>
          <w:del w:id="2145" w:author="Sarah Robinson" w:date="2019-10-16T15:23:00Z"/>
          <w:i/>
          <w:iCs/>
          <w:u w:val="single"/>
        </w:rPr>
        <w:pPrChange w:id="2146" w:author="Sarah Robinson" w:date="2019-10-16T15:24:00Z">
          <w:pPr>
            <w:pStyle w:val="BodyText"/>
          </w:pPr>
        </w:pPrChange>
      </w:pPr>
      <w:del w:id="2147" w:author="Sarah Robinson" w:date="2019-10-16T15:23:00Z">
        <w:r w:rsidRPr="00670921" w:rsidDel="00395BDF">
          <w:rPr>
            <w:i/>
            <w:iCs/>
            <w:u w:val="single"/>
          </w:rPr>
          <w:delText>Afternoon Procedures</w:delText>
        </w:r>
      </w:del>
    </w:p>
    <w:p w14:paraId="374200BF" w14:textId="043F43DE" w:rsidR="00D87C6E" w:rsidRPr="00670921" w:rsidDel="00395BDF" w:rsidRDefault="00D87C6E">
      <w:pPr>
        <w:rPr>
          <w:del w:id="2148" w:author="Sarah Robinson" w:date="2019-10-16T15:23:00Z"/>
        </w:rPr>
        <w:pPrChange w:id="2149" w:author="Sarah Robinson" w:date="2019-10-16T15:24:00Z">
          <w:pPr>
            <w:pStyle w:val="BodyText"/>
          </w:pPr>
        </w:pPrChange>
      </w:pPr>
      <w:del w:id="2150" w:author="Sarah Robinson" w:date="2019-10-16T15:23:00Z">
        <w:r w:rsidRPr="00670921" w:rsidDel="00395BDF">
          <w:delText xml:space="preserve">Display the </w:delText>
        </w:r>
        <w:r w:rsidRPr="00670921" w:rsidDel="00395BDF">
          <w:rPr>
            <w:i/>
            <w:iCs/>
          </w:rPr>
          <w:delText xml:space="preserve">Book 2 </w:delText>
        </w:r>
        <w:r w:rsidRPr="00670921" w:rsidDel="00395BDF">
          <w:delText xml:space="preserve">results and review them with the participants.  Make sure the participants are clear on how those </w:delText>
        </w:r>
        <w:r w:rsidRPr="00670921" w:rsidDel="00395BDF">
          <w:rPr>
            <w:i/>
            <w:iCs/>
          </w:rPr>
          <w:delText>Book 2</w:delText>
        </w:r>
        <w:r w:rsidRPr="00670921" w:rsidDel="00395BDF">
          <w:delText xml:space="preserve"> rating scales are used.  The rest of the afternoon session focuses on assessing the current risk levels in the waterway, without taking into account the mitigating measures already in place; that is, the baseline risk for each factor in the Waterway Risk Model.</w:delText>
        </w:r>
      </w:del>
    </w:p>
    <w:p w14:paraId="7A236CDC" w14:textId="330E8476" w:rsidR="00D87C6E" w:rsidRPr="00670921" w:rsidDel="00395BDF" w:rsidRDefault="00D87C6E">
      <w:pPr>
        <w:rPr>
          <w:del w:id="2151" w:author="Sarah Robinson" w:date="2019-10-16T15:23:00Z"/>
        </w:rPr>
        <w:pPrChange w:id="2152" w:author="Sarah Robinson" w:date="2019-10-16T15:24:00Z">
          <w:pPr>
            <w:pStyle w:val="BodyText"/>
          </w:pPr>
        </w:pPrChange>
      </w:pPr>
      <w:del w:id="2153" w:author="Sarah Robinson" w:date="2019-10-16T15:23:00Z">
        <w:r w:rsidRPr="00670921" w:rsidDel="00395BDF">
          <w:delText>Begin this discussion by having the participants define the geographic area to be discussed; the note taker should record this information for the</w:delText>
        </w:r>
        <w:r w:rsidRPr="00670921" w:rsidDel="00395BDF">
          <w:rPr>
            <w:i/>
            <w:iCs/>
          </w:rPr>
          <w:delText xml:space="preserve"> PAWSA Workshop Report</w:delText>
        </w:r>
        <w:r w:rsidRPr="00670921" w:rsidDel="00395BDF">
          <w:delText xml:space="preserve">.  While </w:delText>
        </w:r>
        <w:r w:rsidRPr="00670921" w:rsidDel="00395BDF">
          <w:rPr>
            <w:i/>
            <w:iCs/>
          </w:rPr>
          <w:delText>Book 3</w:delText>
        </w:r>
        <w:r w:rsidRPr="00670921" w:rsidDel="00395BDF">
          <w:delText xml:space="preserve"> discussions are occurring, the note taker also should record a general sense of the discussion in short sentence form for the same </w:delText>
        </w:r>
        <w:r w:rsidRPr="00670921" w:rsidDel="00395BDF">
          <w:rPr>
            <w:i/>
            <w:iCs/>
          </w:rPr>
          <w:delText>PAWSA Workshop Report</w:delText>
        </w:r>
        <w:r w:rsidRPr="00670921" w:rsidDel="00395BDF">
          <w:delText>.  Participants should be reassured that all notes wil</w:delText>
        </w:r>
        <w:r w:rsidR="00DD7297" w:rsidDel="00395BDF">
          <w:delText>l be recorded anonymously, i.e.</w:delText>
        </w:r>
        <w:r w:rsidRPr="00670921" w:rsidDel="00395BDF">
          <w:delText xml:space="preserve"> there will be no individual or organizational identification of who made a particular comment.</w:delText>
        </w:r>
      </w:del>
    </w:p>
    <w:p w14:paraId="3C142D15" w14:textId="12C35E70" w:rsidR="00D87C6E" w:rsidRPr="00670921" w:rsidDel="00395BDF" w:rsidRDefault="00D87C6E">
      <w:pPr>
        <w:rPr>
          <w:del w:id="2154" w:author="Sarah Robinson" w:date="2019-10-16T15:23:00Z"/>
        </w:rPr>
        <w:pPrChange w:id="2155" w:author="Sarah Robinson" w:date="2019-10-16T15:24:00Z">
          <w:pPr>
            <w:pStyle w:val="BodyText"/>
          </w:pPr>
        </w:pPrChange>
      </w:pPr>
      <w:del w:id="2156" w:author="Sarah Robinson" w:date="2019-10-16T15:23:00Z">
        <w:r w:rsidRPr="00670921" w:rsidDel="00395BDF">
          <w:delTex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delText>
        </w:r>
        <w:r w:rsidR="00D44989" w:rsidDel="00395BDF">
          <w:delText>odel category being discussed.</w:delText>
        </w:r>
      </w:del>
    </w:p>
    <w:p w14:paraId="6D124D87" w14:textId="70690681" w:rsidR="00D87C6E" w:rsidRPr="00670921" w:rsidDel="00395BDF" w:rsidRDefault="00D87C6E">
      <w:pPr>
        <w:rPr>
          <w:del w:id="2157" w:author="Sarah Robinson" w:date="2019-10-16T15:23:00Z"/>
        </w:rPr>
        <w:pPrChange w:id="2158" w:author="Sarah Robinson" w:date="2019-10-16T15:24:00Z">
          <w:pPr>
            <w:pStyle w:val="BodyText"/>
          </w:pPr>
        </w:pPrChange>
      </w:pPr>
      <w:del w:id="2159" w:author="Sarah Robinson" w:date="2019-10-16T15:23:00Z">
        <w:r w:rsidRPr="00670921" w:rsidDel="00395BDF">
          <w:delText>Due to the length of the discussions and evaluations, the Book 3 discussion can be broken down into three logical sections between scheduled break periods as follows:</w:delText>
        </w:r>
      </w:del>
    </w:p>
    <w:p w14:paraId="72351825" w14:textId="7124D919" w:rsidR="00D87C6E" w:rsidRPr="00670921" w:rsidDel="00395BDF" w:rsidRDefault="00D87C6E">
      <w:pPr>
        <w:rPr>
          <w:del w:id="2160" w:author="Sarah Robinson" w:date="2019-10-16T15:23:00Z"/>
        </w:rPr>
        <w:pPrChange w:id="2161" w:author="Sarah Robinson" w:date="2019-10-16T15:24:00Z">
          <w:pPr>
            <w:pStyle w:val="Lista"/>
          </w:pPr>
        </w:pPrChange>
      </w:pPr>
      <w:del w:id="2162" w:author="Sarah Robinson" w:date="2019-10-16T15:23:00Z">
        <w:r w:rsidRPr="00670921" w:rsidDel="00395BDF">
          <w:delTex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delText>
        </w:r>
      </w:del>
    </w:p>
    <w:p w14:paraId="79EC370D" w14:textId="1DA2246C" w:rsidR="00D87C6E" w:rsidRPr="00670921" w:rsidDel="00395BDF" w:rsidRDefault="00D87C6E">
      <w:pPr>
        <w:rPr>
          <w:del w:id="2163" w:author="Sarah Robinson" w:date="2019-10-16T15:23:00Z"/>
        </w:rPr>
        <w:pPrChange w:id="2164" w:author="Sarah Robinson" w:date="2019-10-16T15:24:00Z">
          <w:pPr>
            <w:pStyle w:val="Lista"/>
          </w:pPr>
        </w:pPrChange>
      </w:pPr>
      <w:del w:id="2165" w:author="Sarah Robinson" w:date="2019-10-16T15:23:00Z">
        <w:r w:rsidRPr="00670921" w:rsidDel="00395BDF">
          <w:delTex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delText>
        </w:r>
      </w:del>
    </w:p>
    <w:p w14:paraId="7608F869" w14:textId="0C6C1907" w:rsidR="00D87C6E" w:rsidRPr="00670921" w:rsidDel="00395BDF" w:rsidRDefault="00D87C6E">
      <w:pPr>
        <w:rPr>
          <w:del w:id="2166" w:author="Sarah Robinson" w:date="2019-10-16T15:23:00Z"/>
        </w:rPr>
        <w:pPrChange w:id="2167" w:author="Sarah Robinson" w:date="2019-10-16T15:24:00Z">
          <w:pPr>
            <w:pStyle w:val="Lista"/>
          </w:pPr>
        </w:pPrChange>
      </w:pPr>
      <w:del w:id="2168" w:author="Sarah Robinson" w:date="2019-10-16T15:23:00Z">
        <w:r w:rsidRPr="00670921" w:rsidDel="00395BDF">
          <w:delTex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delText>
        </w:r>
      </w:del>
    </w:p>
    <w:p w14:paraId="512EDCBD" w14:textId="335C0A66" w:rsidR="00D87C6E" w:rsidRPr="00670921" w:rsidDel="00395BDF" w:rsidRDefault="00D87C6E">
      <w:pPr>
        <w:rPr>
          <w:del w:id="2169" w:author="Sarah Robinson" w:date="2019-10-16T15:23:00Z"/>
        </w:rPr>
        <w:pPrChange w:id="2170" w:author="Sarah Robinson" w:date="2019-10-16T15:24:00Z">
          <w:pPr>
            <w:pStyle w:val="BodyText"/>
          </w:pPr>
        </w:pPrChange>
      </w:pPr>
      <w:del w:id="2171" w:author="Sarah Robinson" w:date="2019-10-16T15:23:00Z">
        <w:r w:rsidRPr="00670921" w:rsidDel="00395BDF">
          <w:delText>Once all teams have finished their Book 3 evaluations, collect all copies and provide them to the data entry person for entry into the PAWSA software.</w:delText>
        </w:r>
      </w:del>
    </w:p>
    <w:p w14:paraId="0DD71D99" w14:textId="5C4D6B8E" w:rsidR="00D87C6E" w:rsidRPr="00670921" w:rsidDel="00395BDF" w:rsidRDefault="00D87C6E">
      <w:pPr>
        <w:rPr>
          <w:del w:id="2172" w:author="Sarah Robinson" w:date="2019-10-16T15:23:00Z"/>
        </w:rPr>
        <w:pPrChange w:id="2173" w:author="Sarah Robinson" w:date="2019-10-16T15:24:00Z">
          <w:pPr>
            <w:pStyle w:val="BodyText"/>
          </w:pPr>
        </w:pPrChange>
      </w:pPr>
      <w:del w:id="2174" w:author="Sarah Robinson" w:date="2019-10-16T15:23:00Z">
        <w:r w:rsidRPr="00670921" w:rsidDel="00395BDF">
          <w:delText>To wrap up the participant-portion of the first day of the workshop, provide a quick review of what they did today and what they can expect to do tomorrow.  After any and all questions are answered, the participants may be excused.</w:delText>
        </w:r>
      </w:del>
    </w:p>
    <w:p w14:paraId="10972F62" w14:textId="7E399B5E" w:rsidR="00D87C6E" w:rsidRPr="00D44989" w:rsidDel="00395BDF" w:rsidRDefault="00D87C6E">
      <w:pPr>
        <w:rPr>
          <w:del w:id="2175" w:author="Sarah Robinson" w:date="2019-10-16T15:23:00Z"/>
          <w:i/>
          <w:u w:val="single"/>
        </w:rPr>
        <w:pPrChange w:id="2176" w:author="Sarah Robinson" w:date="2019-10-16T15:24:00Z">
          <w:pPr>
            <w:pStyle w:val="BodyText"/>
          </w:pPr>
        </w:pPrChange>
      </w:pPr>
      <w:del w:id="2177" w:author="Sarah Robinson" w:date="2019-10-16T15:23:00Z">
        <w:r w:rsidRPr="00D44989" w:rsidDel="00395BDF">
          <w:rPr>
            <w:i/>
            <w:u w:val="single"/>
          </w:rPr>
          <w:delText>Session Review</w:delText>
        </w:r>
      </w:del>
    </w:p>
    <w:p w14:paraId="130169F1" w14:textId="7F847999" w:rsidR="00D87C6E" w:rsidRPr="00670921" w:rsidDel="00395BDF" w:rsidRDefault="00D87C6E">
      <w:pPr>
        <w:rPr>
          <w:del w:id="2178" w:author="Sarah Robinson" w:date="2019-10-16T15:23:00Z"/>
        </w:rPr>
        <w:pPrChange w:id="2179" w:author="Sarah Robinson" w:date="2019-10-16T15:24:00Z">
          <w:pPr>
            <w:pStyle w:val="BodyText"/>
          </w:pPr>
        </w:pPrChange>
      </w:pPr>
      <w:del w:id="2180" w:author="Sarah Robinson" w:date="2019-10-16T15:23:00Z">
        <w:r w:rsidRPr="00670921" w:rsidDel="00395BDF">
          <w:delTex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delText>
        </w:r>
      </w:del>
    </w:p>
    <w:p w14:paraId="384A03E4" w14:textId="7D3D0787" w:rsidR="00D87C6E" w:rsidRPr="00D44989" w:rsidDel="00395BDF" w:rsidRDefault="00D87C6E">
      <w:pPr>
        <w:rPr>
          <w:del w:id="2181" w:author="Sarah Robinson" w:date="2019-10-16T15:23:00Z"/>
          <w:b/>
        </w:rPr>
        <w:pPrChange w:id="2182" w:author="Sarah Robinson" w:date="2019-10-16T15:24:00Z">
          <w:pPr>
            <w:pStyle w:val="List1"/>
          </w:pPr>
        </w:pPrChange>
      </w:pPr>
      <w:del w:id="2183" w:author="Sarah Robinson" w:date="2019-10-16T15:23:00Z">
        <w:r w:rsidRPr="00D44989" w:rsidDel="00395BDF">
          <w:rPr>
            <w:b/>
          </w:rPr>
          <w:delText>Day Two Activities</w:delText>
        </w:r>
      </w:del>
    </w:p>
    <w:p w14:paraId="0A84044B" w14:textId="469510BC" w:rsidR="00D87C6E" w:rsidRPr="00670921" w:rsidDel="00395BDF" w:rsidRDefault="00D87C6E">
      <w:pPr>
        <w:rPr>
          <w:del w:id="2184" w:author="Sarah Robinson" w:date="2019-10-16T15:23:00Z"/>
        </w:rPr>
        <w:pPrChange w:id="2185" w:author="Sarah Robinson" w:date="2019-10-16T15:24:00Z">
          <w:pPr>
            <w:pStyle w:val="BodyText"/>
          </w:pPr>
        </w:pPrChange>
      </w:pPr>
      <w:del w:id="2186" w:author="Sarah Robinson" w:date="2019-10-16T15:23:00Z">
        <w:r w:rsidRPr="00670921" w:rsidDel="00395BDF">
          <w:delText>The process used for the second day is very much like what was done for the first day, but with a much different focus.  The second day focuses on mitigating the risks that were brought up during the first day’s discussion and evaluation.  After the Book 3: Baseline Risk Levels 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delText>
        </w:r>
      </w:del>
    </w:p>
    <w:p w14:paraId="05A56926" w14:textId="2454CB97" w:rsidR="00D87C6E" w:rsidRPr="00670921" w:rsidDel="00395BDF" w:rsidRDefault="00D87C6E">
      <w:pPr>
        <w:rPr>
          <w:del w:id="2187" w:author="Sarah Robinson" w:date="2019-10-16T15:23:00Z"/>
          <w:i/>
          <w:iCs/>
          <w:u w:val="single"/>
        </w:rPr>
        <w:pPrChange w:id="2188" w:author="Sarah Robinson" w:date="2019-10-16T15:24:00Z">
          <w:pPr>
            <w:pStyle w:val="BodyText"/>
          </w:pPr>
        </w:pPrChange>
      </w:pPr>
      <w:del w:id="2189" w:author="Sarah Robinson" w:date="2019-10-16T15:23:00Z">
        <w:r w:rsidRPr="00670921" w:rsidDel="00395BDF">
          <w:rPr>
            <w:i/>
            <w:iCs/>
            <w:u w:val="single"/>
          </w:rPr>
          <w:delText>Morning Procedures</w:delText>
        </w:r>
      </w:del>
    </w:p>
    <w:p w14:paraId="35BF7740" w14:textId="4BF8E89E" w:rsidR="00D87C6E" w:rsidRPr="00670921" w:rsidDel="00395BDF" w:rsidRDefault="00D87C6E">
      <w:pPr>
        <w:rPr>
          <w:del w:id="2190" w:author="Sarah Robinson" w:date="2019-10-16T15:23:00Z"/>
        </w:rPr>
        <w:pPrChange w:id="2191" w:author="Sarah Robinson" w:date="2019-10-16T15:24:00Z">
          <w:pPr>
            <w:pStyle w:val="BodyText"/>
          </w:pPr>
        </w:pPrChange>
      </w:pPr>
      <w:del w:id="2192" w:author="Sarah Robinson" w:date="2019-10-16T15:23:00Z">
        <w:r w:rsidRPr="00670921" w:rsidDel="00395BDF">
          <w:delText>At the start of the day, review the agenda for Day Two to refocus all participants and observers as necessary, and display, review and discuss the results from Book 3.</w:delText>
        </w:r>
      </w:del>
    </w:p>
    <w:p w14:paraId="0D4E9EAE" w14:textId="05EF6958" w:rsidR="00D87C6E" w:rsidRPr="00670921" w:rsidDel="00395BDF" w:rsidRDefault="00D87C6E">
      <w:pPr>
        <w:rPr>
          <w:del w:id="2193" w:author="Sarah Robinson" w:date="2019-10-16T15:23:00Z"/>
        </w:rPr>
        <w:pPrChange w:id="2194" w:author="Sarah Robinson" w:date="2019-10-16T15:24:00Z">
          <w:pPr>
            <w:pStyle w:val="BodyText"/>
          </w:pPr>
        </w:pPrChange>
      </w:pPr>
      <w:del w:id="2195" w:author="Sarah Robinson" w:date="2019-10-16T15:23:00Z">
        <w:r w:rsidRPr="00670921" w:rsidDel="00395BDF">
          <w:delTex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delText>
        </w:r>
      </w:del>
    </w:p>
    <w:p w14:paraId="1C2A372E" w14:textId="0C178AB1" w:rsidR="00D87C6E" w:rsidRPr="00670921" w:rsidDel="00395BDF" w:rsidRDefault="00D87C6E">
      <w:pPr>
        <w:rPr>
          <w:del w:id="2196" w:author="Sarah Robinson" w:date="2019-10-16T15:23:00Z"/>
        </w:rPr>
        <w:pPrChange w:id="2197" w:author="Sarah Robinson" w:date="2019-10-16T15:24:00Z">
          <w:pPr>
            <w:pStyle w:val="BodyText"/>
          </w:pPr>
        </w:pPrChange>
      </w:pPr>
      <w:del w:id="2198" w:author="Sarah Robinson" w:date="2019-10-16T15:23:00Z">
        <w:r w:rsidRPr="00670921" w:rsidDel="00395BDF">
          <w:delText xml:space="preserve">As was done on Day One, the note taker should record a general sense of the Book 4 discussions in short sentence form for the PAWSA Workshop Report. </w:delText>
        </w:r>
      </w:del>
    </w:p>
    <w:p w14:paraId="1A939B82" w14:textId="1156AC78" w:rsidR="00D87C6E" w:rsidRPr="00670921" w:rsidDel="00395BDF" w:rsidRDefault="00D87C6E">
      <w:pPr>
        <w:rPr>
          <w:del w:id="2199" w:author="Sarah Robinson" w:date="2019-10-16T15:23:00Z"/>
        </w:rPr>
        <w:pPrChange w:id="2200" w:author="Sarah Robinson" w:date="2019-10-16T15:24:00Z">
          <w:pPr>
            <w:pStyle w:val="BodyText"/>
          </w:pPr>
        </w:pPrChange>
      </w:pPr>
      <w:del w:id="2201" w:author="Sarah Robinson" w:date="2019-10-16T15:23:00Z">
        <w:r w:rsidRPr="00670921" w:rsidDel="00395BDF">
          <w:delText>As was done with Book 3, the Book 4 discussion can be broken down into three logical sections between scheduled break periods, as follows:</w:delText>
        </w:r>
      </w:del>
    </w:p>
    <w:p w14:paraId="2BC17BC1" w14:textId="4AB377FC" w:rsidR="00D87C6E" w:rsidRPr="00670921" w:rsidDel="00395BDF" w:rsidRDefault="00D87C6E">
      <w:pPr>
        <w:rPr>
          <w:del w:id="2202" w:author="Sarah Robinson" w:date="2019-10-16T15:23:00Z"/>
        </w:rPr>
        <w:pPrChange w:id="2203" w:author="Sarah Robinson" w:date="2019-10-16T15:24:00Z">
          <w:pPr>
            <w:pStyle w:val="Lista"/>
          </w:pPr>
        </w:pPrChange>
      </w:pPr>
      <w:del w:id="2204" w:author="Sarah Robinson" w:date="2019-10-16T15:23:00Z">
        <w:r w:rsidRPr="00670921" w:rsidDel="00395BDF">
          <w:delTex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delText>
        </w:r>
      </w:del>
    </w:p>
    <w:p w14:paraId="38B5776D" w14:textId="45D30876" w:rsidR="00D87C6E" w:rsidRPr="00670921" w:rsidDel="00395BDF" w:rsidRDefault="00D87C6E">
      <w:pPr>
        <w:rPr>
          <w:del w:id="2205" w:author="Sarah Robinson" w:date="2019-10-16T15:23:00Z"/>
        </w:rPr>
        <w:pPrChange w:id="2206" w:author="Sarah Robinson" w:date="2019-10-16T15:24:00Z">
          <w:pPr>
            <w:pStyle w:val="Lista"/>
          </w:pPr>
        </w:pPrChange>
      </w:pPr>
      <w:del w:id="2207" w:author="Sarah Robinson" w:date="2019-10-16T15:23:00Z">
        <w:r w:rsidRPr="00670921" w:rsidDel="00395BDF">
          <w:delTex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delText>
        </w:r>
      </w:del>
    </w:p>
    <w:p w14:paraId="24B3620C" w14:textId="4678C3C1" w:rsidR="00D87C6E" w:rsidRPr="00670921" w:rsidDel="00395BDF" w:rsidRDefault="00D87C6E">
      <w:pPr>
        <w:rPr>
          <w:del w:id="2208" w:author="Sarah Robinson" w:date="2019-10-16T15:23:00Z"/>
        </w:rPr>
        <w:pPrChange w:id="2209" w:author="Sarah Robinson" w:date="2019-10-16T15:24:00Z">
          <w:pPr>
            <w:pStyle w:val="Lista"/>
          </w:pPr>
        </w:pPrChange>
      </w:pPr>
      <w:del w:id="2210" w:author="Sarah Robinson" w:date="2019-10-16T15:23:00Z">
        <w:r w:rsidRPr="00670921" w:rsidDel="00395BDF">
          <w:delTex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delText>
        </w:r>
      </w:del>
    </w:p>
    <w:p w14:paraId="10C52AD9" w14:textId="28CE1282" w:rsidR="00D87C6E" w:rsidRPr="00670921" w:rsidDel="00395BDF" w:rsidRDefault="00D87C6E">
      <w:pPr>
        <w:rPr>
          <w:del w:id="2211" w:author="Sarah Robinson" w:date="2019-10-16T15:23:00Z"/>
        </w:rPr>
        <w:pPrChange w:id="2212" w:author="Sarah Robinson" w:date="2019-10-16T15:24:00Z">
          <w:pPr>
            <w:pStyle w:val="BodyText"/>
          </w:pPr>
        </w:pPrChange>
      </w:pPr>
      <w:del w:id="2213" w:author="Sarah Robinson" w:date="2019-10-16T15:23:00Z">
        <w:r w:rsidRPr="00670921" w:rsidDel="00395BDF">
          <w:delText>Once all teams have completed their Book 4 evaluations, collect all copies and give them to the data entry person for entry into the PAWSA software.</w:delText>
        </w:r>
      </w:del>
    </w:p>
    <w:p w14:paraId="77097B0E" w14:textId="79C571E6" w:rsidR="00D87C6E" w:rsidRPr="00670921" w:rsidDel="00395BDF" w:rsidRDefault="00D87C6E">
      <w:pPr>
        <w:rPr>
          <w:del w:id="2214" w:author="Sarah Robinson" w:date="2019-10-16T15:23:00Z"/>
        </w:rPr>
        <w:pPrChange w:id="2215" w:author="Sarah Robinson" w:date="2019-10-16T15:24:00Z">
          <w:pPr>
            <w:pStyle w:val="BodyText"/>
          </w:pPr>
        </w:pPrChange>
      </w:pPr>
      <w:del w:id="2216" w:author="Sarah Robinson" w:date="2019-10-16T15:23:00Z">
        <w:r w:rsidRPr="00670921" w:rsidDel="00395BDF">
          <w:delTex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delText>
        </w:r>
        <w:r w:rsidR="002B4D6A" w:rsidRPr="00670921" w:rsidDel="00395BDF">
          <w:delText>all</w:delText>
        </w:r>
        <w:r w:rsidRPr="00670921" w:rsidDel="00395BDF">
          <w:delTex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delText>
        </w:r>
      </w:del>
    </w:p>
    <w:p w14:paraId="41C2B914" w14:textId="3393BA1C" w:rsidR="00D87C6E" w:rsidRPr="00670921" w:rsidDel="00395BDF" w:rsidRDefault="00D87C6E">
      <w:pPr>
        <w:rPr>
          <w:del w:id="2217" w:author="Sarah Robinson" w:date="2019-10-16T15:23:00Z"/>
          <w:i/>
          <w:iCs/>
          <w:u w:val="single"/>
        </w:rPr>
        <w:pPrChange w:id="2218" w:author="Sarah Robinson" w:date="2019-10-16T15:24:00Z">
          <w:pPr>
            <w:pStyle w:val="BodyText"/>
          </w:pPr>
        </w:pPrChange>
      </w:pPr>
      <w:del w:id="2219" w:author="Sarah Robinson" w:date="2019-10-16T15:23:00Z">
        <w:r w:rsidRPr="00670921" w:rsidDel="00395BDF">
          <w:rPr>
            <w:i/>
            <w:iCs/>
            <w:u w:val="single"/>
          </w:rPr>
          <w:delText>Afternoon Procedures</w:delText>
        </w:r>
      </w:del>
    </w:p>
    <w:p w14:paraId="66430ACE" w14:textId="7F2CB27C" w:rsidR="00D87C6E" w:rsidRPr="00670921" w:rsidDel="00395BDF" w:rsidRDefault="00D87C6E">
      <w:pPr>
        <w:rPr>
          <w:del w:id="2220" w:author="Sarah Robinson" w:date="2019-10-16T15:23:00Z"/>
        </w:rPr>
        <w:pPrChange w:id="2221" w:author="Sarah Robinson" w:date="2019-10-16T15:24:00Z">
          <w:pPr>
            <w:pStyle w:val="BodyText"/>
          </w:pPr>
        </w:pPrChange>
      </w:pPr>
      <w:del w:id="2222" w:author="Sarah Robinson" w:date="2019-10-16T15:23:00Z">
        <w:r w:rsidRPr="00670921" w:rsidDel="00395BDF">
          <w:delTex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delText>
        </w:r>
      </w:del>
    </w:p>
    <w:p w14:paraId="3502792C" w14:textId="60083979" w:rsidR="00D87C6E" w:rsidRPr="00670921" w:rsidDel="00395BDF" w:rsidRDefault="00670921">
      <w:pPr>
        <w:rPr>
          <w:del w:id="2223" w:author="Sarah Robinson" w:date="2019-10-16T15:23:00Z"/>
        </w:rPr>
        <w:pPrChange w:id="2224" w:author="Sarah Robinson" w:date="2019-10-16T15:24:00Z">
          <w:pPr>
            <w:pStyle w:val="BodyText"/>
            <w:tabs>
              <w:tab w:val="left" w:pos="2552"/>
            </w:tabs>
            <w:ind w:left="2552" w:hanging="2552"/>
          </w:pPr>
        </w:pPrChange>
      </w:pPr>
      <w:del w:id="2225" w:author="Sarah Robinson" w:date="2019-10-16T15:23:00Z">
        <w:r w:rsidRPr="00670921" w:rsidDel="00395BDF">
          <w:rPr>
            <w:b/>
            <w:bCs/>
          </w:rPr>
          <w:delText>Co-ord</w:delText>
        </w:r>
        <w:r w:rsidR="00D87C6E" w:rsidRPr="00670921" w:rsidDel="00395BDF">
          <w:rPr>
            <w:b/>
            <w:bCs/>
          </w:rPr>
          <w:delText>ination / Planning</w:delText>
        </w:r>
        <w:r w:rsidR="00D87C6E" w:rsidRPr="00670921" w:rsidDel="00395BDF">
          <w:tab/>
          <w:delText xml:space="preserve">Improve long-range and/or contingency planning and better </w:delText>
        </w:r>
        <w:r w:rsidRPr="00670921" w:rsidDel="00395BDF">
          <w:delText>co-ord</w:delText>
        </w:r>
        <w:r w:rsidR="00D87C6E" w:rsidRPr="00670921" w:rsidDel="00395BDF">
          <w:delText>inate activities / improve dialogue between waterway stakeholders</w:delText>
        </w:r>
      </w:del>
    </w:p>
    <w:p w14:paraId="3AEF5BE2" w14:textId="56DDFC31" w:rsidR="00D87C6E" w:rsidRPr="00670921" w:rsidDel="00395BDF" w:rsidRDefault="00D87C6E">
      <w:pPr>
        <w:rPr>
          <w:del w:id="2226" w:author="Sarah Robinson" w:date="2019-10-16T15:23:00Z"/>
        </w:rPr>
        <w:pPrChange w:id="2227" w:author="Sarah Robinson" w:date="2019-10-16T15:24:00Z">
          <w:pPr>
            <w:pStyle w:val="BodyText"/>
            <w:tabs>
              <w:tab w:val="left" w:pos="2552"/>
            </w:tabs>
            <w:ind w:left="2552" w:hanging="2552"/>
          </w:pPr>
        </w:pPrChange>
      </w:pPr>
      <w:del w:id="2228" w:author="Sarah Robinson" w:date="2019-10-16T15:23:00Z">
        <w:r w:rsidRPr="00670921" w:rsidDel="00395BDF">
          <w:rPr>
            <w:b/>
            <w:bCs/>
          </w:rPr>
          <w:delText>Voluntary Training</w:delText>
        </w:r>
        <w:r w:rsidRPr="00670921" w:rsidDel="00395BDF">
          <w:rPr>
            <w:b/>
            <w:bCs/>
          </w:rPr>
          <w:tab/>
        </w:r>
        <w:r w:rsidRPr="00670921" w:rsidDel="00395BDF">
          <w:delText>Establish / use voluntary programs to educate waterway users in topics related to waterway safety (Rules of the Road, ship / boat handling, etc.)</w:delText>
        </w:r>
      </w:del>
    </w:p>
    <w:p w14:paraId="0BA4D136" w14:textId="5CEB3D39" w:rsidR="00D87C6E" w:rsidRPr="00670921" w:rsidDel="00395BDF" w:rsidRDefault="00D87C6E">
      <w:pPr>
        <w:rPr>
          <w:del w:id="2229" w:author="Sarah Robinson" w:date="2019-10-16T15:23:00Z"/>
        </w:rPr>
        <w:pPrChange w:id="2230" w:author="Sarah Robinson" w:date="2019-10-16T15:24:00Z">
          <w:pPr>
            <w:pStyle w:val="BodyText"/>
            <w:tabs>
              <w:tab w:val="left" w:pos="2552"/>
            </w:tabs>
            <w:ind w:left="2552" w:hanging="2552"/>
          </w:pPr>
        </w:pPrChange>
      </w:pPr>
      <w:del w:id="2231" w:author="Sarah Robinson" w:date="2019-10-16T15:23:00Z">
        <w:r w:rsidRPr="00670921" w:rsidDel="00395BDF">
          <w:rPr>
            <w:b/>
            <w:bCs/>
          </w:rPr>
          <w:delText>Rules &amp; Procedures</w:delText>
        </w:r>
        <w:r w:rsidRPr="00670921" w:rsidDel="00395BDF">
          <w:tab/>
          <w:delText>Establish / refine rules, regulations, policies, or procedures (navigation rules, pilot rules, standard operating procedures, licensing, required training and education, Regulated Navigation Areas, etc.)</w:delText>
        </w:r>
      </w:del>
    </w:p>
    <w:p w14:paraId="4CFAAB81" w14:textId="1BDCA6A3" w:rsidR="00D87C6E" w:rsidRPr="00670921" w:rsidDel="00395BDF" w:rsidRDefault="00D87C6E">
      <w:pPr>
        <w:rPr>
          <w:del w:id="2232" w:author="Sarah Robinson" w:date="2019-10-16T15:23:00Z"/>
        </w:rPr>
        <w:pPrChange w:id="2233" w:author="Sarah Robinson" w:date="2019-10-16T15:24:00Z">
          <w:pPr>
            <w:pStyle w:val="BodyText"/>
            <w:tabs>
              <w:tab w:val="left" w:pos="2552"/>
            </w:tabs>
            <w:ind w:left="2552" w:hanging="2552"/>
          </w:pPr>
        </w:pPrChange>
      </w:pPr>
      <w:del w:id="2234" w:author="Sarah Robinson" w:date="2019-10-16T15:23:00Z">
        <w:r w:rsidRPr="00670921" w:rsidDel="00395BDF">
          <w:rPr>
            <w:b/>
            <w:bCs/>
          </w:rPr>
          <w:delText>Enforcement</w:delText>
        </w:r>
        <w:r w:rsidRPr="00670921" w:rsidDel="00395BDF">
          <w:rPr>
            <w:b/>
            <w:bCs/>
          </w:rPr>
          <w:tab/>
        </w:r>
        <w:r w:rsidRPr="00670921" w:rsidDel="00395BDF">
          <w:delText>More actively enforce existing rules / policies (navigation rules, vessel inspection regulations, standards of care, etc.)</w:delText>
        </w:r>
      </w:del>
    </w:p>
    <w:p w14:paraId="4792581E" w14:textId="0561A0A2" w:rsidR="00D87C6E" w:rsidRPr="00670921" w:rsidDel="00395BDF" w:rsidRDefault="00D87C6E">
      <w:pPr>
        <w:rPr>
          <w:del w:id="2235" w:author="Sarah Robinson" w:date="2019-10-16T15:23:00Z"/>
        </w:rPr>
        <w:pPrChange w:id="2236" w:author="Sarah Robinson" w:date="2019-10-16T15:24:00Z">
          <w:pPr>
            <w:pStyle w:val="BodyText"/>
            <w:tabs>
              <w:tab w:val="left" w:pos="2552"/>
            </w:tabs>
            <w:ind w:left="2552" w:hanging="2552"/>
          </w:pPr>
        </w:pPrChange>
      </w:pPr>
      <w:del w:id="2237" w:author="Sarah Robinson" w:date="2019-10-16T15:23:00Z">
        <w:r w:rsidRPr="00670921" w:rsidDel="00395BDF">
          <w:rPr>
            <w:b/>
            <w:bCs/>
          </w:rPr>
          <w:delText>Nav / Hydro Info</w:delText>
        </w:r>
        <w:r w:rsidRPr="00670921" w:rsidDel="00395BDF">
          <w:rPr>
            <w:b/>
            <w:bCs/>
          </w:rPr>
          <w:tab/>
        </w:r>
        <w:r w:rsidRPr="00670921" w:rsidDel="00395BDF">
          <w:delText>Improve navigation and hydrographic information (Broadcast Notices To Mariners, charts, coast pilots, Automatic Identification System (AIS), tides and current tables, etc.)</w:delText>
        </w:r>
      </w:del>
    </w:p>
    <w:p w14:paraId="544B5216" w14:textId="382B7038" w:rsidR="00D87C6E" w:rsidRPr="00670921" w:rsidDel="00395BDF" w:rsidRDefault="00D87C6E">
      <w:pPr>
        <w:rPr>
          <w:del w:id="2238" w:author="Sarah Robinson" w:date="2019-10-16T15:23:00Z"/>
        </w:rPr>
        <w:pPrChange w:id="2239" w:author="Sarah Robinson" w:date="2019-10-16T15:24:00Z">
          <w:pPr>
            <w:pStyle w:val="BodyText"/>
            <w:tabs>
              <w:tab w:val="left" w:pos="2552"/>
            </w:tabs>
            <w:ind w:left="2552" w:hanging="2552"/>
          </w:pPr>
        </w:pPrChange>
      </w:pPr>
      <w:del w:id="2240" w:author="Sarah Robinson" w:date="2019-10-16T15:23:00Z">
        <w:r w:rsidRPr="00670921" w:rsidDel="00395BDF">
          <w:rPr>
            <w:b/>
            <w:bCs/>
          </w:rPr>
          <w:delText>Radio Communications</w:delText>
        </w:r>
        <w:r w:rsidRPr="00670921" w:rsidDel="00395BDF">
          <w:rPr>
            <w:b/>
            <w:bCs/>
          </w:rPr>
          <w:tab/>
        </w:r>
        <w:r w:rsidRPr="00670921" w:rsidDel="00395BDF">
          <w:delText>Improve the ability to communicate bridge-to-bridge or ship-to-shore (radio reception coverage, signal strength, reduce interference and congestion, etc.)</w:delText>
        </w:r>
      </w:del>
    </w:p>
    <w:p w14:paraId="6898F201" w14:textId="5D7302E4" w:rsidR="00D87C6E" w:rsidRPr="00670921" w:rsidDel="00395BDF" w:rsidRDefault="00D87C6E">
      <w:pPr>
        <w:rPr>
          <w:del w:id="2241" w:author="Sarah Robinson" w:date="2019-10-16T15:23:00Z"/>
        </w:rPr>
        <w:pPrChange w:id="2242" w:author="Sarah Robinson" w:date="2019-10-16T15:24:00Z">
          <w:pPr>
            <w:pStyle w:val="BodyText"/>
            <w:tabs>
              <w:tab w:val="left" w:pos="2552"/>
            </w:tabs>
            <w:ind w:left="2552" w:hanging="2552"/>
          </w:pPr>
        </w:pPrChange>
      </w:pPr>
      <w:del w:id="2243" w:author="Sarah Robinson" w:date="2019-10-16T15:23:00Z">
        <w:r w:rsidRPr="00670921" w:rsidDel="00395BDF">
          <w:rPr>
            <w:b/>
            <w:bCs/>
          </w:rPr>
          <w:delText>Active Traffic Mgmt</w:delText>
        </w:r>
        <w:r w:rsidRPr="00670921" w:rsidDel="00395BDF">
          <w:rPr>
            <w:b/>
            <w:bCs/>
          </w:rPr>
          <w:tab/>
        </w:r>
        <w:r w:rsidRPr="00670921" w:rsidDel="00395BDF">
          <w:delText>Establish / improve a Vessel Traffic Service or Local Traffic Service</w:delText>
        </w:r>
      </w:del>
    </w:p>
    <w:p w14:paraId="4E88EC4D" w14:textId="0B3878B9" w:rsidR="00D87C6E" w:rsidRPr="00670921" w:rsidDel="00395BDF" w:rsidRDefault="00D87C6E">
      <w:pPr>
        <w:rPr>
          <w:del w:id="2244" w:author="Sarah Robinson" w:date="2019-10-16T15:23:00Z"/>
        </w:rPr>
        <w:pPrChange w:id="2245" w:author="Sarah Robinson" w:date="2019-10-16T15:24:00Z">
          <w:pPr>
            <w:pStyle w:val="BodyText"/>
            <w:tabs>
              <w:tab w:val="left" w:pos="2552"/>
            </w:tabs>
            <w:ind w:left="2552" w:hanging="2552"/>
          </w:pPr>
        </w:pPrChange>
      </w:pPr>
      <w:del w:id="2246" w:author="Sarah Robinson" w:date="2019-10-16T15:23:00Z">
        <w:r w:rsidRPr="00670921" w:rsidDel="00395BDF">
          <w:rPr>
            <w:b/>
            <w:bCs/>
          </w:rPr>
          <w:delText>Waterway Changes</w:delText>
        </w:r>
        <w:r w:rsidRPr="00670921" w:rsidDel="00395BDF">
          <w:tab/>
          <w:delText>Widen / deepen / straighten the channel and/or improve the aids to navigation (buoys, ranges, lights, LORAN C, Differential Global Positioning System (DGPS), etc.)</w:delText>
        </w:r>
      </w:del>
    </w:p>
    <w:p w14:paraId="75DE1AF0" w14:textId="3E346C1B" w:rsidR="00D87C6E" w:rsidRPr="00670921" w:rsidDel="00395BDF" w:rsidRDefault="00D87C6E">
      <w:pPr>
        <w:rPr>
          <w:del w:id="2247" w:author="Sarah Robinson" w:date="2019-10-16T15:23:00Z"/>
        </w:rPr>
        <w:pPrChange w:id="2248" w:author="Sarah Robinson" w:date="2019-10-16T15:24:00Z">
          <w:pPr>
            <w:pStyle w:val="BodyText"/>
            <w:tabs>
              <w:tab w:val="left" w:pos="2552"/>
            </w:tabs>
            <w:ind w:left="2552" w:hanging="2552"/>
          </w:pPr>
        </w:pPrChange>
      </w:pPr>
      <w:del w:id="2249" w:author="Sarah Robinson" w:date="2019-10-16T15:23:00Z">
        <w:r w:rsidRPr="00670921" w:rsidDel="00395BDF">
          <w:rPr>
            <w:b/>
            <w:bCs/>
          </w:rPr>
          <w:delText>Other Actions</w:delText>
        </w:r>
        <w:r w:rsidRPr="00670921" w:rsidDel="00395BDF">
          <w:rPr>
            <w:b/>
            <w:bCs/>
          </w:rPr>
          <w:tab/>
        </w:r>
        <w:r w:rsidRPr="00670921" w:rsidDel="00395BDF">
          <w:delText>Risk mitigation measures needed that do not fall under any of the above intervention strategy categories</w:delText>
        </w:r>
      </w:del>
    </w:p>
    <w:p w14:paraId="64BC68A3" w14:textId="3FB78072" w:rsidR="00D87C6E" w:rsidRPr="00670921" w:rsidDel="00395BDF" w:rsidRDefault="00D87C6E">
      <w:pPr>
        <w:rPr>
          <w:del w:id="2250" w:author="Sarah Robinson" w:date="2019-10-16T15:23:00Z"/>
        </w:rPr>
        <w:pPrChange w:id="2251" w:author="Sarah Robinson" w:date="2019-10-16T15:24:00Z">
          <w:pPr>
            <w:pStyle w:val="BodyText"/>
          </w:pPr>
        </w:pPrChange>
      </w:pPr>
      <w:del w:id="2252" w:author="Sarah Robinson" w:date="2019-10-16T15:23:00Z">
        <w:r w:rsidRPr="00670921" w:rsidDel="00395BDF">
          <w:delTex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delText>
        </w:r>
      </w:del>
    </w:p>
    <w:p w14:paraId="2B07345F" w14:textId="2DB2FD1B" w:rsidR="00D87C6E" w:rsidRPr="00670921" w:rsidDel="00395BDF" w:rsidRDefault="00D87C6E">
      <w:pPr>
        <w:rPr>
          <w:del w:id="2253" w:author="Sarah Robinson" w:date="2019-10-16T15:23:00Z"/>
        </w:rPr>
        <w:pPrChange w:id="2254" w:author="Sarah Robinson" w:date="2019-10-16T15:24:00Z">
          <w:pPr>
            <w:pStyle w:val="BodyText"/>
          </w:pPr>
        </w:pPrChange>
      </w:pPr>
      <w:del w:id="2255" w:author="Sarah Robinson" w:date="2019-10-16T15:23:00Z">
        <w:r w:rsidRPr="00670921" w:rsidDel="00395BDF">
          <w:delText>As with earlier portions of the workshop, while Book 5 discussions are occurring, the note taker should record a general sense of the discussion in short sentence form in the appropriate portion of the same PAWSA Workshop Report template.  The facilitator also may use a 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delText>
        </w:r>
      </w:del>
    </w:p>
    <w:p w14:paraId="4E70DD5A" w14:textId="57F2E5ED" w:rsidR="00D87C6E" w:rsidRPr="00670921" w:rsidDel="00395BDF" w:rsidRDefault="00D87C6E">
      <w:pPr>
        <w:rPr>
          <w:del w:id="2256" w:author="Sarah Robinson" w:date="2019-10-16T15:23:00Z"/>
        </w:rPr>
        <w:pPrChange w:id="2257" w:author="Sarah Robinson" w:date="2019-10-16T15:24:00Z">
          <w:pPr>
            <w:pStyle w:val="BodyText"/>
          </w:pPr>
        </w:pPrChange>
      </w:pPr>
      <w:del w:id="2258" w:author="Sarah Robinson" w:date="2019-10-16T15:23:00Z">
        <w:r w:rsidRPr="00670921" w:rsidDel="00395BDF">
          <w:delTex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delText>
        </w:r>
      </w:del>
    </w:p>
    <w:p w14:paraId="5AE8B26A" w14:textId="4864B2AB" w:rsidR="00D87C6E" w:rsidRPr="00670921" w:rsidDel="00395BDF" w:rsidRDefault="00D87C6E">
      <w:pPr>
        <w:rPr>
          <w:del w:id="2259" w:author="Sarah Robinson" w:date="2019-10-16T15:23:00Z"/>
        </w:rPr>
        <w:pPrChange w:id="2260" w:author="Sarah Robinson" w:date="2019-10-16T15:24:00Z">
          <w:pPr>
            <w:pStyle w:val="Lista"/>
            <w:numPr>
              <w:numId w:val="72"/>
            </w:numPr>
          </w:pPr>
        </w:pPrChange>
      </w:pPr>
      <w:del w:id="2261" w:author="Sarah Robinson" w:date="2019-10-16T15:23:00Z">
        <w:r w:rsidRPr="00670921" w:rsidDel="00395BDF">
          <w:delTex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delText>
        </w:r>
      </w:del>
    </w:p>
    <w:p w14:paraId="2C117BDA" w14:textId="4A2E361D" w:rsidR="00D87C6E" w:rsidRPr="00670921" w:rsidDel="00395BDF" w:rsidRDefault="00D87C6E">
      <w:pPr>
        <w:rPr>
          <w:del w:id="2262" w:author="Sarah Robinson" w:date="2019-10-16T15:23:00Z"/>
        </w:rPr>
        <w:pPrChange w:id="2263" w:author="Sarah Robinson" w:date="2019-10-16T15:24:00Z">
          <w:pPr>
            <w:pStyle w:val="Lista"/>
          </w:pPr>
        </w:pPrChange>
      </w:pPr>
      <w:del w:id="2264" w:author="Sarah Robinson" w:date="2019-10-16T15:23:00Z">
        <w:r w:rsidRPr="00670921" w:rsidDel="00395BDF">
          <w:delTex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delText>
        </w:r>
      </w:del>
    </w:p>
    <w:p w14:paraId="35C930E3" w14:textId="56BF7C91" w:rsidR="00D87C6E" w:rsidRPr="00670921" w:rsidDel="00395BDF" w:rsidRDefault="00D87C6E">
      <w:pPr>
        <w:rPr>
          <w:del w:id="2265" w:author="Sarah Robinson" w:date="2019-10-16T15:23:00Z"/>
        </w:rPr>
        <w:pPrChange w:id="2266" w:author="Sarah Robinson" w:date="2019-10-16T15:24:00Z">
          <w:pPr>
            <w:pStyle w:val="Lista"/>
          </w:pPr>
        </w:pPrChange>
      </w:pPr>
      <w:del w:id="2267" w:author="Sarah Robinson" w:date="2019-10-16T15:23:00Z">
        <w:r w:rsidRPr="00670921" w:rsidDel="00395BDF">
          <w:delTex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delText>
        </w:r>
      </w:del>
    </w:p>
    <w:p w14:paraId="02655461" w14:textId="585A7D6C" w:rsidR="00D87C6E" w:rsidRPr="00670921" w:rsidDel="00395BDF" w:rsidRDefault="00D87C6E">
      <w:pPr>
        <w:rPr>
          <w:del w:id="2268" w:author="Sarah Robinson" w:date="2019-10-16T15:23:00Z"/>
        </w:rPr>
        <w:pPrChange w:id="2269" w:author="Sarah Robinson" w:date="2019-10-16T15:24:00Z">
          <w:pPr>
            <w:pStyle w:val="BodyText"/>
          </w:pPr>
        </w:pPrChange>
      </w:pPr>
      <w:del w:id="2270" w:author="Sarah Robinson" w:date="2019-10-16T15:23:00Z">
        <w:r w:rsidRPr="00670921" w:rsidDel="00395BDF">
          <w:delText>Due to the amount of time needed for Book 5 data entry, each page should be collected by the facilitator upon completion and given to the data entry person for immediate entry into the PAWSA software, allowing the results display to be completed prior to the participants’ review.</w:delText>
        </w:r>
      </w:del>
    </w:p>
    <w:p w14:paraId="0462AD89" w14:textId="3538C785" w:rsidR="00D87C6E" w:rsidRPr="00670921" w:rsidDel="00395BDF" w:rsidRDefault="00D87C6E">
      <w:pPr>
        <w:rPr>
          <w:del w:id="2271" w:author="Sarah Robinson" w:date="2019-10-16T15:23:00Z"/>
        </w:rPr>
        <w:pPrChange w:id="2272" w:author="Sarah Robinson" w:date="2019-10-16T15:24:00Z">
          <w:pPr>
            <w:pStyle w:val="BodyText"/>
          </w:pPr>
        </w:pPrChange>
      </w:pPr>
      <w:del w:id="2273" w:author="Sarah Robinson" w:date="2019-10-16T15:23:00Z">
        <w:r w:rsidRPr="00670921" w:rsidDel="00395BDF">
          <w:delTex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delText>
        </w:r>
      </w:del>
    </w:p>
    <w:p w14:paraId="58A81F43" w14:textId="0192328D" w:rsidR="00D87C6E" w:rsidRPr="00670921" w:rsidDel="00395BDF" w:rsidRDefault="00D87C6E">
      <w:pPr>
        <w:rPr>
          <w:del w:id="2274" w:author="Sarah Robinson" w:date="2019-10-16T15:23:00Z"/>
          <w:i/>
          <w:iCs/>
          <w:u w:val="single"/>
        </w:rPr>
        <w:pPrChange w:id="2275" w:author="Sarah Robinson" w:date="2019-10-16T15:24:00Z">
          <w:pPr>
            <w:pStyle w:val="BodyText"/>
          </w:pPr>
        </w:pPrChange>
      </w:pPr>
      <w:del w:id="2276" w:author="Sarah Robinson" w:date="2019-10-16T15:23:00Z">
        <w:r w:rsidRPr="00670921" w:rsidDel="00395BDF">
          <w:rPr>
            <w:i/>
            <w:iCs/>
            <w:u w:val="single"/>
          </w:rPr>
          <w:delText>Session Review</w:delText>
        </w:r>
      </w:del>
    </w:p>
    <w:p w14:paraId="42F5B65C" w14:textId="283745E2" w:rsidR="00B73E60" w:rsidDel="00395BDF" w:rsidRDefault="00D87C6E">
      <w:pPr>
        <w:rPr>
          <w:del w:id="2277" w:author="Sarah Robinson" w:date="2019-10-16T15:23:00Z"/>
        </w:rPr>
        <w:pPrChange w:id="2278" w:author="Sarah Robinson" w:date="2019-10-16T15:24:00Z">
          <w:pPr>
            <w:pStyle w:val="BodyText"/>
          </w:pPr>
        </w:pPrChange>
      </w:pPr>
      <w:del w:id="2279" w:author="Sarah Robinson" w:date="2019-10-16T15:23:00Z">
        <w:r w:rsidRPr="00670921" w:rsidDel="00395BDF">
          <w:delText>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team are aware of the post-workshop action items, and the agreed upon order and timel</w:delText>
        </w:r>
        <w:r w:rsidR="00B73E60" w:rsidDel="00395BDF">
          <w:delText>ine for completing those items.</w:delText>
        </w:r>
      </w:del>
    </w:p>
    <w:p w14:paraId="34A0DF8D" w14:textId="43D537D0" w:rsidR="00D87C6E" w:rsidRPr="00670921" w:rsidDel="00395BDF" w:rsidRDefault="00D87C6E">
      <w:pPr>
        <w:rPr>
          <w:del w:id="2280" w:author="Sarah Robinson" w:date="2019-10-16T15:23:00Z"/>
          <w:rFonts w:cstheme="minorHAnsi"/>
          <w:sz w:val="22"/>
        </w:rPr>
        <w:pPrChange w:id="2281" w:author="Sarah Robinson" w:date="2019-10-16T15:24:00Z">
          <w:pPr>
            <w:pStyle w:val="Title"/>
            <w:spacing w:before="240" w:after="240"/>
          </w:pPr>
        </w:pPrChange>
      </w:pPr>
      <w:del w:id="2282" w:author="Sarah Robinson" w:date="2019-10-16T15:23:00Z">
        <w:r w:rsidRPr="00670921" w:rsidDel="00395BDF">
          <w:rPr>
            <w:rFonts w:cstheme="minorHAnsi"/>
            <w:sz w:val="22"/>
          </w:rPr>
          <w:delText xml:space="preserve">Chapter 7:  Post-Workshop Actions </w:delText>
        </w:r>
      </w:del>
    </w:p>
    <w:p w14:paraId="7A2E16E3" w14:textId="38373CF4" w:rsidR="00D87C6E" w:rsidRPr="00B73E60" w:rsidDel="00395BDF" w:rsidRDefault="00D87C6E">
      <w:pPr>
        <w:rPr>
          <w:del w:id="2283" w:author="Sarah Robinson" w:date="2019-10-16T15:23:00Z"/>
          <w:b/>
          <w:i/>
          <w:iCs/>
        </w:rPr>
        <w:pPrChange w:id="2284" w:author="Sarah Robinson" w:date="2019-10-16T15:24:00Z">
          <w:pPr>
            <w:pStyle w:val="List1"/>
            <w:numPr>
              <w:numId w:val="73"/>
            </w:numPr>
          </w:pPr>
        </w:pPrChange>
      </w:pPr>
      <w:del w:id="2285" w:author="Sarah Robinson" w:date="2019-10-16T15:23:00Z">
        <w:r w:rsidRPr="00B73E60" w:rsidDel="00395BDF">
          <w:rPr>
            <w:b/>
          </w:rPr>
          <w:delText>Post-Workshop Outputs</w:delText>
        </w:r>
      </w:del>
    </w:p>
    <w:p w14:paraId="5530EFDC" w14:textId="28615571" w:rsidR="00D87C6E" w:rsidRPr="00670921" w:rsidDel="00395BDF" w:rsidRDefault="00D87C6E">
      <w:pPr>
        <w:rPr>
          <w:del w:id="2286" w:author="Sarah Robinson" w:date="2019-10-16T15:23:00Z"/>
        </w:rPr>
        <w:pPrChange w:id="2287" w:author="Sarah Robinson" w:date="2019-10-16T15:24:00Z">
          <w:pPr>
            <w:pStyle w:val="BodyText"/>
          </w:pPr>
        </w:pPrChange>
      </w:pPr>
      <w:del w:id="2288" w:author="Sarah Robinson" w:date="2019-10-16T15:23:00Z">
        <w:r w:rsidRPr="00670921" w:rsidDel="00395BDF">
          <w:delTex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delText>
        </w:r>
        <w:r w:rsidR="00720E77" w:rsidDel="00395BDF">
          <w:delText xml:space="preserve"> fresh.  Action items include:</w:delText>
        </w:r>
      </w:del>
    </w:p>
    <w:p w14:paraId="516EAC41" w14:textId="2D42158D" w:rsidR="00D87C6E" w:rsidRPr="00670921" w:rsidDel="00395BDF" w:rsidRDefault="00720E77">
      <w:pPr>
        <w:rPr>
          <w:del w:id="2289" w:author="Sarah Robinson" w:date="2019-10-16T15:23:00Z"/>
        </w:rPr>
        <w:pPrChange w:id="2290" w:author="Sarah Robinson" w:date="2019-10-16T15:24:00Z">
          <w:pPr>
            <w:pStyle w:val="Bullet1"/>
          </w:pPr>
        </w:pPrChange>
      </w:pPr>
      <w:del w:id="2291" w:author="Sarah Robinson" w:date="2019-10-16T15:23:00Z">
        <w:r w:rsidDel="00395BDF">
          <w:delText>p</w:delText>
        </w:r>
        <w:r w:rsidR="00D87C6E" w:rsidRPr="00670921" w:rsidDel="00395BDF">
          <w:delText>erform a quality assurance check on Books 1, 4, and 5</w:delText>
        </w:r>
        <w:r w:rsidDel="00395BDF">
          <w:delText>;</w:delText>
        </w:r>
      </w:del>
    </w:p>
    <w:p w14:paraId="1DD31195" w14:textId="68931B90" w:rsidR="00D87C6E" w:rsidRPr="00670921" w:rsidDel="00395BDF" w:rsidRDefault="00720E77">
      <w:pPr>
        <w:rPr>
          <w:del w:id="2292" w:author="Sarah Robinson" w:date="2019-10-16T15:23:00Z"/>
        </w:rPr>
        <w:pPrChange w:id="2293" w:author="Sarah Robinson" w:date="2019-10-16T15:24:00Z">
          <w:pPr>
            <w:pStyle w:val="Bullet1"/>
          </w:pPr>
        </w:pPrChange>
      </w:pPr>
      <w:del w:id="2294" w:author="Sarah Robinson" w:date="2019-10-16T15:23:00Z">
        <w:r w:rsidDel="00395BDF">
          <w:delText>a</w:delText>
        </w:r>
        <w:r w:rsidR="00D87C6E" w:rsidRPr="00670921" w:rsidDel="00395BDF">
          <w:delText>naly</w:delText>
        </w:r>
        <w:r w:rsidDel="00395BDF">
          <w:delText>s</w:delText>
        </w:r>
        <w:r w:rsidR="00D87C6E" w:rsidRPr="00670921" w:rsidDel="00395BDF">
          <w:delText>e the workshop’s quantitative results</w:delText>
        </w:r>
        <w:r w:rsidDel="00395BDF">
          <w:delText>;</w:delText>
        </w:r>
      </w:del>
    </w:p>
    <w:p w14:paraId="45563E0C" w14:textId="6B2EC553" w:rsidR="00D87C6E" w:rsidRPr="00670921" w:rsidDel="00395BDF" w:rsidRDefault="00720E77">
      <w:pPr>
        <w:rPr>
          <w:del w:id="2295" w:author="Sarah Robinson" w:date="2019-10-16T15:23:00Z"/>
        </w:rPr>
        <w:pPrChange w:id="2296" w:author="Sarah Robinson" w:date="2019-10-16T15:24:00Z">
          <w:pPr>
            <w:pStyle w:val="Bullet1"/>
          </w:pPr>
        </w:pPrChange>
      </w:pPr>
      <w:del w:id="2297" w:author="Sarah Robinson" w:date="2019-10-16T15:23:00Z">
        <w:r w:rsidDel="00395BDF">
          <w:delText>c</w:delText>
        </w:r>
        <w:r w:rsidR="00D87C6E" w:rsidRPr="00670921" w:rsidDel="00395BDF">
          <w:delText>omplete the final Attendee Contact List</w:delText>
        </w:r>
        <w:r w:rsidDel="00395BDF">
          <w:delText>;</w:delText>
        </w:r>
      </w:del>
    </w:p>
    <w:p w14:paraId="18971FB0" w14:textId="422871D1" w:rsidR="00D87C6E" w:rsidRPr="00670921" w:rsidDel="00395BDF" w:rsidRDefault="00720E77">
      <w:pPr>
        <w:rPr>
          <w:del w:id="2298" w:author="Sarah Robinson" w:date="2019-10-16T15:23:00Z"/>
        </w:rPr>
        <w:pPrChange w:id="2299" w:author="Sarah Robinson" w:date="2019-10-16T15:24:00Z">
          <w:pPr>
            <w:pStyle w:val="Bullet1"/>
          </w:pPr>
        </w:pPrChange>
      </w:pPr>
      <w:del w:id="2300" w:author="Sarah Robinson" w:date="2019-10-16T15:23:00Z">
        <w:r w:rsidDel="00395BDF">
          <w:delText>p</w:delText>
        </w:r>
        <w:r w:rsidR="00D87C6E" w:rsidRPr="00670921" w:rsidDel="00395BDF">
          <w:delText>erform the workshop critique analysis</w:delText>
        </w:r>
        <w:r w:rsidDel="00395BDF">
          <w:delText>;</w:delText>
        </w:r>
      </w:del>
    </w:p>
    <w:p w14:paraId="78A767CB" w14:textId="41732327" w:rsidR="00D87C6E" w:rsidRPr="00670921" w:rsidDel="00395BDF" w:rsidRDefault="00720E77">
      <w:pPr>
        <w:rPr>
          <w:del w:id="2301" w:author="Sarah Robinson" w:date="2019-10-16T15:23:00Z"/>
        </w:rPr>
        <w:pPrChange w:id="2302" w:author="Sarah Robinson" w:date="2019-10-16T15:24:00Z">
          <w:pPr>
            <w:pStyle w:val="Bullet1"/>
          </w:pPr>
        </w:pPrChange>
      </w:pPr>
      <w:del w:id="2303" w:author="Sarah Robinson" w:date="2019-10-16T15:23:00Z">
        <w:r w:rsidDel="00395BDF">
          <w:delText>p</w:delText>
        </w:r>
        <w:r w:rsidR="00D87C6E" w:rsidRPr="00670921" w:rsidDel="00395BDF">
          <w:delText>repare the PAWSA Workshop Report</w:delText>
        </w:r>
        <w:r w:rsidDel="00395BDF">
          <w:delText>;</w:delText>
        </w:r>
      </w:del>
    </w:p>
    <w:p w14:paraId="4945D42D" w14:textId="376D4FD1" w:rsidR="00D87C6E" w:rsidRPr="00720E77" w:rsidDel="00395BDF" w:rsidRDefault="00D87C6E">
      <w:pPr>
        <w:rPr>
          <w:del w:id="2304" w:author="Sarah Robinson" w:date="2019-10-16T15:23:00Z"/>
          <w:b/>
        </w:rPr>
        <w:pPrChange w:id="2305" w:author="Sarah Robinson" w:date="2019-10-16T15:24:00Z">
          <w:pPr>
            <w:pStyle w:val="List1"/>
          </w:pPr>
        </w:pPrChange>
      </w:pPr>
      <w:del w:id="2306" w:author="Sarah Robinson" w:date="2019-10-16T15:23:00Z">
        <w:r w:rsidRPr="00720E77" w:rsidDel="00395BDF">
          <w:rPr>
            <w:b/>
          </w:rPr>
          <w:delText>Quality Assurance Check</w:delText>
        </w:r>
      </w:del>
    </w:p>
    <w:p w14:paraId="16E99EE3" w14:textId="3C975D22" w:rsidR="00D87C6E" w:rsidRPr="00670921" w:rsidDel="00395BDF" w:rsidRDefault="00D87C6E">
      <w:pPr>
        <w:rPr>
          <w:del w:id="2307" w:author="Sarah Robinson" w:date="2019-10-16T15:23:00Z"/>
        </w:rPr>
        <w:pPrChange w:id="2308" w:author="Sarah Robinson" w:date="2019-10-16T15:24:00Z">
          <w:pPr>
            <w:pStyle w:val="BodyText"/>
          </w:pPr>
        </w:pPrChange>
      </w:pPr>
      <w:del w:id="2309" w:author="Sarah Robinson" w:date="2019-10-16T15:23:00Z">
        <w:r w:rsidRPr="00670921" w:rsidDel="00395BDF">
          <w:delTex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delText>
        </w:r>
      </w:del>
    </w:p>
    <w:p w14:paraId="1B812A75" w14:textId="50FEBD3F" w:rsidR="00D87C6E" w:rsidRPr="00720E77" w:rsidDel="00395BDF" w:rsidRDefault="00D87C6E">
      <w:pPr>
        <w:rPr>
          <w:del w:id="2310" w:author="Sarah Robinson" w:date="2019-10-16T15:23:00Z"/>
          <w:b/>
        </w:rPr>
        <w:pPrChange w:id="2311" w:author="Sarah Robinson" w:date="2019-10-16T15:24:00Z">
          <w:pPr>
            <w:pStyle w:val="List1"/>
          </w:pPr>
        </w:pPrChange>
      </w:pPr>
      <w:del w:id="2312" w:author="Sarah Robinson" w:date="2019-10-16T15:23:00Z">
        <w:r w:rsidRPr="00720E77" w:rsidDel="00395BDF">
          <w:rPr>
            <w:b/>
          </w:rPr>
          <w:delText>Quantitative Results Analysis</w:delText>
        </w:r>
      </w:del>
    </w:p>
    <w:p w14:paraId="454682A0" w14:textId="53B86D2A" w:rsidR="00D87C6E" w:rsidRPr="00670921" w:rsidDel="00395BDF" w:rsidRDefault="00D87C6E">
      <w:pPr>
        <w:rPr>
          <w:del w:id="2313" w:author="Sarah Robinson" w:date="2019-10-16T15:23:00Z"/>
        </w:rPr>
        <w:pPrChange w:id="2314" w:author="Sarah Robinson" w:date="2019-10-16T15:24:00Z">
          <w:pPr>
            <w:pStyle w:val="BodyText"/>
          </w:pPr>
        </w:pPrChange>
      </w:pPr>
      <w:del w:id="2315" w:author="Sarah Robinson" w:date="2019-10-16T15:23:00Z">
        <w:r w:rsidRPr="00670921" w:rsidDel="00395BDF">
          <w:delTex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delText>
        </w:r>
      </w:del>
    </w:p>
    <w:p w14:paraId="3D0E0FD6" w14:textId="4174D00D" w:rsidR="00D87C6E" w:rsidRPr="00670921" w:rsidDel="00395BDF" w:rsidRDefault="00D87C6E">
      <w:pPr>
        <w:rPr>
          <w:del w:id="2316" w:author="Sarah Robinson" w:date="2019-10-16T15:23:00Z"/>
        </w:rPr>
        <w:pPrChange w:id="2317" w:author="Sarah Robinson" w:date="2019-10-16T15:24:00Z">
          <w:pPr>
            <w:pStyle w:val="BodyText"/>
          </w:pPr>
        </w:pPrChange>
      </w:pPr>
      <w:del w:id="2318" w:author="Sarah Robinson" w:date="2019-10-16T15:23:00Z">
        <w:r w:rsidRPr="00670921" w:rsidDel="00395BDF">
          <w:delTex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delText>
        </w:r>
        <w:r w:rsidR="00670921" w:rsidRPr="00670921" w:rsidDel="00395BDF">
          <w:delText>‘</w:delText>
        </w:r>
        <w:r w:rsidRPr="00670921" w:rsidDel="00395BDF">
          <w:delText>Top 1/3</w:delText>
        </w:r>
        <w:r w:rsidR="00670921" w:rsidRPr="00670921" w:rsidDel="00395BDF">
          <w:delText>’</w:delText>
        </w:r>
        <w:r w:rsidRPr="00670921" w:rsidDel="00395BDF">
          <w:delTex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delText>
        </w:r>
      </w:del>
    </w:p>
    <w:p w14:paraId="5F826B2B" w14:textId="7016DE02" w:rsidR="00D87C6E" w:rsidRPr="00670921" w:rsidDel="00395BDF" w:rsidRDefault="00D87C6E">
      <w:pPr>
        <w:rPr>
          <w:del w:id="2319" w:author="Sarah Robinson" w:date="2019-10-16T15:23:00Z"/>
        </w:rPr>
        <w:pPrChange w:id="2320" w:author="Sarah Robinson" w:date="2019-10-16T15:24:00Z">
          <w:pPr>
            <w:pStyle w:val="BodyText"/>
          </w:pPr>
        </w:pPrChange>
      </w:pPr>
      <w:del w:id="2321" w:author="Sarah Robinson" w:date="2019-10-16T15:23:00Z">
        <w:r w:rsidRPr="00670921" w:rsidDel="00395BDF">
          <w:delText>As explained in previous chapters, Book 2: Risk Factor Rating Scales obtains input from each workshop for the aggregate scales used to quantify risk in each PAWSA waterway.  Results of interest from that evaluation are found in cells A28:E29 of the Bk 3 Calcs spreadsheet of the PAWSA software.  In those cells, the average B and C values for this workshop can be compared to the average results from all other workshops.  Typically, there is very little variance between each workshop, usually on the order of one to two tenths of a point.</w:delText>
        </w:r>
      </w:del>
    </w:p>
    <w:p w14:paraId="29563613" w14:textId="7422A395" w:rsidR="00D87C6E" w:rsidRPr="00670921" w:rsidDel="00395BDF" w:rsidRDefault="00D87C6E">
      <w:pPr>
        <w:rPr>
          <w:del w:id="2322" w:author="Sarah Robinson" w:date="2019-10-16T15:23:00Z"/>
        </w:rPr>
        <w:pPrChange w:id="2323" w:author="Sarah Robinson" w:date="2019-10-16T15:24:00Z">
          <w:pPr>
            <w:pStyle w:val="BodyText"/>
          </w:pPr>
        </w:pPrChange>
      </w:pPr>
      <w:del w:id="2324" w:author="Sarah Robinson" w:date="2019-10-16T15:23:00Z">
        <w:r w:rsidRPr="00670921" w:rsidDel="00395BDF">
          <w:delText>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delText>
        </w:r>
      </w:del>
    </w:p>
    <w:p w14:paraId="6B654E7E" w14:textId="327A8DEB" w:rsidR="00D87C6E" w:rsidRPr="00670921" w:rsidDel="00395BDF" w:rsidRDefault="00D87C6E">
      <w:pPr>
        <w:rPr>
          <w:del w:id="2325" w:author="Sarah Robinson" w:date="2019-10-16T15:23:00Z"/>
        </w:rPr>
        <w:pPrChange w:id="2326" w:author="Sarah Robinson" w:date="2019-10-16T15:24:00Z">
          <w:pPr>
            <w:pStyle w:val="BodyText"/>
          </w:pPr>
        </w:pPrChange>
      </w:pPr>
      <w:del w:id="2327" w:author="Sarah Robinson" w:date="2019-10-16T15:23:00Z">
        <w:r w:rsidRPr="00670921" w:rsidDel="00395BDF">
          <w:delTex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delText>
        </w:r>
      </w:del>
    </w:p>
    <w:p w14:paraId="28811E94" w14:textId="23BDA517" w:rsidR="00D87C6E" w:rsidRPr="00670921" w:rsidDel="00395BDF" w:rsidRDefault="00D87C6E">
      <w:pPr>
        <w:rPr>
          <w:del w:id="2328" w:author="Sarah Robinson" w:date="2019-10-16T15:23:00Z"/>
        </w:rPr>
        <w:pPrChange w:id="2329" w:author="Sarah Robinson" w:date="2019-10-16T15:24:00Z">
          <w:pPr>
            <w:pStyle w:val="BodyText"/>
          </w:pPr>
        </w:pPrChange>
      </w:pPr>
      <w:del w:id="2330" w:author="Sarah Robinson" w:date="2019-10-16T15:23:00Z">
        <w:r w:rsidRPr="00670921" w:rsidDel="00395BDF">
          <w:delTex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delText>
        </w:r>
      </w:del>
    </w:p>
    <w:p w14:paraId="7C7ECF55" w14:textId="51BBFBD4" w:rsidR="00D87C6E" w:rsidRPr="00670921" w:rsidDel="00395BDF" w:rsidRDefault="00D87C6E">
      <w:pPr>
        <w:rPr>
          <w:del w:id="2331" w:author="Sarah Robinson" w:date="2019-10-16T15:23:00Z"/>
        </w:rPr>
        <w:pPrChange w:id="2332" w:author="Sarah Robinson" w:date="2019-10-16T15:24:00Z">
          <w:pPr>
            <w:pStyle w:val="BodyText"/>
          </w:pPr>
        </w:pPrChange>
      </w:pPr>
      <w:del w:id="2333" w:author="Sarah Robinson" w:date="2019-10-16T15:23:00Z">
        <w:r w:rsidRPr="00670921" w:rsidDel="00395BDF">
          <w:delTex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delText>
        </w:r>
      </w:del>
    </w:p>
    <w:p w14:paraId="27E4D93B" w14:textId="56FFB6BA" w:rsidR="00D87C6E" w:rsidRPr="00720E77" w:rsidDel="00395BDF" w:rsidRDefault="00D87C6E">
      <w:pPr>
        <w:rPr>
          <w:del w:id="2334" w:author="Sarah Robinson" w:date="2019-10-16T15:23:00Z"/>
          <w:b/>
        </w:rPr>
        <w:pPrChange w:id="2335" w:author="Sarah Robinson" w:date="2019-10-16T15:24:00Z">
          <w:pPr>
            <w:pStyle w:val="List1"/>
          </w:pPr>
        </w:pPrChange>
      </w:pPr>
      <w:del w:id="2336" w:author="Sarah Robinson" w:date="2019-10-16T15:23:00Z">
        <w:r w:rsidRPr="00720E77" w:rsidDel="00395BDF">
          <w:rPr>
            <w:b/>
          </w:rPr>
          <w:delText>Attendee Contact List</w:delText>
        </w:r>
      </w:del>
    </w:p>
    <w:p w14:paraId="116E6EE6" w14:textId="0051279F" w:rsidR="00D87C6E" w:rsidRPr="00670921" w:rsidDel="00395BDF" w:rsidRDefault="00D87C6E">
      <w:pPr>
        <w:rPr>
          <w:del w:id="2337" w:author="Sarah Robinson" w:date="2019-10-16T15:23:00Z"/>
        </w:rPr>
        <w:pPrChange w:id="2338" w:author="Sarah Robinson" w:date="2019-10-16T15:24:00Z">
          <w:pPr>
            <w:pStyle w:val="BodyText"/>
          </w:pPr>
        </w:pPrChange>
      </w:pPr>
      <w:del w:id="2339" w:author="Sarah Robinson" w:date="2019-10-16T15:23:00Z">
        <w:r w:rsidRPr="00670921" w:rsidDel="00395BDF">
          <w:delText xml:space="preserve">After all participants and observers have provided the information requested on the Attendee Contact List, the data entry person should prepare the information electronically.  During the workshop, the Attendee Contact List should be prepared, printed out, </w:delText>
        </w:r>
        <w:r w:rsidR="00720E77" w:rsidDel="00395BDF">
          <w:delText>and validated by the attendees.</w:delText>
        </w:r>
      </w:del>
    </w:p>
    <w:p w14:paraId="54A12573" w14:textId="125462EA" w:rsidR="00D87C6E" w:rsidRPr="00720E77" w:rsidDel="00395BDF" w:rsidRDefault="00D87C6E">
      <w:pPr>
        <w:rPr>
          <w:del w:id="2340" w:author="Sarah Robinson" w:date="2019-10-16T15:23:00Z"/>
          <w:b/>
        </w:rPr>
        <w:pPrChange w:id="2341" w:author="Sarah Robinson" w:date="2019-10-16T15:24:00Z">
          <w:pPr>
            <w:pStyle w:val="List1"/>
          </w:pPr>
        </w:pPrChange>
      </w:pPr>
      <w:del w:id="2342" w:author="Sarah Robinson" w:date="2019-10-16T15:23:00Z">
        <w:r w:rsidRPr="00720E77" w:rsidDel="00395BDF">
          <w:rPr>
            <w:b/>
          </w:rPr>
          <w:delText>Workshop Critique Analysis</w:delText>
        </w:r>
      </w:del>
    </w:p>
    <w:p w14:paraId="452699F3" w14:textId="341AE9F1" w:rsidR="00D87C6E" w:rsidRPr="00670921" w:rsidDel="00395BDF" w:rsidRDefault="00D87C6E">
      <w:pPr>
        <w:rPr>
          <w:del w:id="2343" w:author="Sarah Robinson" w:date="2019-10-16T15:23:00Z"/>
        </w:rPr>
        <w:pPrChange w:id="2344" w:author="Sarah Robinson" w:date="2019-10-16T15:24:00Z">
          <w:pPr>
            <w:pStyle w:val="BodyText"/>
          </w:pPr>
        </w:pPrChange>
      </w:pPr>
      <w:del w:id="2345" w:author="Sarah Robinson" w:date="2019-10-16T15:23:00Z">
        <w:r w:rsidRPr="00670921" w:rsidDel="00395BDF">
          <w:delTex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delText>
        </w:r>
      </w:del>
    </w:p>
    <w:p w14:paraId="74ECCBB4" w14:textId="685ED71E" w:rsidR="00D87C6E" w:rsidRPr="00670921" w:rsidDel="00395BDF" w:rsidRDefault="00D87C6E">
      <w:pPr>
        <w:rPr>
          <w:del w:id="2346" w:author="Sarah Robinson" w:date="2019-10-16T15:23:00Z"/>
        </w:rPr>
        <w:pPrChange w:id="2347" w:author="Sarah Robinson" w:date="2019-10-16T15:24:00Z">
          <w:pPr>
            <w:pStyle w:val="BodyText"/>
          </w:pPr>
        </w:pPrChange>
      </w:pPr>
      <w:del w:id="2348" w:author="Sarah Robinson" w:date="2019-10-16T15:23:00Z">
        <w:r w:rsidRPr="00670921" w:rsidDel="00395BDF">
          <w:delTex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delText>
        </w:r>
        <w:r w:rsidR="00720E77" w:rsidDel="00395BDF">
          <w:delText>eling for any particular issue.</w:delText>
        </w:r>
      </w:del>
    </w:p>
    <w:p w14:paraId="3B4F9CB8" w14:textId="40978D9C" w:rsidR="00D87C6E" w:rsidRPr="00720E77" w:rsidDel="00395BDF" w:rsidRDefault="00D87C6E">
      <w:pPr>
        <w:rPr>
          <w:del w:id="2349" w:author="Sarah Robinson" w:date="2019-10-16T15:23:00Z"/>
          <w:b/>
        </w:rPr>
        <w:pPrChange w:id="2350" w:author="Sarah Robinson" w:date="2019-10-16T15:24:00Z">
          <w:pPr>
            <w:pStyle w:val="List1"/>
          </w:pPr>
        </w:pPrChange>
      </w:pPr>
      <w:del w:id="2351" w:author="Sarah Robinson" w:date="2019-10-16T15:23:00Z">
        <w:r w:rsidRPr="00720E77" w:rsidDel="00395BDF">
          <w:rPr>
            <w:b/>
          </w:rPr>
          <w:delText>PAWSA Workshop Report</w:delText>
        </w:r>
      </w:del>
    </w:p>
    <w:p w14:paraId="783C2112" w14:textId="2A307A55" w:rsidR="00D87C6E" w:rsidRPr="00670921" w:rsidDel="00395BDF" w:rsidRDefault="00D87C6E">
      <w:pPr>
        <w:rPr>
          <w:del w:id="2352" w:author="Sarah Robinson" w:date="2019-10-16T15:23:00Z"/>
        </w:rPr>
        <w:pPrChange w:id="2353" w:author="Sarah Robinson" w:date="2019-10-16T15:24:00Z">
          <w:pPr>
            <w:pStyle w:val="BodyText"/>
          </w:pPr>
        </w:pPrChange>
      </w:pPr>
      <w:del w:id="2354" w:author="Sarah Robinson" w:date="2019-10-16T15:23:00Z">
        <w:r w:rsidRPr="00670921" w:rsidDel="00395BDF">
          <w:delTex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delText>
        </w:r>
      </w:del>
    </w:p>
    <w:p w14:paraId="35CDB4C3" w14:textId="0D2A7FC5" w:rsidR="00D87C6E" w:rsidRPr="00670921" w:rsidDel="00395BDF" w:rsidRDefault="00D87C6E">
      <w:pPr>
        <w:rPr>
          <w:del w:id="2355" w:author="Sarah Robinson" w:date="2019-10-16T15:23:00Z"/>
        </w:rPr>
        <w:pPrChange w:id="2356" w:author="Sarah Robinson" w:date="2019-10-16T15:24:00Z">
          <w:pPr>
            <w:pStyle w:val="BodyText"/>
          </w:pPr>
        </w:pPrChange>
      </w:pPr>
      <w:del w:id="2357" w:author="Sarah Robinson" w:date="2019-10-16T15:23:00Z">
        <w:r w:rsidRPr="00670921" w:rsidDel="00395BDF">
          <w:delText>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delText>
        </w:r>
        <w:r w:rsidR="00720E77" w:rsidDel="00395BDF">
          <w:delText xml:space="preserve"> in the maritime community.</w:delText>
        </w:r>
      </w:del>
    </w:p>
    <w:p w14:paraId="2F9C752E" w14:textId="3274530D" w:rsidR="00D87C6E" w:rsidRPr="00670921" w:rsidDel="00395BDF" w:rsidRDefault="00D87C6E">
      <w:pPr>
        <w:rPr>
          <w:del w:id="2358" w:author="Sarah Robinson" w:date="2019-10-16T15:23:00Z"/>
          <w:rFonts w:ascii="Arial" w:hAnsi="Arial" w:cs="Arial"/>
          <w:sz w:val="22"/>
        </w:rPr>
      </w:pPr>
    </w:p>
    <w:p w14:paraId="693A0BCF" w14:textId="7053B9A8" w:rsidR="00D87C6E" w:rsidRPr="00670921" w:rsidDel="00395BDF" w:rsidRDefault="00D87C6E">
      <w:pPr>
        <w:rPr>
          <w:del w:id="2359" w:author="Sarah Robinson" w:date="2019-10-16T15:23:00Z"/>
        </w:rPr>
        <w:pPrChange w:id="2360" w:author="Sarah Robinson" w:date="2019-10-16T15:24:00Z">
          <w:pPr>
            <w:pStyle w:val="Appendix"/>
          </w:pPr>
        </w:pPrChange>
      </w:pPr>
      <w:del w:id="2361" w:author="Sarah Robinson" w:date="2019-10-16T15:23:00Z">
        <w:r w:rsidRPr="00670921" w:rsidDel="00395BDF">
          <w:br w:type="page"/>
        </w:r>
        <w:r w:rsidR="00CF0A8F" w:rsidRPr="00670921" w:rsidDel="00395BDF">
          <w:delText>BOOK 1 – TEAM EXPERTISE</w:delText>
        </w:r>
      </w:del>
    </w:p>
    <w:p w14:paraId="71F4B98B" w14:textId="5A0350EB" w:rsidR="002F383B" w:rsidRPr="00670921" w:rsidDel="00395BDF" w:rsidRDefault="002F383B">
      <w:pPr>
        <w:rPr>
          <w:del w:id="2362" w:author="Sarah Robinson" w:date="2019-10-16T15:23:00Z"/>
          <w:b/>
        </w:rPr>
        <w:pPrChange w:id="2363" w:author="Sarah Robinson" w:date="2019-10-16T15:24:00Z">
          <w:pPr>
            <w:pStyle w:val="BodyText"/>
          </w:pPr>
        </w:pPrChange>
      </w:pPr>
      <w:del w:id="2364" w:author="Sarah Robinson" w:date="2019-10-16T15:23:00Z">
        <w:r w:rsidRPr="00670921" w:rsidDel="00395BDF">
          <w:rPr>
            <w:b/>
          </w:rPr>
          <w:delText xml:space="preserve">Ports and Waterways Risk Assessment </w:delText>
        </w:r>
        <w:r w:rsidRPr="00670921" w:rsidDel="00395BDF">
          <w:rPr>
            <w:b/>
            <w:color w:val="0000FF"/>
          </w:rPr>
          <w:delText>[location]</w:delText>
        </w:r>
        <w:r w:rsidRPr="00670921" w:rsidDel="00395BDF">
          <w:rPr>
            <w:b/>
          </w:rPr>
          <w:tab/>
        </w:r>
        <w:r w:rsidRPr="00670921" w:rsidDel="00395BDF">
          <w:rPr>
            <w:b/>
          </w:rPr>
          <w:tab/>
        </w:r>
        <w:r w:rsidRPr="00670921" w:rsidDel="00395BDF">
          <w:rPr>
            <w:b/>
          </w:rPr>
          <w:tab/>
        </w:r>
        <w:r w:rsidRPr="00670921" w:rsidDel="00395BDF">
          <w:rPr>
            <w:b/>
          </w:rPr>
          <w:tab/>
          <w:delText>Team Number:__________</w:delText>
        </w:r>
      </w:del>
    </w:p>
    <w:p w14:paraId="45469F2F" w14:textId="4AF77614" w:rsidR="0046742D" w:rsidRPr="00670921" w:rsidDel="00395BDF" w:rsidRDefault="0046742D">
      <w:pPr>
        <w:rPr>
          <w:del w:id="2365" w:author="Sarah Robinson" w:date="2019-10-16T15:23:00Z"/>
          <w:b/>
        </w:rPr>
        <w:pPrChange w:id="2366" w:author="Sarah Robinson" w:date="2019-10-16T15:24:00Z">
          <w:pPr>
            <w:pStyle w:val="BodyText"/>
          </w:pPr>
        </w:pPrChange>
      </w:pPr>
      <w:del w:id="2367" w:author="Sarah Robinson" w:date="2019-10-16T15:23:00Z">
        <w:r w:rsidRPr="00670921" w:rsidDel="00395BDF">
          <w:rPr>
            <w:b/>
          </w:rPr>
          <w:delText>Compare each team’s knowledge (level of expertise) about the factors that affect the probability and consequences of marine accidents with that of the other participant teams in this workshop.  Please enter in each block the number which best describes each team, where:</w:delText>
        </w:r>
      </w:del>
    </w:p>
    <w:p w14:paraId="101176EC" w14:textId="609AEDB0" w:rsidR="0046742D" w:rsidRPr="00670921" w:rsidDel="00395BDF" w:rsidRDefault="0046742D">
      <w:pPr>
        <w:rPr>
          <w:del w:id="2368" w:author="Sarah Robinson" w:date="2019-10-16T15:23:00Z"/>
          <w:b/>
        </w:rPr>
        <w:pPrChange w:id="2369" w:author="Sarah Robinson" w:date="2019-10-16T15:24:00Z">
          <w:pPr>
            <w:pStyle w:val="BodyText"/>
            <w:ind w:left="708"/>
          </w:pPr>
        </w:pPrChange>
      </w:pPr>
      <w:del w:id="2370" w:author="Sarah Robinson" w:date="2019-10-16T15:23:00Z">
        <w:r w:rsidRPr="00670921" w:rsidDel="00395BDF">
          <w:rPr>
            <w:b/>
          </w:rPr>
          <w:delText>1  =</w:delText>
        </w:r>
        <w:r w:rsidRPr="00670921" w:rsidDel="00395BDF">
          <w:rPr>
            <w:b/>
          </w:rPr>
          <w:tab/>
          <w:delText>The team is probably in the UPPER THIRD of all the teams.</w:delText>
        </w:r>
      </w:del>
    </w:p>
    <w:p w14:paraId="090BF25C" w14:textId="6834B039" w:rsidR="0046742D" w:rsidRPr="00670921" w:rsidDel="00395BDF" w:rsidRDefault="0046742D">
      <w:pPr>
        <w:rPr>
          <w:del w:id="2371" w:author="Sarah Robinson" w:date="2019-10-16T15:23:00Z"/>
          <w:b/>
        </w:rPr>
        <w:pPrChange w:id="2372" w:author="Sarah Robinson" w:date="2019-10-16T15:24:00Z">
          <w:pPr>
            <w:pStyle w:val="BodyText"/>
            <w:ind w:left="708"/>
          </w:pPr>
        </w:pPrChange>
      </w:pPr>
      <w:del w:id="2373" w:author="Sarah Robinson" w:date="2019-10-16T15:23:00Z">
        <w:r w:rsidRPr="00670921" w:rsidDel="00395BDF">
          <w:rPr>
            <w:b/>
          </w:rPr>
          <w:delText>2  =</w:delText>
        </w:r>
        <w:r w:rsidRPr="00670921" w:rsidDel="00395BDF">
          <w:rPr>
            <w:b/>
          </w:rPr>
          <w:tab/>
          <w:delText>The team is probably in the MIDDLE THIRD of all the teams.</w:delText>
        </w:r>
      </w:del>
    </w:p>
    <w:p w14:paraId="2A5D76DC" w14:textId="2A37C08E" w:rsidR="0046742D" w:rsidRPr="00670921" w:rsidDel="00395BDF" w:rsidRDefault="0046742D">
      <w:pPr>
        <w:rPr>
          <w:del w:id="2374" w:author="Sarah Robinson" w:date="2019-10-16T15:23:00Z"/>
          <w:b/>
        </w:rPr>
        <w:pPrChange w:id="2375" w:author="Sarah Robinson" w:date="2019-10-16T15:24:00Z">
          <w:pPr>
            <w:pStyle w:val="BodyText"/>
            <w:ind w:left="708"/>
          </w:pPr>
        </w:pPrChange>
      </w:pPr>
      <w:del w:id="2376" w:author="Sarah Robinson" w:date="2019-10-16T15:23:00Z">
        <w:r w:rsidRPr="00670921" w:rsidDel="00395BDF">
          <w:rPr>
            <w:b/>
          </w:rPr>
          <w:delText>3  =</w:delText>
        </w:r>
        <w:r w:rsidRPr="00670921" w:rsidDel="00395BDF">
          <w:rPr>
            <w:b/>
          </w:rPr>
          <w:tab/>
          <w:delText>The team is probably in the LOWER THIRD of all the teams.</w:delText>
        </w:r>
      </w:del>
    </w:p>
    <w:p w14:paraId="1252402D" w14:textId="37E2C03C" w:rsidR="0046742D" w:rsidRPr="00670921" w:rsidDel="00395BDF" w:rsidRDefault="0046742D">
      <w:pPr>
        <w:rPr>
          <w:del w:id="2377" w:author="Sarah Robinson" w:date="2019-10-16T15:23:00Z"/>
        </w:rPr>
        <w:pPrChange w:id="2378" w:author="Sarah Robinson" w:date="2019-10-16T15:24:00Z">
          <w:pPr>
            <w:pStyle w:val="BodyText"/>
          </w:pPr>
        </w:pPrChange>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rsidDel="00395BDF" w14:paraId="7ED3DED8" w14:textId="33F24BD0" w:rsidTr="0056568A">
        <w:trPr>
          <w:trHeight w:val="720"/>
          <w:jc w:val="center"/>
          <w:del w:id="2379" w:author="Sarah Robinson" w:date="2019-10-16T15:23:00Z"/>
        </w:trPr>
        <w:tc>
          <w:tcPr>
            <w:tcW w:w="1800" w:type="dxa"/>
            <w:vAlign w:val="center"/>
          </w:tcPr>
          <w:p w14:paraId="7874A947" w14:textId="34DEC6E5" w:rsidR="0046742D" w:rsidRPr="00670921" w:rsidDel="00395BDF" w:rsidRDefault="0046742D">
            <w:pPr>
              <w:rPr>
                <w:del w:id="2380" w:author="Sarah Robinson" w:date="2019-10-16T15:23:00Z"/>
                <w:b/>
                <w:sz w:val="24"/>
              </w:rPr>
            </w:pPr>
            <w:del w:id="2381" w:author="Sarah Robinson" w:date="2019-10-16T15:23:00Z">
              <w:r w:rsidRPr="00670921" w:rsidDel="00395BDF">
                <w:rPr>
                  <w:b/>
                  <w:sz w:val="24"/>
                </w:rPr>
                <w:delText>Team /</w:delText>
              </w:r>
              <w:r w:rsidRPr="00670921" w:rsidDel="00395BDF">
                <w:rPr>
                  <w:b/>
                  <w:sz w:val="24"/>
                </w:rPr>
                <w:br/>
                <w:delText>Risk Category</w:delText>
              </w:r>
            </w:del>
          </w:p>
        </w:tc>
        <w:tc>
          <w:tcPr>
            <w:tcW w:w="504" w:type="dxa"/>
            <w:vAlign w:val="center"/>
          </w:tcPr>
          <w:p w14:paraId="2E8F0C12" w14:textId="2D0C8339" w:rsidR="0046742D" w:rsidRPr="00670921" w:rsidDel="00395BDF" w:rsidRDefault="0046742D">
            <w:pPr>
              <w:rPr>
                <w:del w:id="2382" w:author="Sarah Robinson" w:date="2019-10-16T15:23:00Z"/>
                <w:b/>
                <w:sz w:val="24"/>
              </w:rPr>
            </w:pPr>
            <w:del w:id="2383" w:author="Sarah Robinson" w:date="2019-10-16T15:23:00Z">
              <w:r w:rsidRPr="00670921" w:rsidDel="00395BDF">
                <w:rPr>
                  <w:b/>
                  <w:sz w:val="24"/>
                </w:rPr>
                <w:delText>1</w:delText>
              </w:r>
            </w:del>
          </w:p>
        </w:tc>
        <w:tc>
          <w:tcPr>
            <w:tcW w:w="504" w:type="dxa"/>
            <w:vAlign w:val="center"/>
          </w:tcPr>
          <w:p w14:paraId="40CECB02" w14:textId="74DC1776" w:rsidR="0046742D" w:rsidRPr="00670921" w:rsidDel="00395BDF" w:rsidRDefault="0046742D">
            <w:pPr>
              <w:rPr>
                <w:del w:id="2384" w:author="Sarah Robinson" w:date="2019-10-16T15:23:00Z"/>
                <w:b/>
                <w:sz w:val="24"/>
              </w:rPr>
            </w:pPr>
            <w:del w:id="2385" w:author="Sarah Robinson" w:date="2019-10-16T15:23:00Z">
              <w:r w:rsidRPr="00670921" w:rsidDel="00395BDF">
                <w:rPr>
                  <w:b/>
                  <w:sz w:val="24"/>
                </w:rPr>
                <w:delText>2</w:delText>
              </w:r>
            </w:del>
          </w:p>
        </w:tc>
        <w:tc>
          <w:tcPr>
            <w:tcW w:w="504" w:type="dxa"/>
            <w:vAlign w:val="center"/>
          </w:tcPr>
          <w:p w14:paraId="584ED59B" w14:textId="6B11D99C" w:rsidR="0046742D" w:rsidRPr="00670921" w:rsidDel="00395BDF" w:rsidRDefault="0046742D">
            <w:pPr>
              <w:rPr>
                <w:del w:id="2386" w:author="Sarah Robinson" w:date="2019-10-16T15:23:00Z"/>
                <w:b/>
                <w:sz w:val="24"/>
              </w:rPr>
            </w:pPr>
            <w:del w:id="2387" w:author="Sarah Robinson" w:date="2019-10-16T15:23:00Z">
              <w:r w:rsidRPr="00670921" w:rsidDel="00395BDF">
                <w:rPr>
                  <w:b/>
                  <w:sz w:val="24"/>
                </w:rPr>
                <w:delText>3</w:delText>
              </w:r>
            </w:del>
          </w:p>
        </w:tc>
        <w:tc>
          <w:tcPr>
            <w:tcW w:w="504" w:type="dxa"/>
            <w:vAlign w:val="center"/>
          </w:tcPr>
          <w:p w14:paraId="636578E4" w14:textId="00CF9BB8" w:rsidR="0046742D" w:rsidRPr="00670921" w:rsidDel="00395BDF" w:rsidRDefault="0046742D">
            <w:pPr>
              <w:rPr>
                <w:del w:id="2388" w:author="Sarah Robinson" w:date="2019-10-16T15:23:00Z"/>
                <w:b/>
                <w:sz w:val="24"/>
              </w:rPr>
            </w:pPr>
            <w:del w:id="2389" w:author="Sarah Robinson" w:date="2019-10-16T15:23:00Z">
              <w:r w:rsidRPr="00670921" w:rsidDel="00395BDF">
                <w:rPr>
                  <w:b/>
                  <w:sz w:val="24"/>
                </w:rPr>
                <w:delText>4</w:delText>
              </w:r>
            </w:del>
          </w:p>
        </w:tc>
        <w:tc>
          <w:tcPr>
            <w:tcW w:w="504" w:type="dxa"/>
            <w:vAlign w:val="center"/>
          </w:tcPr>
          <w:p w14:paraId="46DBBE03" w14:textId="7E85F3DE" w:rsidR="0046742D" w:rsidRPr="00670921" w:rsidDel="00395BDF" w:rsidRDefault="0046742D">
            <w:pPr>
              <w:rPr>
                <w:del w:id="2390" w:author="Sarah Robinson" w:date="2019-10-16T15:23:00Z"/>
                <w:b/>
                <w:sz w:val="24"/>
              </w:rPr>
            </w:pPr>
            <w:del w:id="2391" w:author="Sarah Robinson" w:date="2019-10-16T15:23:00Z">
              <w:r w:rsidRPr="00670921" w:rsidDel="00395BDF">
                <w:rPr>
                  <w:b/>
                  <w:sz w:val="24"/>
                </w:rPr>
                <w:delText>5</w:delText>
              </w:r>
            </w:del>
          </w:p>
        </w:tc>
        <w:tc>
          <w:tcPr>
            <w:tcW w:w="504" w:type="dxa"/>
            <w:vAlign w:val="center"/>
          </w:tcPr>
          <w:p w14:paraId="7715443D" w14:textId="601A4DCA" w:rsidR="0046742D" w:rsidRPr="00670921" w:rsidDel="00395BDF" w:rsidRDefault="0046742D">
            <w:pPr>
              <w:rPr>
                <w:del w:id="2392" w:author="Sarah Robinson" w:date="2019-10-16T15:23:00Z"/>
                <w:b/>
                <w:sz w:val="24"/>
              </w:rPr>
            </w:pPr>
            <w:del w:id="2393" w:author="Sarah Robinson" w:date="2019-10-16T15:23:00Z">
              <w:r w:rsidRPr="00670921" w:rsidDel="00395BDF">
                <w:rPr>
                  <w:b/>
                  <w:sz w:val="24"/>
                </w:rPr>
                <w:delText>6</w:delText>
              </w:r>
            </w:del>
          </w:p>
        </w:tc>
        <w:tc>
          <w:tcPr>
            <w:tcW w:w="504" w:type="dxa"/>
            <w:vAlign w:val="center"/>
          </w:tcPr>
          <w:p w14:paraId="05E7DF7C" w14:textId="32D354A3" w:rsidR="0046742D" w:rsidRPr="00670921" w:rsidDel="00395BDF" w:rsidRDefault="0046742D">
            <w:pPr>
              <w:rPr>
                <w:del w:id="2394" w:author="Sarah Robinson" w:date="2019-10-16T15:23:00Z"/>
                <w:b/>
                <w:sz w:val="24"/>
              </w:rPr>
            </w:pPr>
            <w:del w:id="2395" w:author="Sarah Robinson" w:date="2019-10-16T15:23:00Z">
              <w:r w:rsidRPr="00670921" w:rsidDel="00395BDF">
                <w:rPr>
                  <w:b/>
                  <w:sz w:val="24"/>
                </w:rPr>
                <w:delText>7</w:delText>
              </w:r>
            </w:del>
          </w:p>
        </w:tc>
        <w:tc>
          <w:tcPr>
            <w:tcW w:w="504" w:type="dxa"/>
            <w:vAlign w:val="center"/>
          </w:tcPr>
          <w:p w14:paraId="2B754D53" w14:textId="1A3F9C4F" w:rsidR="0046742D" w:rsidRPr="00670921" w:rsidDel="00395BDF" w:rsidRDefault="0046742D">
            <w:pPr>
              <w:rPr>
                <w:del w:id="2396" w:author="Sarah Robinson" w:date="2019-10-16T15:23:00Z"/>
                <w:b/>
                <w:sz w:val="24"/>
              </w:rPr>
            </w:pPr>
            <w:del w:id="2397" w:author="Sarah Robinson" w:date="2019-10-16T15:23:00Z">
              <w:r w:rsidRPr="00670921" w:rsidDel="00395BDF">
                <w:rPr>
                  <w:b/>
                  <w:sz w:val="24"/>
                </w:rPr>
                <w:delText>8</w:delText>
              </w:r>
            </w:del>
          </w:p>
        </w:tc>
        <w:tc>
          <w:tcPr>
            <w:tcW w:w="504" w:type="dxa"/>
            <w:vAlign w:val="center"/>
          </w:tcPr>
          <w:p w14:paraId="4E24223F" w14:textId="124E77B5" w:rsidR="0046742D" w:rsidRPr="00670921" w:rsidDel="00395BDF" w:rsidRDefault="0046742D">
            <w:pPr>
              <w:rPr>
                <w:del w:id="2398" w:author="Sarah Robinson" w:date="2019-10-16T15:23:00Z"/>
                <w:b/>
                <w:sz w:val="24"/>
              </w:rPr>
            </w:pPr>
            <w:del w:id="2399" w:author="Sarah Robinson" w:date="2019-10-16T15:23:00Z">
              <w:r w:rsidRPr="00670921" w:rsidDel="00395BDF">
                <w:rPr>
                  <w:b/>
                  <w:sz w:val="24"/>
                </w:rPr>
                <w:delText>9</w:delText>
              </w:r>
            </w:del>
          </w:p>
        </w:tc>
        <w:tc>
          <w:tcPr>
            <w:tcW w:w="504" w:type="dxa"/>
            <w:vAlign w:val="center"/>
          </w:tcPr>
          <w:p w14:paraId="5B42B476" w14:textId="779807A3" w:rsidR="0046742D" w:rsidRPr="00670921" w:rsidDel="00395BDF" w:rsidRDefault="0046742D">
            <w:pPr>
              <w:rPr>
                <w:del w:id="2400" w:author="Sarah Robinson" w:date="2019-10-16T15:23:00Z"/>
                <w:b/>
                <w:sz w:val="24"/>
              </w:rPr>
            </w:pPr>
            <w:del w:id="2401" w:author="Sarah Robinson" w:date="2019-10-16T15:23:00Z">
              <w:r w:rsidRPr="00670921" w:rsidDel="00395BDF">
                <w:rPr>
                  <w:b/>
                  <w:sz w:val="24"/>
                </w:rPr>
                <w:delText>10</w:delText>
              </w:r>
            </w:del>
          </w:p>
        </w:tc>
        <w:tc>
          <w:tcPr>
            <w:tcW w:w="504" w:type="dxa"/>
            <w:vAlign w:val="center"/>
          </w:tcPr>
          <w:p w14:paraId="2911EA16" w14:textId="62DEED71" w:rsidR="0046742D" w:rsidRPr="00670921" w:rsidDel="00395BDF" w:rsidRDefault="0046742D">
            <w:pPr>
              <w:rPr>
                <w:del w:id="2402" w:author="Sarah Robinson" w:date="2019-10-16T15:23:00Z"/>
                <w:b/>
                <w:sz w:val="24"/>
              </w:rPr>
            </w:pPr>
            <w:del w:id="2403" w:author="Sarah Robinson" w:date="2019-10-16T15:23:00Z">
              <w:r w:rsidRPr="00670921" w:rsidDel="00395BDF">
                <w:rPr>
                  <w:b/>
                  <w:sz w:val="24"/>
                </w:rPr>
                <w:delText>11</w:delText>
              </w:r>
            </w:del>
          </w:p>
        </w:tc>
        <w:tc>
          <w:tcPr>
            <w:tcW w:w="504" w:type="dxa"/>
            <w:vAlign w:val="center"/>
          </w:tcPr>
          <w:p w14:paraId="2F4E11F4" w14:textId="6EB69FB0" w:rsidR="0046742D" w:rsidRPr="00670921" w:rsidDel="00395BDF" w:rsidRDefault="0046742D">
            <w:pPr>
              <w:rPr>
                <w:del w:id="2404" w:author="Sarah Robinson" w:date="2019-10-16T15:23:00Z"/>
                <w:b/>
                <w:sz w:val="24"/>
              </w:rPr>
            </w:pPr>
            <w:del w:id="2405" w:author="Sarah Robinson" w:date="2019-10-16T15:23:00Z">
              <w:r w:rsidRPr="00670921" w:rsidDel="00395BDF">
                <w:rPr>
                  <w:b/>
                  <w:sz w:val="24"/>
                </w:rPr>
                <w:delText>12</w:delText>
              </w:r>
            </w:del>
          </w:p>
        </w:tc>
        <w:tc>
          <w:tcPr>
            <w:tcW w:w="504" w:type="dxa"/>
            <w:vAlign w:val="center"/>
          </w:tcPr>
          <w:p w14:paraId="61138DD0" w14:textId="323ACFB1" w:rsidR="0046742D" w:rsidRPr="00670921" w:rsidDel="00395BDF" w:rsidRDefault="0046742D">
            <w:pPr>
              <w:rPr>
                <w:del w:id="2406" w:author="Sarah Robinson" w:date="2019-10-16T15:23:00Z"/>
                <w:b/>
                <w:sz w:val="24"/>
              </w:rPr>
            </w:pPr>
            <w:del w:id="2407" w:author="Sarah Robinson" w:date="2019-10-16T15:23:00Z">
              <w:r w:rsidRPr="00670921" w:rsidDel="00395BDF">
                <w:rPr>
                  <w:b/>
                  <w:sz w:val="24"/>
                </w:rPr>
                <w:delText>13</w:delText>
              </w:r>
            </w:del>
          </w:p>
        </w:tc>
        <w:tc>
          <w:tcPr>
            <w:tcW w:w="504" w:type="dxa"/>
            <w:vAlign w:val="center"/>
          </w:tcPr>
          <w:p w14:paraId="46344C0A" w14:textId="1A553823" w:rsidR="0046742D" w:rsidRPr="00670921" w:rsidDel="00395BDF" w:rsidRDefault="0046742D">
            <w:pPr>
              <w:rPr>
                <w:del w:id="2408" w:author="Sarah Robinson" w:date="2019-10-16T15:23:00Z"/>
                <w:b/>
                <w:sz w:val="24"/>
              </w:rPr>
            </w:pPr>
            <w:del w:id="2409" w:author="Sarah Robinson" w:date="2019-10-16T15:23:00Z">
              <w:r w:rsidRPr="00670921" w:rsidDel="00395BDF">
                <w:rPr>
                  <w:b/>
                  <w:sz w:val="24"/>
                </w:rPr>
                <w:delText>14</w:delText>
              </w:r>
            </w:del>
          </w:p>
        </w:tc>
        <w:tc>
          <w:tcPr>
            <w:tcW w:w="504" w:type="dxa"/>
            <w:vAlign w:val="center"/>
          </w:tcPr>
          <w:p w14:paraId="5F55EF8D" w14:textId="793651F0" w:rsidR="0046742D" w:rsidRPr="00670921" w:rsidDel="00395BDF" w:rsidRDefault="0046742D">
            <w:pPr>
              <w:rPr>
                <w:del w:id="2410" w:author="Sarah Robinson" w:date="2019-10-16T15:23:00Z"/>
                <w:b/>
                <w:sz w:val="24"/>
              </w:rPr>
            </w:pPr>
            <w:del w:id="2411" w:author="Sarah Robinson" w:date="2019-10-16T15:23:00Z">
              <w:r w:rsidRPr="00670921" w:rsidDel="00395BDF">
                <w:rPr>
                  <w:b/>
                  <w:sz w:val="24"/>
                </w:rPr>
                <w:delText>15</w:delText>
              </w:r>
            </w:del>
          </w:p>
        </w:tc>
      </w:tr>
      <w:tr w:rsidR="0046742D" w:rsidRPr="00670921" w:rsidDel="00395BDF" w14:paraId="446C39D3" w14:textId="207E09D0" w:rsidTr="0056568A">
        <w:trPr>
          <w:trHeight w:val="720"/>
          <w:jc w:val="center"/>
          <w:del w:id="2412" w:author="Sarah Robinson" w:date="2019-10-16T15:23:00Z"/>
        </w:trPr>
        <w:tc>
          <w:tcPr>
            <w:tcW w:w="1800" w:type="dxa"/>
            <w:vAlign w:val="center"/>
          </w:tcPr>
          <w:p w14:paraId="2118F084" w14:textId="23AA6720" w:rsidR="0046742D" w:rsidRPr="00670921" w:rsidDel="00395BDF" w:rsidRDefault="0046742D">
            <w:pPr>
              <w:rPr>
                <w:del w:id="2413" w:author="Sarah Robinson" w:date="2019-10-16T15:23:00Z"/>
                <w:sz w:val="24"/>
              </w:rPr>
            </w:pPr>
            <w:del w:id="2414" w:author="Sarah Robinson" w:date="2019-10-16T15:23:00Z">
              <w:r w:rsidRPr="00670921" w:rsidDel="00395BDF">
                <w:rPr>
                  <w:sz w:val="24"/>
                </w:rPr>
                <w:delText>Vessel Conditions</w:delText>
              </w:r>
            </w:del>
          </w:p>
        </w:tc>
        <w:tc>
          <w:tcPr>
            <w:tcW w:w="504" w:type="dxa"/>
            <w:vAlign w:val="center"/>
          </w:tcPr>
          <w:p w14:paraId="54CFCF18" w14:textId="5B42F916" w:rsidR="0046742D" w:rsidRPr="00670921" w:rsidDel="00395BDF" w:rsidRDefault="0046742D">
            <w:pPr>
              <w:rPr>
                <w:del w:id="2415" w:author="Sarah Robinson" w:date="2019-10-16T15:23:00Z"/>
                <w:sz w:val="24"/>
              </w:rPr>
            </w:pPr>
          </w:p>
        </w:tc>
        <w:tc>
          <w:tcPr>
            <w:tcW w:w="504" w:type="dxa"/>
            <w:vAlign w:val="center"/>
          </w:tcPr>
          <w:p w14:paraId="4348AF13" w14:textId="335A9F41" w:rsidR="0046742D" w:rsidRPr="00670921" w:rsidDel="00395BDF" w:rsidRDefault="0046742D">
            <w:pPr>
              <w:rPr>
                <w:del w:id="2416" w:author="Sarah Robinson" w:date="2019-10-16T15:23:00Z"/>
                <w:sz w:val="24"/>
              </w:rPr>
            </w:pPr>
          </w:p>
        </w:tc>
        <w:tc>
          <w:tcPr>
            <w:tcW w:w="504" w:type="dxa"/>
            <w:vAlign w:val="center"/>
          </w:tcPr>
          <w:p w14:paraId="56714032" w14:textId="369C476C" w:rsidR="0046742D" w:rsidRPr="00670921" w:rsidDel="00395BDF" w:rsidRDefault="0046742D">
            <w:pPr>
              <w:rPr>
                <w:del w:id="2417" w:author="Sarah Robinson" w:date="2019-10-16T15:23:00Z"/>
                <w:sz w:val="24"/>
              </w:rPr>
            </w:pPr>
          </w:p>
        </w:tc>
        <w:tc>
          <w:tcPr>
            <w:tcW w:w="504" w:type="dxa"/>
            <w:vAlign w:val="center"/>
          </w:tcPr>
          <w:p w14:paraId="51B8A544" w14:textId="246CC6AA" w:rsidR="0046742D" w:rsidRPr="00670921" w:rsidDel="00395BDF" w:rsidRDefault="0046742D">
            <w:pPr>
              <w:rPr>
                <w:del w:id="2418" w:author="Sarah Robinson" w:date="2019-10-16T15:23:00Z"/>
                <w:sz w:val="24"/>
              </w:rPr>
            </w:pPr>
          </w:p>
        </w:tc>
        <w:tc>
          <w:tcPr>
            <w:tcW w:w="504" w:type="dxa"/>
            <w:vAlign w:val="center"/>
          </w:tcPr>
          <w:p w14:paraId="33A8F925" w14:textId="7C0E25B8" w:rsidR="0046742D" w:rsidRPr="00670921" w:rsidDel="00395BDF" w:rsidRDefault="0046742D">
            <w:pPr>
              <w:rPr>
                <w:del w:id="2419" w:author="Sarah Robinson" w:date="2019-10-16T15:23:00Z"/>
                <w:sz w:val="24"/>
              </w:rPr>
            </w:pPr>
          </w:p>
        </w:tc>
        <w:tc>
          <w:tcPr>
            <w:tcW w:w="504" w:type="dxa"/>
            <w:vAlign w:val="center"/>
          </w:tcPr>
          <w:p w14:paraId="746AD94E" w14:textId="45CA0C5D" w:rsidR="0046742D" w:rsidRPr="00670921" w:rsidDel="00395BDF" w:rsidRDefault="0046742D">
            <w:pPr>
              <w:rPr>
                <w:del w:id="2420" w:author="Sarah Robinson" w:date="2019-10-16T15:23:00Z"/>
                <w:sz w:val="24"/>
              </w:rPr>
            </w:pPr>
          </w:p>
        </w:tc>
        <w:tc>
          <w:tcPr>
            <w:tcW w:w="504" w:type="dxa"/>
            <w:vAlign w:val="center"/>
          </w:tcPr>
          <w:p w14:paraId="421F6F82" w14:textId="734923D3" w:rsidR="0046742D" w:rsidRPr="00670921" w:rsidDel="00395BDF" w:rsidRDefault="0046742D">
            <w:pPr>
              <w:rPr>
                <w:del w:id="2421" w:author="Sarah Robinson" w:date="2019-10-16T15:23:00Z"/>
                <w:sz w:val="24"/>
              </w:rPr>
            </w:pPr>
          </w:p>
        </w:tc>
        <w:tc>
          <w:tcPr>
            <w:tcW w:w="504" w:type="dxa"/>
            <w:vAlign w:val="center"/>
          </w:tcPr>
          <w:p w14:paraId="4B05B6E7" w14:textId="57F03FE6" w:rsidR="0046742D" w:rsidRPr="00670921" w:rsidDel="00395BDF" w:rsidRDefault="0046742D">
            <w:pPr>
              <w:rPr>
                <w:del w:id="2422" w:author="Sarah Robinson" w:date="2019-10-16T15:23:00Z"/>
                <w:sz w:val="24"/>
              </w:rPr>
            </w:pPr>
          </w:p>
        </w:tc>
        <w:tc>
          <w:tcPr>
            <w:tcW w:w="504" w:type="dxa"/>
            <w:vAlign w:val="center"/>
          </w:tcPr>
          <w:p w14:paraId="35468C3E" w14:textId="36D04A46" w:rsidR="0046742D" w:rsidRPr="00670921" w:rsidDel="00395BDF" w:rsidRDefault="0046742D">
            <w:pPr>
              <w:rPr>
                <w:del w:id="2423" w:author="Sarah Robinson" w:date="2019-10-16T15:23:00Z"/>
                <w:sz w:val="24"/>
              </w:rPr>
            </w:pPr>
          </w:p>
        </w:tc>
        <w:tc>
          <w:tcPr>
            <w:tcW w:w="504" w:type="dxa"/>
            <w:vAlign w:val="center"/>
          </w:tcPr>
          <w:p w14:paraId="6E7EF592" w14:textId="6FBE3299" w:rsidR="0046742D" w:rsidRPr="00670921" w:rsidDel="00395BDF" w:rsidRDefault="0046742D">
            <w:pPr>
              <w:rPr>
                <w:del w:id="2424" w:author="Sarah Robinson" w:date="2019-10-16T15:23:00Z"/>
                <w:sz w:val="24"/>
              </w:rPr>
            </w:pPr>
          </w:p>
        </w:tc>
        <w:tc>
          <w:tcPr>
            <w:tcW w:w="504" w:type="dxa"/>
            <w:vAlign w:val="center"/>
          </w:tcPr>
          <w:p w14:paraId="179FD415" w14:textId="6EA8093F" w:rsidR="0046742D" w:rsidRPr="00670921" w:rsidDel="00395BDF" w:rsidRDefault="0046742D">
            <w:pPr>
              <w:rPr>
                <w:del w:id="2425" w:author="Sarah Robinson" w:date="2019-10-16T15:23:00Z"/>
                <w:sz w:val="24"/>
              </w:rPr>
            </w:pPr>
          </w:p>
        </w:tc>
        <w:tc>
          <w:tcPr>
            <w:tcW w:w="504" w:type="dxa"/>
            <w:vAlign w:val="center"/>
          </w:tcPr>
          <w:p w14:paraId="6997EEC9" w14:textId="3F77A4DB" w:rsidR="0046742D" w:rsidRPr="00670921" w:rsidDel="00395BDF" w:rsidRDefault="0046742D">
            <w:pPr>
              <w:rPr>
                <w:del w:id="2426" w:author="Sarah Robinson" w:date="2019-10-16T15:23:00Z"/>
                <w:sz w:val="24"/>
              </w:rPr>
            </w:pPr>
          </w:p>
        </w:tc>
        <w:tc>
          <w:tcPr>
            <w:tcW w:w="504" w:type="dxa"/>
            <w:vAlign w:val="center"/>
          </w:tcPr>
          <w:p w14:paraId="04B087F7" w14:textId="6BFC3FD8" w:rsidR="0046742D" w:rsidRPr="00670921" w:rsidDel="00395BDF" w:rsidRDefault="0046742D">
            <w:pPr>
              <w:rPr>
                <w:del w:id="2427" w:author="Sarah Robinson" w:date="2019-10-16T15:23:00Z"/>
                <w:sz w:val="24"/>
              </w:rPr>
            </w:pPr>
          </w:p>
        </w:tc>
        <w:tc>
          <w:tcPr>
            <w:tcW w:w="504" w:type="dxa"/>
            <w:vAlign w:val="center"/>
          </w:tcPr>
          <w:p w14:paraId="035CB446" w14:textId="472A3CF3" w:rsidR="0046742D" w:rsidRPr="00670921" w:rsidDel="00395BDF" w:rsidRDefault="0046742D">
            <w:pPr>
              <w:rPr>
                <w:del w:id="2428" w:author="Sarah Robinson" w:date="2019-10-16T15:23:00Z"/>
                <w:sz w:val="24"/>
              </w:rPr>
            </w:pPr>
          </w:p>
        </w:tc>
        <w:tc>
          <w:tcPr>
            <w:tcW w:w="504" w:type="dxa"/>
            <w:vAlign w:val="center"/>
          </w:tcPr>
          <w:p w14:paraId="167C94FC" w14:textId="3A711D4E" w:rsidR="0046742D" w:rsidRPr="00670921" w:rsidDel="00395BDF" w:rsidRDefault="0046742D">
            <w:pPr>
              <w:rPr>
                <w:del w:id="2429" w:author="Sarah Robinson" w:date="2019-10-16T15:23:00Z"/>
                <w:sz w:val="24"/>
              </w:rPr>
            </w:pPr>
          </w:p>
        </w:tc>
      </w:tr>
      <w:tr w:rsidR="0046742D" w:rsidRPr="00670921" w:rsidDel="00395BDF" w14:paraId="6EBAA1DA" w14:textId="083AB9B1" w:rsidTr="0056568A">
        <w:trPr>
          <w:trHeight w:val="720"/>
          <w:jc w:val="center"/>
          <w:del w:id="2430" w:author="Sarah Robinson" w:date="2019-10-16T15:23:00Z"/>
        </w:trPr>
        <w:tc>
          <w:tcPr>
            <w:tcW w:w="1800" w:type="dxa"/>
            <w:vAlign w:val="center"/>
          </w:tcPr>
          <w:p w14:paraId="06F328ED" w14:textId="442B1FDF" w:rsidR="0046742D" w:rsidRPr="00670921" w:rsidDel="00395BDF" w:rsidRDefault="0046742D">
            <w:pPr>
              <w:rPr>
                <w:del w:id="2431" w:author="Sarah Robinson" w:date="2019-10-16T15:23:00Z"/>
                <w:sz w:val="24"/>
              </w:rPr>
            </w:pPr>
            <w:del w:id="2432" w:author="Sarah Robinson" w:date="2019-10-16T15:23:00Z">
              <w:r w:rsidRPr="00670921" w:rsidDel="00395BDF">
                <w:rPr>
                  <w:sz w:val="24"/>
                </w:rPr>
                <w:delText>Traffic Conditions</w:delText>
              </w:r>
            </w:del>
          </w:p>
        </w:tc>
        <w:tc>
          <w:tcPr>
            <w:tcW w:w="504" w:type="dxa"/>
            <w:vAlign w:val="center"/>
          </w:tcPr>
          <w:p w14:paraId="3975B456" w14:textId="45729A22" w:rsidR="0046742D" w:rsidRPr="00670921" w:rsidDel="00395BDF" w:rsidRDefault="0046742D">
            <w:pPr>
              <w:rPr>
                <w:del w:id="2433" w:author="Sarah Robinson" w:date="2019-10-16T15:23:00Z"/>
                <w:sz w:val="24"/>
              </w:rPr>
            </w:pPr>
          </w:p>
        </w:tc>
        <w:tc>
          <w:tcPr>
            <w:tcW w:w="504" w:type="dxa"/>
            <w:vAlign w:val="center"/>
          </w:tcPr>
          <w:p w14:paraId="73940F78" w14:textId="588FE84F" w:rsidR="0046742D" w:rsidRPr="00670921" w:rsidDel="00395BDF" w:rsidRDefault="0046742D">
            <w:pPr>
              <w:rPr>
                <w:del w:id="2434" w:author="Sarah Robinson" w:date="2019-10-16T15:23:00Z"/>
                <w:sz w:val="24"/>
              </w:rPr>
            </w:pPr>
          </w:p>
        </w:tc>
        <w:tc>
          <w:tcPr>
            <w:tcW w:w="504" w:type="dxa"/>
            <w:vAlign w:val="center"/>
          </w:tcPr>
          <w:p w14:paraId="122272B2" w14:textId="23D0165D" w:rsidR="0046742D" w:rsidRPr="00670921" w:rsidDel="00395BDF" w:rsidRDefault="0046742D">
            <w:pPr>
              <w:rPr>
                <w:del w:id="2435" w:author="Sarah Robinson" w:date="2019-10-16T15:23:00Z"/>
                <w:sz w:val="24"/>
              </w:rPr>
            </w:pPr>
          </w:p>
        </w:tc>
        <w:tc>
          <w:tcPr>
            <w:tcW w:w="504" w:type="dxa"/>
            <w:vAlign w:val="center"/>
          </w:tcPr>
          <w:p w14:paraId="4E96D321" w14:textId="00F6A456" w:rsidR="0046742D" w:rsidRPr="00670921" w:rsidDel="00395BDF" w:rsidRDefault="0046742D">
            <w:pPr>
              <w:rPr>
                <w:del w:id="2436" w:author="Sarah Robinson" w:date="2019-10-16T15:23:00Z"/>
                <w:sz w:val="24"/>
              </w:rPr>
            </w:pPr>
          </w:p>
        </w:tc>
        <w:tc>
          <w:tcPr>
            <w:tcW w:w="504" w:type="dxa"/>
            <w:vAlign w:val="center"/>
          </w:tcPr>
          <w:p w14:paraId="0B2E893C" w14:textId="110B33B6" w:rsidR="0046742D" w:rsidRPr="00670921" w:rsidDel="00395BDF" w:rsidRDefault="0046742D">
            <w:pPr>
              <w:rPr>
                <w:del w:id="2437" w:author="Sarah Robinson" w:date="2019-10-16T15:23:00Z"/>
                <w:sz w:val="24"/>
              </w:rPr>
            </w:pPr>
          </w:p>
        </w:tc>
        <w:tc>
          <w:tcPr>
            <w:tcW w:w="504" w:type="dxa"/>
            <w:vAlign w:val="center"/>
          </w:tcPr>
          <w:p w14:paraId="13537A06" w14:textId="75CB96FF" w:rsidR="0046742D" w:rsidRPr="00670921" w:rsidDel="00395BDF" w:rsidRDefault="0046742D">
            <w:pPr>
              <w:rPr>
                <w:del w:id="2438" w:author="Sarah Robinson" w:date="2019-10-16T15:23:00Z"/>
                <w:sz w:val="24"/>
              </w:rPr>
            </w:pPr>
          </w:p>
        </w:tc>
        <w:tc>
          <w:tcPr>
            <w:tcW w:w="504" w:type="dxa"/>
            <w:vAlign w:val="center"/>
          </w:tcPr>
          <w:p w14:paraId="047CE6A4" w14:textId="1E6C9DBA" w:rsidR="0046742D" w:rsidRPr="00670921" w:rsidDel="00395BDF" w:rsidRDefault="0046742D">
            <w:pPr>
              <w:rPr>
                <w:del w:id="2439" w:author="Sarah Robinson" w:date="2019-10-16T15:23:00Z"/>
                <w:sz w:val="24"/>
              </w:rPr>
            </w:pPr>
          </w:p>
        </w:tc>
        <w:tc>
          <w:tcPr>
            <w:tcW w:w="504" w:type="dxa"/>
            <w:vAlign w:val="center"/>
          </w:tcPr>
          <w:p w14:paraId="46A8C65E" w14:textId="47EBA5C9" w:rsidR="0046742D" w:rsidRPr="00670921" w:rsidDel="00395BDF" w:rsidRDefault="0046742D">
            <w:pPr>
              <w:rPr>
                <w:del w:id="2440" w:author="Sarah Robinson" w:date="2019-10-16T15:23:00Z"/>
                <w:sz w:val="24"/>
              </w:rPr>
            </w:pPr>
          </w:p>
        </w:tc>
        <w:tc>
          <w:tcPr>
            <w:tcW w:w="504" w:type="dxa"/>
            <w:vAlign w:val="center"/>
          </w:tcPr>
          <w:p w14:paraId="53CEE51B" w14:textId="3643F938" w:rsidR="0046742D" w:rsidRPr="00670921" w:rsidDel="00395BDF" w:rsidRDefault="0046742D">
            <w:pPr>
              <w:rPr>
                <w:del w:id="2441" w:author="Sarah Robinson" w:date="2019-10-16T15:23:00Z"/>
                <w:sz w:val="24"/>
              </w:rPr>
            </w:pPr>
          </w:p>
        </w:tc>
        <w:tc>
          <w:tcPr>
            <w:tcW w:w="504" w:type="dxa"/>
            <w:vAlign w:val="center"/>
          </w:tcPr>
          <w:p w14:paraId="4338184C" w14:textId="68BCB414" w:rsidR="0046742D" w:rsidRPr="00670921" w:rsidDel="00395BDF" w:rsidRDefault="0046742D">
            <w:pPr>
              <w:rPr>
                <w:del w:id="2442" w:author="Sarah Robinson" w:date="2019-10-16T15:23:00Z"/>
                <w:sz w:val="24"/>
              </w:rPr>
            </w:pPr>
          </w:p>
        </w:tc>
        <w:tc>
          <w:tcPr>
            <w:tcW w:w="504" w:type="dxa"/>
            <w:vAlign w:val="center"/>
          </w:tcPr>
          <w:p w14:paraId="5A08ED21" w14:textId="2A556232" w:rsidR="0046742D" w:rsidRPr="00670921" w:rsidDel="00395BDF" w:rsidRDefault="0046742D">
            <w:pPr>
              <w:rPr>
                <w:del w:id="2443" w:author="Sarah Robinson" w:date="2019-10-16T15:23:00Z"/>
                <w:sz w:val="24"/>
              </w:rPr>
            </w:pPr>
          </w:p>
        </w:tc>
        <w:tc>
          <w:tcPr>
            <w:tcW w:w="504" w:type="dxa"/>
            <w:vAlign w:val="center"/>
          </w:tcPr>
          <w:p w14:paraId="237DFCCE" w14:textId="28A4E677" w:rsidR="0046742D" w:rsidRPr="00670921" w:rsidDel="00395BDF" w:rsidRDefault="0046742D">
            <w:pPr>
              <w:rPr>
                <w:del w:id="2444" w:author="Sarah Robinson" w:date="2019-10-16T15:23:00Z"/>
                <w:sz w:val="24"/>
              </w:rPr>
            </w:pPr>
          </w:p>
        </w:tc>
        <w:tc>
          <w:tcPr>
            <w:tcW w:w="504" w:type="dxa"/>
            <w:vAlign w:val="center"/>
          </w:tcPr>
          <w:p w14:paraId="3358414E" w14:textId="592A35F3" w:rsidR="0046742D" w:rsidRPr="00670921" w:rsidDel="00395BDF" w:rsidRDefault="0046742D">
            <w:pPr>
              <w:rPr>
                <w:del w:id="2445" w:author="Sarah Robinson" w:date="2019-10-16T15:23:00Z"/>
                <w:sz w:val="24"/>
              </w:rPr>
            </w:pPr>
          </w:p>
        </w:tc>
        <w:tc>
          <w:tcPr>
            <w:tcW w:w="504" w:type="dxa"/>
            <w:vAlign w:val="center"/>
          </w:tcPr>
          <w:p w14:paraId="5BCE1856" w14:textId="4364997F" w:rsidR="0046742D" w:rsidRPr="00670921" w:rsidDel="00395BDF" w:rsidRDefault="0046742D">
            <w:pPr>
              <w:rPr>
                <w:del w:id="2446" w:author="Sarah Robinson" w:date="2019-10-16T15:23:00Z"/>
                <w:sz w:val="24"/>
              </w:rPr>
            </w:pPr>
          </w:p>
        </w:tc>
        <w:tc>
          <w:tcPr>
            <w:tcW w:w="504" w:type="dxa"/>
            <w:vAlign w:val="center"/>
          </w:tcPr>
          <w:p w14:paraId="0C8894A1" w14:textId="05617E66" w:rsidR="0046742D" w:rsidRPr="00670921" w:rsidDel="00395BDF" w:rsidRDefault="0046742D">
            <w:pPr>
              <w:rPr>
                <w:del w:id="2447" w:author="Sarah Robinson" w:date="2019-10-16T15:23:00Z"/>
                <w:sz w:val="24"/>
              </w:rPr>
            </w:pPr>
          </w:p>
        </w:tc>
      </w:tr>
      <w:tr w:rsidR="0046742D" w:rsidRPr="00670921" w:rsidDel="00395BDF" w14:paraId="38BCC63C" w14:textId="7E585485" w:rsidTr="0056568A">
        <w:trPr>
          <w:trHeight w:val="720"/>
          <w:jc w:val="center"/>
          <w:del w:id="2448" w:author="Sarah Robinson" w:date="2019-10-16T15:23:00Z"/>
        </w:trPr>
        <w:tc>
          <w:tcPr>
            <w:tcW w:w="1800" w:type="dxa"/>
            <w:vAlign w:val="center"/>
          </w:tcPr>
          <w:p w14:paraId="08E01F56" w14:textId="2498E28F" w:rsidR="0046742D" w:rsidRPr="00670921" w:rsidDel="00395BDF" w:rsidRDefault="0046742D">
            <w:pPr>
              <w:rPr>
                <w:del w:id="2449" w:author="Sarah Robinson" w:date="2019-10-16T15:23:00Z"/>
                <w:sz w:val="24"/>
              </w:rPr>
            </w:pPr>
            <w:del w:id="2450" w:author="Sarah Robinson" w:date="2019-10-16T15:23:00Z">
              <w:r w:rsidRPr="00670921" w:rsidDel="00395BDF">
                <w:rPr>
                  <w:sz w:val="24"/>
                </w:rPr>
                <w:delText>Navigational Conditions</w:delText>
              </w:r>
            </w:del>
          </w:p>
        </w:tc>
        <w:tc>
          <w:tcPr>
            <w:tcW w:w="504" w:type="dxa"/>
            <w:vAlign w:val="center"/>
          </w:tcPr>
          <w:p w14:paraId="191ED287" w14:textId="18385055" w:rsidR="0046742D" w:rsidRPr="00670921" w:rsidDel="00395BDF" w:rsidRDefault="0046742D">
            <w:pPr>
              <w:rPr>
                <w:del w:id="2451" w:author="Sarah Robinson" w:date="2019-10-16T15:23:00Z"/>
                <w:sz w:val="24"/>
              </w:rPr>
            </w:pPr>
          </w:p>
        </w:tc>
        <w:tc>
          <w:tcPr>
            <w:tcW w:w="504" w:type="dxa"/>
            <w:vAlign w:val="center"/>
          </w:tcPr>
          <w:p w14:paraId="4E7F45EE" w14:textId="436E9230" w:rsidR="0046742D" w:rsidRPr="00670921" w:rsidDel="00395BDF" w:rsidRDefault="0046742D">
            <w:pPr>
              <w:rPr>
                <w:del w:id="2452" w:author="Sarah Robinson" w:date="2019-10-16T15:23:00Z"/>
                <w:sz w:val="24"/>
              </w:rPr>
            </w:pPr>
          </w:p>
        </w:tc>
        <w:tc>
          <w:tcPr>
            <w:tcW w:w="504" w:type="dxa"/>
            <w:vAlign w:val="center"/>
          </w:tcPr>
          <w:p w14:paraId="03AAA0D8" w14:textId="03EB15F4" w:rsidR="0046742D" w:rsidRPr="00670921" w:rsidDel="00395BDF" w:rsidRDefault="0046742D">
            <w:pPr>
              <w:rPr>
                <w:del w:id="2453" w:author="Sarah Robinson" w:date="2019-10-16T15:23:00Z"/>
                <w:sz w:val="24"/>
              </w:rPr>
            </w:pPr>
          </w:p>
        </w:tc>
        <w:tc>
          <w:tcPr>
            <w:tcW w:w="504" w:type="dxa"/>
            <w:vAlign w:val="center"/>
          </w:tcPr>
          <w:p w14:paraId="43E928BA" w14:textId="6CB5F54C" w:rsidR="0046742D" w:rsidRPr="00670921" w:rsidDel="00395BDF" w:rsidRDefault="0046742D">
            <w:pPr>
              <w:rPr>
                <w:del w:id="2454" w:author="Sarah Robinson" w:date="2019-10-16T15:23:00Z"/>
                <w:sz w:val="24"/>
              </w:rPr>
            </w:pPr>
          </w:p>
        </w:tc>
        <w:tc>
          <w:tcPr>
            <w:tcW w:w="504" w:type="dxa"/>
            <w:vAlign w:val="center"/>
          </w:tcPr>
          <w:p w14:paraId="62CC527E" w14:textId="1B9065A3" w:rsidR="0046742D" w:rsidRPr="00670921" w:rsidDel="00395BDF" w:rsidRDefault="0046742D">
            <w:pPr>
              <w:rPr>
                <w:del w:id="2455" w:author="Sarah Robinson" w:date="2019-10-16T15:23:00Z"/>
                <w:sz w:val="24"/>
              </w:rPr>
            </w:pPr>
          </w:p>
        </w:tc>
        <w:tc>
          <w:tcPr>
            <w:tcW w:w="504" w:type="dxa"/>
            <w:vAlign w:val="center"/>
          </w:tcPr>
          <w:p w14:paraId="53858D54" w14:textId="0D97EFF7" w:rsidR="0046742D" w:rsidRPr="00670921" w:rsidDel="00395BDF" w:rsidRDefault="0046742D">
            <w:pPr>
              <w:rPr>
                <w:del w:id="2456" w:author="Sarah Robinson" w:date="2019-10-16T15:23:00Z"/>
                <w:sz w:val="24"/>
              </w:rPr>
            </w:pPr>
          </w:p>
        </w:tc>
        <w:tc>
          <w:tcPr>
            <w:tcW w:w="504" w:type="dxa"/>
            <w:vAlign w:val="center"/>
          </w:tcPr>
          <w:p w14:paraId="458BBC63" w14:textId="18DD90BA" w:rsidR="0046742D" w:rsidRPr="00670921" w:rsidDel="00395BDF" w:rsidRDefault="0046742D">
            <w:pPr>
              <w:rPr>
                <w:del w:id="2457" w:author="Sarah Robinson" w:date="2019-10-16T15:23:00Z"/>
                <w:sz w:val="24"/>
              </w:rPr>
            </w:pPr>
          </w:p>
        </w:tc>
        <w:tc>
          <w:tcPr>
            <w:tcW w:w="504" w:type="dxa"/>
            <w:vAlign w:val="center"/>
          </w:tcPr>
          <w:p w14:paraId="1CC6F8E2" w14:textId="0705F9AE" w:rsidR="0046742D" w:rsidRPr="00670921" w:rsidDel="00395BDF" w:rsidRDefault="0046742D">
            <w:pPr>
              <w:rPr>
                <w:del w:id="2458" w:author="Sarah Robinson" w:date="2019-10-16T15:23:00Z"/>
                <w:sz w:val="24"/>
              </w:rPr>
            </w:pPr>
          </w:p>
        </w:tc>
        <w:tc>
          <w:tcPr>
            <w:tcW w:w="504" w:type="dxa"/>
            <w:vAlign w:val="center"/>
          </w:tcPr>
          <w:p w14:paraId="1846C48E" w14:textId="0B482DFA" w:rsidR="0046742D" w:rsidRPr="00670921" w:rsidDel="00395BDF" w:rsidRDefault="0046742D">
            <w:pPr>
              <w:rPr>
                <w:del w:id="2459" w:author="Sarah Robinson" w:date="2019-10-16T15:23:00Z"/>
                <w:sz w:val="24"/>
              </w:rPr>
            </w:pPr>
          </w:p>
        </w:tc>
        <w:tc>
          <w:tcPr>
            <w:tcW w:w="504" w:type="dxa"/>
            <w:vAlign w:val="center"/>
          </w:tcPr>
          <w:p w14:paraId="6DEF35E1" w14:textId="6B189846" w:rsidR="0046742D" w:rsidRPr="00670921" w:rsidDel="00395BDF" w:rsidRDefault="0046742D">
            <w:pPr>
              <w:rPr>
                <w:del w:id="2460" w:author="Sarah Robinson" w:date="2019-10-16T15:23:00Z"/>
                <w:sz w:val="24"/>
              </w:rPr>
            </w:pPr>
          </w:p>
        </w:tc>
        <w:tc>
          <w:tcPr>
            <w:tcW w:w="504" w:type="dxa"/>
            <w:vAlign w:val="center"/>
          </w:tcPr>
          <w:p w14:paraId="0CF2DEB8" w14:textId="2996A812" w:rsidR="0046742D" w:rsidRPr="00670921" w:rsidDel="00395BDF" w:rsidRDefault="0046742D">
            <w:pPr>
              <w:rPr>
                <w:del w:id="2461" w:author="Sarah Robinson" w:date="2019-10-16T15:23:00Z"/>
                <w:sz w:val="24"/>
              </w:rPr>
            </w:pPr>
          </w:p>
        </w:tc>
        <w:tc>
          <w:tcPr>
            <w:tcW w:w="504" w:type="dxa"/>
            <w:vAlign w:val="center"/>
          </w:tcPr>
          <w:p w14:paraId="5C56F48F" w14:textId="13BA9116" w:rsidR="0046742D" w:rsidRPr="00670921" w:rsidDel="00395BDF" w:rsidRDefault="0046742D">
            <w:pPr>
              <w:rPr>
                <w:del w:id="2462" w:author="Sarah Robinson" w:date="2019-10-16T15:23:00Z"/>
                <w:sz w:val="24"/>
              </w:rPr>
            </w:pPr>
          </w:p>
        </w:tc>
        <w:tc>
          <w:tcPr>
            <w:tcW w:w="504" w:type="dxa"/>
            <w:vAlign w:val="center"/>
          </w:tcPr>
          <w:p w14:paraId="0EF1093D" w14:textId="775CA499" w:rsidR="0046742D" w:rsidRPr="00670921" w:rsidDel="00395BDF" w:rsidRDefault="0046742D">
            <w:pPr>
              <w:rPr>
                <w:del w:id="2463" w:author="Sarah Robinson" w:date="2019-10-16T15:23:00Z"/>
                <w:sz w:val="24"/>
              </w:rPr>
            </w:pPr>
          </w:p>
        </w:tc>
        <w:tc>
          <w:tcPr>
            <w:tcW w:w="504" w:type="dxa"/>
            <w:vAlign w:val="center"/>
          </w:tcPr>
          <w:p w14:paraId="4FFC233B" w14:textId="382376D8" w:rsidR="0046742D" w:rsidRPr="00670921" w:rsidDel="00395BDF" w:rsidRDefault="0046742D">
            <w:pPr>
              <w:rPr>
                <w:del w:id="2464" w:author="Sarah Robinson" w:date="2019-10-16T15:23:00Z"/>
                <w:sz w:val="24"/>
              </w:rPr>
            </w:pPr>
          </w:p>
        </w:tc>
        <w:tc>
          <w:tcPr>
            <w:tcW w:w="504" w:type="dxa"/>
            <w:vAlign w:val="center"/>
          </w:tcPr>
          <w:p w14:paraId="16E05F82" w14:textId="439320A6" w:rsidR="0046742D" w:rsidRPr="00670921" w:rsidDel="00395BDF" w:rsidRDefault="0046742D">
            <w:pPr>
              <w:rPr>
                <w:del w:id="2465" w:author="Sarah Robinson" w:date="2019-10-16T15:23:00Z"/>
                <w:sz w:val="24"/>
              </w:rPr>
            </w:pPr>
          </w:p>
        </w:tc>
      </w:tr>
      <w:tr w:rsidR="0046742D" w:rsidRPr="00670921" w:rsidDel="00395BDF" w14:paraId="2ECE0F9D" w14:textId="73AEE6C8" w:rsidTr="0056568A">
        <w:trPr>
          <w:trHeight w:val="720"/>
          <w:jc w:val="center"/>
          <w:del w:id="2466" w:author="Sarah Robinson" w:date="2019-10-16T15:23:00Z"/>
        </w:trPr>
        <w:tc>
          <w:tcPr>
            <w:tcW w:w="1800" w:type="dxa"/>
            <w:vAlign w:val="center"/>
          </w:tcPr>
          <w:p w14:paraId="3D0DB4A1" w14:textId="6FBA9F32" w:rsidR="0046742D" w:rsidRPr="00670921" w:rsidDel="00395BDF" w:rsidRDefault="0046742D">
            <w:pPr>
              <w:rPr>
                <w:del w:id="2467" w:author="Sarah Robinson" w:date="2019-10-16T15:23:00Z"/>
                <w:sz w:val="24"/>
              </w:rPr>
            </w:pPr>
            <w:del w:id="2468" w:author="Sarah Robinson" w:date="2019-10-16T15:23:00Z">
              <w:r w:rsidRPr="00670921" w:rsidDel="00395BDF">
                <w:rPr>
                  <w:sz w:val="24"/>
                </w:rPr>
                <w:delText>Waterway Conditions</w:delText>
              </w:r>
            </w:del>
          </w:p>
        </w:tc>
        <w:tc>
          <w:tcPr>
            <w:tcW w:w="504" w:type="dxa"/>
            <w:vAlign w:val="center"/>
          </w:tcPr>
          <w:p w14:paraId="51D74D3E" w14:textId="657A46FC" w:rsidR="0046742D" w:rsidRPr="00670921" w:rsidDel="00395BDF" w:rsidRDefault="0046742D">
            <w:pPr>
              <w:rPr>
                <w:del w:id="2469" w:author="Sarah Robinson" w:date="2019-10-16T15:23:00Z"/>
                <w:sz w:val="24"/>
              </w:rPr>
            </w:pPr>
          </w:p>
        </w:tc>
        <w:tc>
          <w:tcPr>
            <w:tcW w:w="504" w:type="dxa"/>
            <w:vAlign w:val="center"/>
          </w:tcPr>
          <w:p w14:paraId="4BBB2BAC" w14:textId="1F021B46" w:rsidR="0046742D" w:rsidRPr="00670921" w:rsidDel="00395BDF" w:rsidRDefault="0046742D">
            <w:pPr>
              <w:rPr>
                <w:del w:id="2470" w:author="Sarah Robinson" w:date="2019-10-16T15:23:00Z"/>
                <w:sz w:val="24"/>
              </w:rPr>
            </w:pPr>
          </w:p>
        </w:tc>
        <w:tc>
          <w:tcPr>
            <w:tcW w:w="504" w:type="dxa"/>
            <w:vAlign w:val="center"/>
          </w:tcPr>
          <w:p w14:paraId="668751C1" w14:textId="2EDD0B39" w:rsidR="0046742D" w:rsidRPr="00670921" w:rsidDel="00395BDF" w:rsidRDefault="0046742D">
            <w:pPr>
              <w:rPr>
                <w:del w:id="2471" w:author="Sarah Robinson" w:date="2019-10-16T15:23:00Z"/>
                <w:sz w:val="24"/>
              </w:rPr>
            </w:pPr>
          </w:p>
        </w:tc>
        <w:tc>
          <w:tcPr>
            <w:tcW w:w="504" w:type="dxa"/>
            <w:vAlign w:val="center"/>
          </w:tcPr>
          <w:p w14:paraId="70584502" w14:textId="7104456C" w:rsidR="0046742D" w:rsidRPr="00670921" w:rsidDel="00395BDF" w:rsidRDefault="0046742D">
            <w:pPr>
              <w:rPr>
                <w:del w:id="2472" w:author="Sarah Robinson" w:date="2019-10-16T15:23:00Z"/>
                <w:sz w:val="24"/>
              </w:rPr>
            </w:pPr>
          </w:p>
        </w:tc>
        <w:tc>
          <w:tcPr>
            <w:tcW w:w="504" w:type="dxa"/>
            <w:vAlign w:val="center"/>
          </w:tcPr>
          <w:p w14:paraId="055C4D26" w14:textId="4BE83785" w:rsidR="0046742D" w:rsidRPr="00670921" w:rsidDel="00395BDF" w:rsidRDefault="0046742D">
            <w:pPr>
              <w:rPr>
                <w:del w:id="2473" w:author="Sarah Robinson" w:date="2019-10-16T15:23:00Z"/>
                <w:sz w:val="24"/>
              </w:rPr>
            </w:pPr>
          </w:p>
        </w:tc>
        <w:tc>
          <w:tcPr>
            <w:tcW w:w="504" w:type="dxa"/>
            <w:vAlign w:val="center"/>
          </w:tcPr>
          <w:p w14:paraId="4108622D" w14:textId="26A6C9C0" w:rsidR="0046742D" w:rsidRPr="00670921" w:rsidDel="00395BDF" w:rsidRDefault="0046742D">
            <w:pPr>
              <w:rPr>
                <w:del w:id="2474" w:author="Sarah Robinson" w:date="2019-10-16T15:23:00Z"/>
                <w:sz w:val="24"/>
              </w:rPr>
            </w:pPr>
          </w:p>
        </w:tc>
        <w:tc>
          <w:tcPr>
            <w:tcW w:w="504" w:type="dxa"/>
            <w:vAlign w:val="center"/>
          </w:tcPr>
          <w:p w14:paraId="79AB3B1A" w14:textId="67969BD2" w:rsidR="0046742D" w:rsidRPr="00670921" w:rsidDel="00395BDF" w:rsidRDefault="0046742D">
            <w:pPr>
              <w:rPr>
                <w:del w:id="2475" w:author="Sarah Robinson" w:date="2019-10-16T15:23:00Z"/>
                <w:sz w:val="24"/>
              </w:rPr>
            </w:pPr>
          </w:p>
        </w:tc>
        <w:tc>
          <w:tcPr>
            <w:tcW w:w="504" w:type="dxa"/>
            <w:vAlign w:val="center"/>
          </w:tcPr>
          <w:p w14:paraId="39073DB8" w14:textId="17E4B5A9" w:rsidR="0046742D" w:rsidRPr="00670921" w:rsidDel="00395BDF" w:rsidRDefault="0046742D">
            <w:pPr>
              <w:rPr>
                <w:del w:id="2476" w:author="Sarah Robinson" w:date="2019-10-16T15:23:00Z"/>
                <w:sz w:val="24"/>
              </w:rPr>
            </w:pPr>
          </w:p>
        </w:tc>
        <w:tc>
          <w:tcPr>
            <w:tcW w:w="504" w:type="dxa"/>
            <w:vAlign w:val="center"/>
          </w:tcPr>
          <w:p w14:paraId="65D79DA0" w14:textId="3C19DD3A" w:rsidR="0046742D" w:rsidRPr="00670921" w:rsidDel="00395BDF" w:rsidRDefault="0046742D">
            <w:pPr>
              <w:rPr>
                <w:del w:id="2477" w:author="Sarah Robinson" w:date="2019-10-16T15:23:00Z"/>
                <w:sz w:val="24"/>
              </w:rPr>
            </w:pPr>
          </w:p>
        </w:tc>
        <w:tc>
          <w:tcPr>
            <w:tcW w:w="504" w:type="dxa"/>
            <w:vAlign w:val="center"/>
          </w:tcPr>
          <w:p w14:paraId="1BC6DE8A" w14:textId="4748C2D3" w:rsidR="0046742D" w:rsidRPr="00670921" w:rsidDel="00395BDF" w:rsidRDefault="0046742D">
            <w:pPr>
              <w:rPr>
                <w:del w:id="2478" w:author="Sarah Robinson" w:date="2019-10-16T15:23:00Z"/>
                <w:sz w:val="24"/>
              </w:rPr>
            </w:pPr>
          </w:p>
        </w:tc>
        <w:tc>
          <w:tcPr>
            <w:tcW w:w="504" w:type="dxa"/>
            <w:vAlign w:val="center"/>
          </w:tcPr>
          <w:p w14:paraId="37541EB0" w14:textId="4D6700CD" w:rsidR="0046742D" w:rsidRPr="00670921" w:rsidDel="00395BDF" w:rsidRDefault="0046742D">
            <w:pPr>
              <w:rPr>
                <w:del w:id="2479" w:author="Sarah Robinson" w:date="2019-10-16T15:23:00Z"/>
                <w:sz w:val="24"/>
              </w:rPr>
            </w:pPr>
          </w:p>
        </w:tc>
        <w:tc>
          <w:tcPr>
            <w:tcW w:w="504" w:type="dxa"/>
            <w:vAlign w:val="center"/>
          </w:tcPr>
          <w:p w14:paraId="312A1583" w14:textId="0396A4C0" w:rsidR="0046742D" w:rsidRPr="00670921" w:rsidDel="00395BDF" w:rsidRDefault="0046742D">
            <w:pPr>
              <w:rPr>
                <w:del w:id="2480" w:author="Sarah Robinson" w:date="2019-10-16T15:23:00Z"/>
                <w:sz w:val="24"/>
              </w:rPr>
            </w:pPr>
          </w:p>
        </w:tc>
        <w:tc>
          <w:tcPr>
            <w:tcW w:w="504" w:type="dxa"/>
            <w:vAlign w:val="center"/>
          </w:tcPr>
          <w:p w14:paraId="368818AF" w14:textId="453AF8EC" w:rsidR="0046742D" w:rsidRPr="00670921" w:rsidDel="00395BDF" w:rsidRDefault="0046742D">
            <w:pPr>
              <w:rPr>
                <w:del w:id="2481" w:author="Sarah Robinson" w:date="2019-10-16T15:23:00Z"/>
                <w:sz w:val="24"/>
              </w:rPr>
            </w:pPr>
          </w:p>
        </w:tc>
        <w:tc>
          <w:tcPr>
            <w:tcW w:w="504" w:type="dxa"/>
            <w:vAlign w:val="center"/>
          </w:tcPr>
          <w:p w14:paraId="1E27C01A" w14:textId="026C3ECB" w:rsidR="0046742D" w:rsidRPr="00670921" w:rsidDel="00395BDF" w:rsidRDefault="0046742D">
            <w:pPr>
              <w:rPr>
                <w:del w:id="2482" w:author="Sarah Robinson" w:date="2019-10-16T15:23:00Z"/>
                <w:sz w:val="24"/>
              </w:rPr>
            </w:pPr>
          </w:p>
        </w:tc>
        <w:tc>
          <w:tcPr>
            <w:tcW w:w="504" w:type="dxa"/>
            <w:vAlign w:val="center"/>
          </w:tcPr>
          <w:p w14:paraId="760166B4" w14:textId="0DB1A90C" w:rsidR="0046742D" w:rsidRPr="00670921" w:rsidDel="00395BDF" w:rsidRDefault="0046742D">
            <w:pPr>
              <w:rPr>
                <w:del w:id="2483" w:author="Sarah Robinson" w:date="2019-10-16T15:23:00Z"/>
                <w:sz w:val="24"/>
              </w:rPr>
            </w:pPr>
          </w:p>
        </w:tc>
      </w:tr>
      <w:tr w:rsidR="0046742D" w:rsidRPr="00670921" w:rsidDel="00395BDF" w14:paraId="48BB64E2" w14:textId="74D84E0B" w:rsidTr="0056568A">
        <w:trPr>
          <w:trHeight w:val="720"/>
          <w:jc w:val="center"/>
          <w:del w:id="2484" w:author="Sarah Robinson" w:date="2019-10-16T15:23:00Z"/>
        </w:trPr>
        <w:tc>
          <w:tcPr>
            <w:tcW w:w="1800" w:type="dxa"/>
            <w:vAlign w:val="center"/>
          </w:tcPr>
          <w:p w14:paraId="3239B634" w14:textId="695B706D" w:rsidR="0046742D" w:rsidRPr="00670921" w:rsidDel="00395BDF" w:rsidRDefault="0046742D">
            <w:pPr>
              <w:rPr>
                <w:del w:id="2485" w:author="Sarah Robinson" w:date="2019-10-16T15:23:00Z"/>
                <w:sz w:val="24"/>
              </w:rPr>
            </w:pPr>
            <w:del w:id="2486" w:author="Sarah Robinson" w:date="2019-10-16T15:23:00Z">
              <w:r w:rsidRPr="00670921" w:rsidDel="00395BDF">
                <w:rPr>
                  <w:sz w:val="24"/>
                </w:rPr>
                <w:delText>Immediate Consequences</w:delText>
              </w:r>
            </w:del>
          </w:p>
        </w:tc>
        <w:tc>
          <w:tcPr>
            <w:tcW w:w="504" w:type="dxa"/>
            <w:vAlign w:val="center"/>
          </w:tcPr>
          <w:p w14:paraId="6B0FBD42" w14:textId="73F4E55A" w:rsidR="0046742D" w:rsidRPr="00670921" w:rsidDel="00395BDF" w:rsidRDefault="0046742D">
            <w:pPr>
              <w:rPr>
                <w:del w:id="2487" w:author="Sarah Robinson" w:date="2019-10-16T15:23:00Z"/>
                <w:sz w:val="24"/>
              </w:rPr>
            </w:pPr>
          </w:p>
        </w:tc>
        <w:tc>
          <w:tcPr>
            <w:tcW w:w="504" w:type="dxa"/>
            <w:vAlign w:val="center"/>
          </w:tcPr>
          <w:p w14:paraId="55DC7B0C" w14:textId="150FB325" w:rsidR="0046742D" w:rsidRPr="00670921" w:rsidDel="00395BDF" w:rsidRDefault="0046742D">
            <w:pPr>
              <w:rPr>
                <w:del w:id="2488" w:author="Sarah Robinson" w:date="2019-10-16T15:23:00Z"/>
                <w:sz w:val="24"/>
              </w:rPr>
            </w:pPr>
          </w:p>
        </w:tc>
        <w:tc>
          <w:tcPr>
            <w:tcW w:w="504" w:type="dxa"/>
            <w:vAlign w:val="center"/>
          </w:tcPr>
          <w:p w14:paraId="06694EC2" w14:textId="16585940" w:rsidR="0046742D" w:rsidRPr="00670921" w:rsidDel="00395BDF" w:rsidRDefault="0046742D">
            <w:pPr>
              <w:rPr>
                <w:del w:id="2489" w:author="Sarah Robinson" w:date="2019-10-16T15:23:00Z"/>
                <w:sz w:val="24"/>
              </w:rPr>
            </w:pPr>
          </w:p>
        </w:tc>
        <w:tc>
          <w:tcPr>
            <w:tcW w:w="504" w:type="dxa"/>
            <w:vAlign w:val="center"/>
          </w:tcPr>
          <w:p w14:paraId="10FF2253" w14:textId="5664B8AD" w:rsidR="0046742D" w:rsidRPr="00670921" w:rsidDel="00395BDF" w:rsidRDefault="0046742D">
            <w:pPr>
              <w:rPr>
                <w:del w:id="2490" w:author="Sarah Robinson" w:date="2019-10-16T15:23:00Z"/>
                <w:sz w:val="24"/>
              </w:rPr>
            </w:pPr>
          </w:p>
        </w:tc>
        <w:tc>
          <w:tcPr>
            <w:tcW w:w="504" w:type="dxa"/>
            <w:vAlign w:val="center"/>
          </w:tcPr>
          <w:p w14:paraId="26D48652" w14:textId="710DA92D" w:rsidR="0046742D" w:rsidRPr="00670921" w:rsidDel="00395BDF" w:rsidRDefault="0046742D">
            <w:pPr>
              <w:rPr>
                <w:del w:id="2491" w:author="Sarah Robinson" w:date="2019-10-16T15:23:00Z"/>
                <w:sz w:val="24"/>
              </w:rPr>
            </w:pPr>
          </w:p>
        </w:tc>
        <w:tc>
          <w:tcPr>
            <w:tcW w:w="504" w:type="dxa"/>
            <w:vAlign w:val="center"/>
          </w:tcPr>
          <w:p w14:paraId="4231CC29" w14:textId="34200581" w:rsidR="0046742D" w:rsidRPr="00670921" w:rsidDel="00395BDF" w:rsidRDefault="0046742D">
            <w:pPr>
              <w:rPr>
                <w:del w:id="2492" w:author="Sarah Robinson" w:date="2019-10-16T15:23:00Z"/>
                <w:sz w:val="24"/>
              </w:rPr>
            </w:pPr>
          </w:p>
        </w:tc>
        <w:tc>
          <w:tcPr>
            <w:tcW w:w="504" w:type="dxa"/>
            <w:vAlign w:val="center"/>
          </w:tcPr>
          <w:p w14:paraId="0B72089B" w14:textId="4B7FFDE7" w:rsidR="0046742D" w:rsidRPr="00670921" w:rsidDel="00395BDF" w:rsidRDefault="0046742D">
            <w:pPr>
              <w:rPr>
                <w:del w:id="2493" w:author="Sarah Robinson" w:date="2019-10-16T15:23:00Z"/>
                <w:sz w:val="24"/>
              </w:rPr>
            </w:pPr>
          </w:p>
        </w:tc>
        <w:tc>
          <w:tcPr>
            <w:tcW w:w="504" w:type="dxa"/>
            <w:vAlign w:val="center"/>
          </w:tcPr>
          <w:p w14:paraId="30C0CF44" w14:textId="083C712C" w:rsidR="0046742D" w:rsidRPr="00670921" w:rsidDel="00395BDF" w:rsidRDefault="0046742D">
            <w:pPr>
              <w:rPr>
                <w:del w:id="2494" w:author="Sarah Robinson" w:date="2019-10-16T15:23:00Z"/>
                <w:sz w:val="24"/>
              </w:rPr>
            </w:pPr>
          </w:p>
        </w:tc>
        <w:tc>
          <w:tcPr>
            <w:tcW w:w="504" w:type="dxa"/>
            <w:vAlign w:val="center"/>
          </w:tcPr>
          <w:p w14:paraId="6FDC3CF1" w14:textId="11CE47D4" w:rsidR="0046742D" w:rsidRPr="00670921" w:rsidDel="00395BDF" w:rsidRDefault="0046742D">
            <w:pPr>
              <w:rPr>
                <w:del w:id="2495" w:author="Sarah Robinson" w:date="2019-10-16T15:23:00Z"/>
                <w:sz w:val="24"/>
              </w:rPr>
            </w:pPr>
          </w:p>
        </w:tc>
        <w:tc>
          <w:tcPr>
            <w:tcW w:w="504" w:type="dxa"/>
            <w:vAlign w:val="center"/>
          </w:tcPr>
          <w:p w14:paraId="6F1AD033" w14:textId="31A65540" w:rsidR="0046742D" w:rsidRPr="00670921" w:rsidDel="00395BDF" w:rsidRDefault="0046742D">
            <w:pPr>
              <w:rPr>
                <w:del w:id="2496" w:author="Sarah Robinson" w:date="2019-10-16T15:23:00Z"/>
                <w:sz w:val="24"/>
              </w:rPr>
            </w:pPr>
          </w:p>
        </w:tc>
        <w:tc>
          <w:tcPr>
            <w:tcW w:w="504" w:type="dxa"/>
            <w:vAlign w:val="center"/>
          </w:tcPr>
          <w:p w14:paraId="72B22F08" w14:textId="55214BCB" w:rsidR="0046742D" w:rsidRPr="00670921" w:rsidDel="00395BDF" w:rsidRDefault="0046742D">
            <w:pPr>
              <w:rPr>
                <w:del w:id="2497" w:author="Sarah Robinson" w:date="2019-10-16T15:23:00Z"/>
                <w:sz w:val="24"/>
              </w:rPr>
            </w:pPr>
          </w:p>
        </w:tc>
        <w:tc>
          <w:tcPr>
            <w:tcW w:w="504" w:type="dxa"/>
            <w:vAlign w:val="center"/>
          </w:tcPr>
          <w:p w14:paraId="38C34583" w14:textId="796598E3" w:rsidR="0046742D" w:rsidRPr="00670921" w:rsidDel="00395BDF" w:rsidRDefault="0046742D">
            <w:pPr>
              <w:rPr>
                <w:del w:id="2498" w:author="Sarah Robinson" w:date="2019-10-16T15:23:00Z"/>
                <w:sz w:val="24"/>
              </w:rPr>
            </w:pPr>
          </w:p>
        </w:tc>
        <w:tc>
          <w:tcPr>
            <w:tcW w:w="504" w:type="dxa"/>
            <w:vAlign w:val="center"/>
          </w:tcPr>
          <w:p w14:paraId="364E72F4" w14:textId="49A73D1E" w:rsidR="0046742D" w:rsidRPr="00670921" w:rsidDel="00395BDF" w:rsidRDefault="0046742D">
            <w:pPr>
              <w:rPr>
                <w:del w:id="2499" w:author="Sarah Robinson" w:date="2019-10-16T15:23:00Z"/>
                <w:sz w:val="24"/>
              </w:rPr>
            </w:pPr>
          </w:p>
        </w:tc>
        <w:tc>
          <w:tcPr>
            <w:tcW w:w="504" w:type="dxa"/>
            <w:vAlign w:val="center"/>
          </w:tcPr>
          <w:p w14:paraId="7A9CD59A" w14:textId="2FE07D18" w:rsidR="0046742D" w:rsidRPr="00670921" w:rsidDel="00395BDF" w:rsidRDefault="0046742D">
            <w:pPr>
              <w:rPr>
                <w:del w:id="2500" w:author="Sarah Robinson" w:date="2019-10-16T15:23:00Z"/>
                <w:sz w:val="24"/>
              </w:rPr>
            </w:pPr>
          </w:p>
        </w:tc>
        <w:tc>
          <w:tcPr>
            <w:tcW w:w="504" w:type="dxa"/>
            <w:vAlign w:val="center"/>
          </w:tcPr>
          <w:p w14:paraId="6DBB626A" w14:textId="522BC959" w:rsidR="0046742D" w:rsidRPr="00670921" w:rsidDel="00395BDF" w:rsidRDefault="0046742D">
            <w:pPr>
              <w:rPr>
                <w:del w:id="2501" w:author="Sarah Robinson" w:date="2019-10-16T15:23:00Z"/>
                <w:sz w:val="24"/>
              </w:rPr>
            </w:pPr>
          </w:p>
        </w:tc>
      </w:tr>
      <w:tr w:rsidR="0046742D" w:rsidRPr="00670921" w:rsidDel="00395BDF" w14:paraId="7267D282" w14:textId="76B00D7F" w:rsidTr="0056568A">
        <w:trPr>
          <w:trHeight w:val="720"/>
          <w:jc w:val="center"/>
          <w:del w:id="2502" w:author="Sarah Robinson" w:date="2019-10-16T15:23:00Z"/>
        </w:trPr>
        <w:tc>
          <w:tcPr>
            <w:tcW w:w="1800" w:type="dxa"/>
            <w:vAlign w:val="center"/>
          </w:tcPr>
          <w:p w14:paraId="581A0CFD" w14:textId="3DFD1C45" w:rsidR="0046742D" w:rsidRPr="00670921" w:rsidDel="00395BDF" w:rsidRDefault="0046742D">
            <w:pPr>
              <w:rPr>
                <w:del w:id="2503" w:author="Sarah Robinson" w:date="2019-10-16T15:23:00Z"/>
                <w:sz w:val="24"/>
              </w:rPr>
            </w:pPr>
            <w:del w:id="2504" w:author="Sarah Robinson" w:date="2019-10-16T15:23:00Z">
              <w:r w:rsidRPr="00670921" w:rsidDel="00395BDF">
                <w:rPr>
                  <w:sz w:val="24"/>
                </w:rPr>
                <w:delText>Subsequent Consequences</w:delText>
              </w:r>
            </w:del>
          </w:p>
        </w:tc>
        <w:tc>
          <w:tcPr>
            <w:tcW w:w="504" w:type="dxa"/>
            <w:vAlign w:val="center"/>
          </w:tcPr>
          <w:p w14:paraId="7A712C69" w14:textId="32326885" w:rsidR="0046742D" w:rsidRPr="00670921" w:rsidDel="00395BDF" w:rsidRDefault="0046742D">
            <w:pPr>
              <w:rPr>
                <w:del w:id="2505" w:author="Sarah Robinson" w:date="2019-10-16T15:23:00Z"/>
                <w:sz w:val="24"/>
              </w:rPr>
            </w:pPr>
          </w:p>
        </w:tc>
        <w:tc>
          <w:tcPr>
            <w:tcW w:w="504" w:type="dxa"/>
            <w:vAlign w:val="center"/>
          </w:tcPr>
          <w:p w14:paraId="62C1A490" w14:textId="52E08DE8" w:rsidR="0046742D" w:rsidRPr="00670921" w:rsidDel="00395BDF" w:rsidRDefault="0046742D">
            <w:pPr>
              <w:rPr>
                <w:del w:id="2506" w:author="Sarah Robinson" w:date="2019-10-16T15:23:00Z"/>
                <w:sz w:val="24"/>
              </w:rPr>
            </w:pPr>
          </w:p>
        </w:tc>
        <w:tc>
          <w:tcPr>
            <w:tcW w:w="504" w:type="dxa"/>
            <w:vAlign w:val="center"/>
          </w:tcPr>
          <w:p w14:paraId="39D32239" w14:textId="0BB0E416" w:rsidR="0046742D" w:rsidRPr="00670921" w:rsidDel="00395BDF" w:rsidRDefault="0046742D">
            <w:pPr>
              <w:rPr>
                <w:del w:id="2507" w:author="Sarah Robinson" w:date="2019-10-16T15:23:00Z"/>
                <w:sz w:val="24"/>
              </w:rPr>
            </w:pPr>
          </w:p>
        </w:tc>
        <w:tc>
          <w:tcPr>
            <w:tcW w:w="504" w:type="dxa"/>
            <w:vAlign w:val="center"/>
          </w:tcPr>
          <w:p w14:paraId="73D4AC7C" w14:textId="1C2ADB90" w:rsidR="0046742D" w:rsidRPr="00670921" w:rsidDel="00395BDF" w:rsidRDefault="0046742D">
            <w:pPr>
              <w:rPr>
                <w:del w:id="2508" w:author="Sarah Robinson" w:date="2019-10-16T15:23:00Z"/>
                <w:sz w:val="24"/>
              </w:rPr>
            </w:pPr>
          </w:p>
        </w:tc>
        <w:tc>
          <w:tcPr>
            <w:tcW w:w="504" w:type="dxa"/>
            <w:vAlign w:val="center"/>
          </w:tcPr>
          <w:p w14:paraId="40EA11B3" w14:textId="3335E64D" w:rsidR="0046742D" w:rsidRPr="00670921" w:rsidDel="00395BDF" w:rsidRDefault="0046742D">
            <w:pPr>
              <w:rPr>
                <w:del w:id="2509" w:author="Sarah Robinson" w:date="2019-10-16T15:23:00Z"/>
                <w:sz w:val="24"/>
              </w:rPr>
            </w:pPr>
          </w:p>
        </w:tc>
        <w:tc>
          <w:tcPr>
            <w:tcW w:w="504" w:type="dxa"/>
            <w:vAlign w:val="center"/>
          </w:tcPr>
          <w:p w14:paraId="6EB5D538" w14:textId="35D0DA49" w:rsidR="0046742D" w:rsidRPr="00670921" w:rsidDel="00395BDF" w:rsidRDefault="0046742D">
            <w:pPr>
              <w:rPr>
                <w:del w:id="2510" w:author="Sarah Robinson" w:date="2019-10-16T15:23:00Z"/>
                <w:sz w:val="24"/>
              </w:rPr>
            </w:pPr>
          </w:p>
        </w:tc>
        <w:tc>
          <w:tcPr>
            <w:tcW w:w="504" w:type="dxa"/>
            <w:vAlign w:val="center"/>
          </w:tcPr>
          <w:p w14:paraId="50C1B356" w14:textId="2852F2D8" w:rsidR="0046742D" w:rsidRPr="00670921" w:rsidDel="00395BDF" w:rsidRDefault="0046742D">
            <w:pPr>
              <w:rPr>
                <w:del w:id="2511" w:author="Sarah Robinson" w:date="2019-10-16T15:23:00Z"/>
                <w:sz w:val="24"/>
              </w:rPr>
            </w:pPr>
          </w:p>
        </w:tc>
        <w:tc>
          <w:tcPr>
            <w:tcW w:w="504" w:type="dxa"/>
            <w:vAlign w:val="center"/>
          </w:tcPr>
          <w:p w14:paraId="3209DCF5" w14:textId="113B1785" w:rsidR="0046742D" w:rsidRPr="00670921" w:rsidDel="00395BDF" w:rsidRDefault="0046742D">
            <w:pPr>
              <w:rPr>
                <w:del w:id="2512" w:author="Sarah Robinson" w:date="2019-10-16T15:23:00Z"/>
                <w:sz w:val="24"/>
              </w:rPr>
            </w:pPr>
          </w:p>
        </w:tc>
        <w:tc>
          <w:tcPr>
            <w:tcW w:w="504" w:type="dxa"/>
            <w:vAlign w:val="center"/>
          </w:tcPr>
          <w:p w14:paraId="3F6E805D" w14:textId="230214FF" w:rsidR="0046742D" w:rsidRPr="00670921" w:rsidDel="00395BDF" w:rsidRDefault="0046742D">
            <w:pPr>
              <w:rPr>
                <w:del w:id="2513" w:author="Sarah Robinson" w:date="2019-10-16T15:23:00Z"/>
                <w:sz w:val="24"/>
              </w:rPr>
            </w:pPr>
          </w:p>
        </w:tc>
        <w:tc>
          <w:tcPr>
            <w:tcW w:w="504" w:type="dxa"/>
            <w:vAlign w:val="center"/>
          </w:tcPr>
          <w:p w14:paraId="0D3F5611" w14:textId="21EC3FA6" w:rsidR="0046742D" w:rsidRPr="00670921" w:rsidDel="00395BDF" w:rsidRDefault="0046742D">
            <w:pPr>
              <w:rPr>
                <w:del w:id="2514" w:author="Sarah Robinson" w:date="2019-10-16T15:23:00Z"/>
                <w:sz w:val="24"/>
              </w:rPr>
            </w:pPr>
          </w:p>
        </w:tc>
        <w:tc>
          <w:tcPr>
            <w:tcW w:w="504" w:type="dxa"/>
            <w:vAlign w:val="center"/>
          </w:tcPr>
          <w:p w14:paraId="51D57B54" w14:textId="7F5281F1" w:rsidR="0046742D" w:rsidRPr="00670921" w:rsidDel="00395BDF" w:rsidRDefault="0046742D">
            <w:pPr>
              <w:rPr>
                <w:del w:id="2515" w:author="Sarah Robinson" w:date="2019-10-16T15:23:00Z"/>
                <w:sz w:val="24"/>
              </w:rPr>
            </w:pPr>
          </w:p>
        </w:tc>
        <w:tc>
          <w:tcPr>
            <w:tcW w:w="504" w:type="dxa"/>
            <w:vAlign w:val="center"/>
          </w:tcPr>
          <w:p w14:paraId="05E9255A" w14:textId="1B4FF510" w:rsidR="0046742D" w:rsidRPr="00670921" w:rsidDel="00395BDF" w:rsidRDefault="0046742D">
            <w:pPr>
              <w:rPr>
                <w:del w:id="2516" w:author="Sarah Robinson" w:date="2019-10-16T15:23:00Z"/>
                <w:sz w:val="24"/>
              </w:rPr>
            </w:pPr>
          </w:p>
        </w:tc>
        <w:tc>
          <w:tcPr>
            <w:tcW w:w="504" w:type="dxa"/>
            <w:vAlign w:val="center"/>
          </w:tcPr>
          <w:p w14:paraId="5C4AAD62" w14:textId="657919B0" w:rsidR="0046742D" w:rsidRPr="00670921" w:rsidDel="00395BDF" w:rsidRDefault="0046742D">
            <w:pPr>
              <w:rPr>
                <w:del w:id="2517" w:author="Sarah Robinson" w:date="2019-10-16T15:23:00Z"/>
                <w:sz w:val="24"/>
              </w:rPr>
            </w:pPr>
          </w:p>
        </w:tc>
        <w:tc>
          <w:tcPr>
            <w:tcW w:w="504" w:type="dxa"/>
            <w:vAlign w:val="center"/>
          </w:tcPr>
          <w:p w14:paraId="37EA7194" w14:textId="71DB5B96" w:rsidR="0046742D" w:rsidRPr="00670921" w:rsidDel="00395BDF" w:rsidRDefault="0046742D">
            <w:pPr>
              <w:rPr>
                <w:del w:id="2518" w:author="Sarah Robinson" w:date="2019-10-16T15:23:00Z"/>
                <w:sz w:val="24"/>
              </w:rPr>
            </w:pPr>
          </w:p>
        </w:tc>
        <w:tc>
          <w:tcPr>
            <w:tcW w:w="504" w:type="dxa"/>
            <w:vAlign w:val="center"/>
          </w:tcPr>
          <w:p w14:paraId="38140099" w14:textId="075583DB" w:rsidR="0046742D" w:rsidRPr="00670921" w:rsidDel="00395BDF" w:rsidRDefault="0046742D">
            <w:pPr>
              <w:rPr>
                <w:del w:id="2519" w:author="Sarah Robinson" w:date="2019-10-16T15:23:00Z"/>
                <w:sz w:val="24"/>
              </w:rPr>
            </w:pPr>
          </w:p>
        </w:tc>
      </w:tr>
    </w:tbl>
    <w:p w14:paraId="1403B8C5" w14:textId="5B02B007" w:rsidR="0046742D" w:rsidRPr="00670921" w:rsidDel="00395BDF" w:rsidRDefault="0046742D">
      <w:pPr>
        <w:rPr>
          <w:del w:id="2520" w:author="Sarah Robinson" w:date="2019-10-16T15:23:00Z"/>
        </w:rPr>
        <w:pPrChange w:id="2521" w:author="Sarah Robinson" w:date="2019-10-16T15:24:00Z">
          <w:pPr>
            <w:pStyle w:val="Annex"/>
            <w:numPr>
              <w:numId w:val="0"/>
            </w:numPr>
            <w:ind w:left="0" w:firstLine="0"/>
          </w:pPr>
        </w:pPrChange>
      </w:pPr>
    </w:p>
    <w:p w14:paraId="4374299F" w14:textId="1127F628" w:rsidR="002F383B" w:rsidRPr="00670921" w:rsidDel="00395BDF" w:rsidRDefault="002F383B">
      <w:pPr>
        <w:rPr>
          <w:del w:id="2522" w:author="Sarah Robinson" w:date="2019-10-16T15:23:00Z"/>
        </w:rPr>
        <w:sectPr w:rsidR="002F383B" w:rsidRPr="00670921" w:rsidDel="00395BDF" w:rsidSect="004B39E5">
          <w:headerReference w:type="even" r:id="rId31"/>
          <w:headerReference w:type="default" r:id="rId32"/>
          <w:footerReference w:type="default" r:id="rId33"/>
          <w:headerReference w:type="first" r:id="rId34"/>
          <w:pgSz w:w="11906" w:h="16838" w:code="9"/>
          <w:pgMar w:top="567" w:right="794" w:bottom="567" w:left="907" w:header="850" w:footer="850" w:gutter="0"/>
          <w:cols w:space="708"/>
          <w:docGrid w:linePitch="360"/>
        </w:sectPr>
        <w:pPrChange w:id="2523" w:author="Sarah Robinson" w:date="2019-10-16T15:24:00Z">
          <w:pPr>
            <w:pStyle w:val="Annex"/>
          </w:pPr>
        </w:pPrChange>
      </w:pPr>
    </w:p>
    <w:p w14:paraId="7603BA6D" w14:textId="04D3CA2B" w:rsidR="0046742D" w:rsidRPr="00670921" w:rsidDel="00395BDF" w:rsidRDefault="00CF0A8F">
      <w:pPr>
        <w:rPr>
          <w:del w:id="2524" w:author="Sarah Robinson" w:date="2019-10-16T15:23:00Z"/>
        </w:rPr>
        <w:pPrChange w:id="2525" w:author="Sarah Robinson" w:date="2019-10-16T15:24:00Z">
          <w:pPr>
            <w:pStyle w:val="Appendix"/>
          </w:pPr>
        </w:pPrChange>
      </w:pPr>
      <w:del w:id="2526" w:author="Sarah Robinson" w:date="2019-10-16T15:23:00Z">
        <w:r w:rsidRPr="00670921" w:rsidDel="00395BDF">
          <w:delText>BOOK 2 – RISK FACTOR RATING SCALE</w:delText>
        </w:r>
      </w:del>
    </w:p>
    <w:p w14:paraId="6D838E6C" w14:textId="110CCC7C" w:rsidR="0046742D" w:rsidRPr="00670921" w:rsidDel="00395BDF" w:rsidRDefault="0046742D">
      <w:pPr>
        <w:rPr>
          <w:del w:id="2527" w:author="Sarah Robinson" w:date="2019-10-16T15:23:00Z"/>
          <w:rFonts w:cstheme="minorHAnsi"/>
          <w:b/>
        </w:rPr>
        <w:pPrChange w:id="2528" w:author="Sarah Robinson" w:date="2019-10-16T15:24:00Z">
          <w:pPr>
            <w:pStyle w:val="BodyText"/>
          </w:pPr>
        </w:pPrChange>
      </w:pPr>
      <w:del w:id="2529" w:author="Sarah Robinson" w:date="2019-10-16T15:23:00Z">
        <w:r w:rsidRPr="00670921" w:rsidDel="00395BDF">
          <w:rPr>
            <w:rFonts w:cstheme="minorHAnsi"/>
            <w:b/>
          </w:rPr>
          <w:delText xml:space="preserve">Ports and Waterways Risk Assessment </w:delText>
        </w:r>
        <w:r w:rsidRPr="00670921" w:rsidDel="00395BDF">
          <w:rPr>
            <w:rFonts w:cstheme="minorHAnsi"/>
            <w:b/>
            <w:color w:val="0000FF"/>
          </w:rPr>
          <w:delText>[location]</w:delText>
        </w:r>
        <w:r w:rsidRPr="00670921" w:rsidDel="00395BDF">
          <w:rPr>
            <w:rFonts w:cstheme="minorHAnsi"/>
            <w:b/>
          </w:rPr>
          <w:tab/>
        </w:r>
        <w:r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002F383B" w:rsidRPr="00670921" w:rsidDel="00395BDF">
          <w:rPr>
            <w:rFonts w:cstheme="minorHAnsi"/>
            <w:b/>
          </w:rPr>
          <w:tab/>
        </w:r>
        <w:r w:rsidRPr="00670921" w:rsidDel="00395BDF">
          <w:rPr>
            <w:rFonts w:cstheme="minorHAnsi"/>
            <w:b/>
          </w:rPr>
          <w:delText>Team Number:__________</w:delText>
        </w:r>
      </w:del>
    </w:p>
    <w:p w14:paraId="37929BA5" w14:textId="1FB0293F" w:rsidR="002F383B" w:rsidRPr="00670921" w:rsidDel="00395BDF" w:rsidRDefault="002F383B">
      <w:pPr>
        <w:rPr>
          <w:del w:id="2530" w:author="Sarah Robinson" w:date="2019-10-16T15:23:00Z"/>
          <w:rFonts w:cstheme="minorHAnsi"/>
          <w:b/>
          <w:bCs/>
          <w:sz w:val="32"/>
        </w:rPr>
        <w:pPrChange w:id="2531" w:author="Sarah Robinson" w:date="2019-10-16T15:24:00Z">
          <w:pPr>
            <w:jc w:val="center"/>
          </w:pPr>
        </w:pPrChange>
      </w:pPr>
      <w:del w:id="2532" w:author="Sarah Robinson" w:date="2019-10-16T15:23:00Z">
        <w:r w:rsidRPr="00670921" w:rsidDel="00395BDF">
          <w:rPr>
            <w:rFonts w:cstheme="minorHAnsi"/>
            <w:b/>
            <w:bCs/>
            <w:sz w:val="32"/>
          </w:rPr>
          <w:delText>How much riskier is the condition on the right than the condition on the left?</w:delText>
        </w:r>
      </w:del>
    </w:p>
    <w:p w14:paraId="0E69E1F6" w14:textId="442B077D" w:rsidR="002F383B" w:rsidRPr="00670921" w:rsidDel="00395BDF" w:rsidRDefault="002F383B">
      <w:pPr>
        <w:rPr>
          <w:del w:id="2533" w:author="Sarah Robinson" w:date="2019-10-16T15:23:00Z"/>
          <w:rFonts w:cstheme="minorHAnsi"/>
          <w:b/>
          <w:bCs/>
          <w:sz w:val="32"/>
        </w:rPr>
        <w:pPrChange w:id="253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rsidDel="00395BDF" w14:paraId="7DFB7746" w14:textId="7C4D6370" w:rsidTr="0056568A">
        <w:trPr>
          <w:del w:id="2535" w:author="Sarah Robinson" w:date="2019-10-16T15:23:00Z"/>
        </w:trPr>
        <w:tc>
          <w:tcPr>
            <w:tcW w:w="13428" w:type="dxa"/>
          </w:tcPr>
          <w:p w14:paraId="0F0E45C1" w14:textId="2A0B38A1" w:rsidR="002F383B" w:rsidRPr="002E3A5E" w:rsidDel="00395BDF" w:rsidRDefault="002F383B">
            <w:pPr>
              <w:rPr>
                <w:del w:id="2536" w:author="Sarah Robinson" w:date="2019-10-16T15:23:00Z"/>
                <w:rFonts w:cstheme="minorHAnsi"/>
                <w:b/>
                <w:bCs/>
                <w:sz w:val="40"/>
                <w:szCs w:val="40"/>
                <w:lang w:val="fr-FR"/>
              </w:rPr>
              <w:pPrChange w:id="2537" w:author="Sarah Robinson" w:date="2019-10-16T15:24:00Z">
                <w:pPr>
                  <w:jc w:val="center"/>
                </w:pPr>
              </w:pPrChange>
            </w:pPr>
            <w:del w:id="2538" w:author="Sarah Robinson" w:date="2019-10-16T15:23:00Z">
              <w:r w:rsidRPr="002E3A5E" w:rsidDel="00395BDF">
                <w:rPr>
                  <w:rFonts w:cstheme="minorHAnsi"/>
                  <w:b/>
                  <w:bCs/>
                  <w:sz w:val="40"/>
                  <w:szCs w:val="40"/>
                  <w:lang w:val="fr-FR"/>
                </w:rPr>
                <w:delText>Vessel Conditions:</w:delText>
              </w:r>
            </w:del>
          </w:p>
          <w:p w14:paraId="3196B71C" w14:textId="04A65667" w:rsidR="002F383B" w:rsidRPr="002E3A5E" w:rsidDel="00395BDF" w:rsidRDefault="002F383B">
            <w:pPr>
              <w:rPr>
                <w:del w:id="2539" w:author="Sarah Robinson" w:date="2019-10-16T15:23:00Z"/>
                <w:rFonts w:cstheme="minorHAnsi"/>
                <w:b/>
                <w:bCs/>
                <w:sz w:val="32"/>
                <w:lang w:val="fr-FR"/>
              </w:rPr>
              <w:pPrChange w:id="2540" w:author="Sarah Robinson" w:date="2019-10-16T15:24:00Z">
                <w:pPr>
                  <w:jc w:val="center"/>
                </w:pPr>
              </w:pPrChange>
            </w:pPr>
            <w:del w:id="2541" w:author="Sarah Robinson" w:date="2019-10-16T15:23:00Z">
              <w:r w:rsidRPr="002E3A5E" w:rsidDel="00395BDF">
                <w:rPr>
                  <w:rFonts w:cstheme="minorHAnsi"/>
                  <w:b/>
                  <w:bCs/>
                  <w:sz w:val="40"/>
                  <w:szCs w:val="40"/>
                  <w:lang w:val="fr-FR"/>
                </w:rPr>
                <w:delText>Deep Draft Vessel Quality</w:delText>
              </w:r>
            </w:del>
          </w:p>
        </w:tc>
      </w:tr>
    </w:tbl>
    <w:p w14:paraId="331BAAEC" w14:textId="3FECBE77" w:rsidR="002F383B" w:rsidRPr="002E3A5E" w:rsidDel="00395BDF" w:rsidRDefault="002F383B">
      <w:pPr>
        <w:rPr>
          <w:del w:id="2542" w:author="Sarah Robinson" w:date="2019-10-16T15:23:00Z"/>
          <w:rFonts w:cstheme="minorHAnsi"/>
          <w:b/>
          <w:bCs/>
          <w:lang w:val="fr-FR"/>
        </w:rPr>
        <w:pPrChange w:id="2543" w:author="Sarah Robinson" w:date="2019-10-16T15:24:00Z">
          <w:pPr>
            <w:jc w:val="center"/>
          </w:pPr>
        </w:pPrChange>
      </w:pPr>
    </w:p>
    <w:p w14:paraId="4778E831" w14:textId="4044AEF8" w:rsidR="002F383B" w:rsidRPr="00670921" w:rsidDel="00395BDF" w:rsidRDefault="002F383B">
      <w:pPr>
        <w:rPr>
          <w:del w:id="2544" w:author="Sarah Robinson" w:date="2019-10-16T15:23:00Z"/>
          <w:rFonts w:cstheme="minorHAnsi"/>
          <w:sz w:val="22"/>
        </w:rPr>
        <w:pPrChange w:id="2545" w:author="Sarah Robinson" w:date="2019-10-16T15:24:00Z">
          <w:pPr>
            <w:jc w:val="center"/>
          </w:pPr>
        </w:pPrChange>
      </w:pPr>
      <w:del w:id="254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rsidDel="00395BDF" w14:paraId="689F071A" w14:textId="0C12DA5E" w:rsidTr="0056568A">
        <w:trPr>
          <w:trHeight w:val="1440"/>
          <w:del w:id="2547" w:author="Sarah Robinson" w:date="2019-10-16T15:23:00Z"/>
        </w:trPr>
        <w:tc>
          <w:tcPr>
            <w:tcW w:w="3226" w:type="dxa"/>
            <w:tcBorders>
              <w:bottom w:val="single" w:sz="4" w:space="0" w:color="auto"/>
            </w:tcBorders>
            <w:vAlign w:val="center"/>
          </w:tcPr>
          <w:p w14:paraId="04706C15" w14:textId="0B5D62FC" w:rsidR="002F383B" w:rsidRPr="00670921" w:rsidDel="00395BDF" w:rsidRDefault="002F383B">
            <w:pPr>
              <w:rPr>
                <w:del w:id="2548" w:author="Sarah Robinson" w:date="2019-10-16T15:23:00Z"/>
                <w:rFonts w:cstheme="minorHAnsi"/>
                <w:sz w:val="28"/>
              </w:rPr>
              <w:pPrChange w:id="2549" w:author="Sarah Robinson" w:date="2019-10-16T15:24:00Z">
                <w:pPr>
                  <w:jc w:val="center"/>
                </w:pPr>
              </w:pPrChange>
            </w:pPr>
            <w:del w:id="2550" w:author="Sarah Robinson" w:date="2019-10-16T15:23:00Z">
              <w:r w:rsidRPr="00670921" w:rsidDel="00395BDF">
                <w:rPr>
                  <w:rFonts w:cstheme="minorHAnsi"/>
                  <w:sz w:val="28"/>
                </w:rPr>
                <w:delText xml:space="preserve">Nearly </w:delText>
              </w:r>
              <w:r w:rsidRPr="00670921" w:rsidDel="00395BDF">
                <w:rPr>
                  <w:rFonts w:cstheme="minorHAnsi"/>
                  <w:b/>
                  <w:sz w:val="28"/>
                </w:rPr>
                <w:delText>100%</w:delText>
              </w:r>
              <w:r w:rsidRPr="00670921" w:rsidDel="00395BDF">
                <w:rPr>
                  <w:rFonts w:cstheme="minorHAnsi"/>
                  <w:sz w:val="28"/>
                </w:rPr>
                <w:delText xml:space="preserve"> of deep draft vessels using the waterway operate safely </w:delText>
              </w:r>
            </w:del>
          </w:p>
        </w:tc>
        <w:tc>
          <w:tcPr>
            <w:tcW w:w="6975" w:type="dxa"/>
            <w:tcBorders>
              <w:top w:val="nil"/>
              <w:bottom w:val="nil"/>
            </w:tcBorders>
            <w:vAlign w:val="center"/>
          </w:tcPr>
          <w:p w14:paraId="67EF11A8" w14:textId="78034A77" w:rsidR="002F383B" w:rsidRPr="00670921" w:rsidDel="00395BDF" w:rsidRDefault="002F383B">
            <w:pPr>
              <w:rPr>
                <w:del w:id="2551" w:author="Sarah Robinson" w:date="2019-10-16T15:23:00Z"/>
                <w:rFonts w:cstheme="minorHAnsi"/>
                <w:sz w:val="40"/>
              </w:rPr>
              <w:pPrChange w:id="2552" w:author="Sarah Robinson" w:date="2019-10-16T15:24:00Z">
                <w:pPr>
                  <w:jc w:val="center"/>
                </w:pPr>
              </w:pPrChange>
            </w:pPr>
            <w:del w:id="2553" w:author="Sarah Robinson" w:date="2019-10-16T15:23:00Z">
              <w:r w:rsidRPr="00670921" w:rsidDel="00395BDF">
                <w:rPr>
                  <w:rFonts w:cstheme="minorHAnsi"/>
                  <w:sz w:val="40"/>
                </w:rPr>
                <w:delText>1     2     3     4     5     6     7     8     9</w:delText>
              </w:r>
            </w:del>
          </w:p>
        </w:tc>
        <w:tc>
          <w:tcPr>
            <w:tcW w:w="3227" w:type="dxa"/>
            <w:tcBorders>
              <w:bottom w:val="single" w:sz="4" w:space="0" w:color="auto"/>
            </w:tcBorders>
            <w:vAlign w:val="center"/>
          </w:tcPr>
          <w:p w14:paraId="5985446E" w14:textId="13C51DBF" w:rsidR="002F383B" w:rsidRPr="00670921" w:rsidDel="00395BDF" w:rsidRDefault="002F383B">
            <w:pPr>
              <w:rPr>
                <w:del w:id="2554" w:author="Sarah Robinson" w:date="2019-10-16T15:23:00Z"/>
                <w:rFonts w:cstheme="minorHAnsi"/>
                <w:sz w:val="28"/>
              </w:rPr>
              <w:pPrChange w:id="2555" w:author="Sarah Robinson" w:date="2019-10-16T15:24:00Z">
                <w:pPr>
                  <w:jc w:val="center"/>
                </w:pPr>
              </w:pPrChange>
            </w:pPr>
            <w:del w:id="2556" w:author="Sarah Robinson" w:date="2019-10-16T15:23:00Z">
              <w:r w:rsidRPr="00670921" w:rsidDel="00395BDF">
                <w:rPr>
                  <w:rFonts w:cstheme="minorHAnsi"/>
                  <w:b/>
                  <w:bCs/>
                  <w:sz w:val="28"/>
                </w:rPr>
                <w:delText>90%</w:delText>
              </w:r>
              <w:r w:rsidRPr="00670921" w:rsidDel="00395BDF">
                <w:rPr>
                  <w:rFonts w:cstheme="minorHAnsi"/>
                  <w:sz w:val="28"/>
                </w:rPr>
                <w:delText xml:space="preserve"> of deep draft vessels using the waterway operate safely</w:delText>
              </w:r>
            </w:del>
          </w:p>
        </w:tc>
      </w:tr>
      <w:tr w:rsidR="002F383B" w:rsidRPr="00670921" w:rsidDel="00395BDF" w14:paraId="709E80C6" w14:textId="2FBEE5BF" w:rsidTr="0056568A">
        <w:trPr>
          <w:trHeight w:val="144"/>
          <w:del w:id="2557" w:author="Sarah Robinson" w:date="2019-10-16T15:23:00Z"/>
        </w:trPr>
        <w:tc>
          <w:tcPr>
            <w:tcW w:w="3226" w:type="dxa"/>
            <w:tcBorders>
              <w:top w:val="single" w:sz="4" w:space="0" w:color="auto"/>
              <w:left w:val="nil"/>
              <w:bottom w:val="single" w:sz="4" w:space="0" w:color="auto"/>
              <w:right w:val="nil"/>
            </w:tcBorders>
            <w:vAlign w:val="center"/>
          </w:tcPr>
          <w:p w14:paraId="37E053CD" w14:textId="4A50018B" w:rsidR="002F383B" w:rsidRPr="00670921" w:rsidDel="00395BDF" w:rsidRDefault="002F383B">
            <w:pPr>
              <w:rPr>
                <w:del w:id="2558" w:author="Sarah Robinson" w:date="2019-10-16T15:23:00Z"/>
                <w:rFonts w:cstheme="minorHAnsi"/>
                <w:b/>
                <w:bCs/>
                <w:sz w:val="16"/>
              </w:rPr>
              <w:pPrChange w:id="2559" w:author="Sarah Robinson" w:date="2019-10-16T15:24:00Z">
                <w:pPr>
                  <w:jc w:val="center"/>
                </w:pPr>
              </w:pPrChange>
            </w:pPr>
          </w:p>
        </w:tc>
        <w:tc>
          <w:tcPr>
            <w:tcW w:w="6975" w:type="dxa"/>
            <w:tcBorders>
              <w:top w:val="nil"/>
              <w:left w:val="nil"/>
              <w:bottom w:val="nil"/>
              <w:right w:val="nil"/>
            </w:tcBorders>
            <w:vAlign w:val="center"/>
          </w:tcPr>
          <w:p w14:paraId="33FBB3C5" w14:textId="7A581094" w:rsidR="002F383B" w:rsidRPr="00670921" w:rsidDel="00395BDF" w:rsidRDefault="002F383B">
            <w:pPr>
              <w:rPr>
                <w:del w:id="2560" w:author="Sarah Robinson" w:date="2019-10-16T15:23:00Z"/>
                <w:rFonts w:cstheme="minorHAnsi"/>
                <w:sz w:val="16"/>
              </w:rPr>
              <w:pPrChange w:id="2561" w:author="Sarah Robinson" w:date="2019-10-16T15:24:00Z">
                <w:pPr>
                  <w:jc w:val="center"/>
                </w:pPr>
              </w:pPrChange>
            </w:pPr>
          </w:p>
        </w:tc>
        <w:tc>
          <w:tcPr>
            <w:tcW w:w="3227" w:type="dxa"/>
            <w:tcBorders>
              <w:top w:val="single" w:sz="4" w:space="0" w:color="auto"/>
              <w:left w:val="nil"/>
              <w:bottom w:val="single" w:sz="4" w:space="0" w:color="auto"/>
              <w:right w:val="nil"/>
            </w:tcBorders>
            <w:vAlign w:val="center"/>
          </w:tcPr>
          <w:p w14:paraId="5A2C4D4E" w14:textId="1F80EADD" w:rsidR="002F383B" w:rsidRPr="00670921" w:rsidDel="00395BDF" w:rsidRDefault="002F383B">
            <w:pPr>
              <w:rPr>
                <w:del w:id="2562" w:author="Sarah Robinson" w:date="2019-10-16T15:23:00Z"/>
                <w:rFonts w:cstheme="minorHAnsi"/>
                <w:b/>
                <w:bCs/>
                <w:sz w:val="16"/>
              </w:rPr>
              <w:pPrChange w:id="2563" w:author="Sarah Robinson" w:date="2019-10-16T15:24:00Z">
                <w:pPr>
                  <w:jc w:val="center"/>
                </w:pPr>
              </w:pPrChange>
            </w:pPr>
          </w:p>
        </w:tc>
      </w:tr>
      <w:tr w:rsidR="002F383B" w:rsidRPr="00670921" w:rsidDel="00395BDF" w14:paraId="1516696A" w14:textId="40B834FD" w:rsidTr="0056568A">
        <w:trPr>
          <w:trHeight w:val="1440"/>
          <w:del w:id="2564" w:author="Sarah Robinson" w:date="2019-10-16T15:23:00Z"/>
        </w:trPr>
        <w:tc>
          <w:tcPr>
            <w:tcW w:w="3226" w:type="dxa"/>
            <w:tcBorders>
              <w:top w:val="single" w:sz="4" w:space="0" w:color="auto"/>
              <w:bottom w:val="single" w:sz="4" w:space="0" w:color="auto"/>
            </w:tcBorders>
            <w:vAlign w:val="center"/>
          </w:tcPr>
          <w:p w14:paraId="0BBF2B29" w14:textId="1F9BE713" w:rsidR="002F383B" w:rsidRPr="00670921" w:rsidDel="00395BDF" w:rsidRDefault="002F383B">
            <w:pPr>
              <w:rPr>
                <w:del w:id="2565" w:author="Sarah Robinson" w:date="2019-10-16T15:23:00Z"/>
                <w:rFonts w:cstheme="minorHAnsi"/>
                <w:sz w:val="28"/>
              </w:rPr>
              <w:pPrChange w:id="2566" w:author="Sarah Robinson" w:date="2019-10-16T15:24:00Z">
                <w:pPr>
                  <w:jc w:val="center"/>
                </w:pPr>
              </w:pPrChange>
            </w:pPr>
            <w:del w:id="2567" w:author="Sarah Robinson" w:date="2019-10-16T15:23:00Z">
              <w:r w:rsidRPr="00670921" w:rsidDel="00395BDF">
                <w:rPr>
                  <w:rFonts w:cstheme="minorHAnsi"/>
                  <w:b/>
                  <w:bCs/>
                  <w:sz w:val="28"/>
                </w:rPr>
                <w:delText>90%</w:delText>
              </w:r>
              <w:r w:rsidRPr="00670921" w:rsidDel="00395BDF">
                <w:rPr>
                  <w:rFonts w:cstheme="minorHAnsi"/>
                  <w:sz w:val="28"/>
                </w:rPr>
                <w:delText xml:space="preserve"> of deep draft vessels using the waterway operate safely</w:delText>
              </w:r>
            </w:del>
          </w:p>
        </w:tc>
        <w:tc>
          <w:tcPr>
            <w:tcW w:w="6975" w:type="dxa"/>
            <w:tcBorders>
              <w:top w:val="nil"/>
              <w:bottom w:val="nil"/>
            </w:tcBorders>
            <w:vAlign w:val="center"/>
          </w:tcPr>
          <w:p w14:paraId="3FE787DB" w14:textId="05F1EE15" w:rsidR="002F383B" w:rsidRPr="00670921" w:rsidDel="00395BDF" w:rsidRDefault="002F383B">
            <w:pPr>
              <w:rPr>
                <w:del w:id="2568" w:author="Sarah Robinson" w:date="2019-10-16T15:23:00Z"/>
                <w:rFonts w:cstheme="minorHAnsi"/>
                <w:sz w:val="40"/>
              </w:rPr>
              <w:pPrChange w:id="2569" w:author="Sarah Robinson" w:date="2019-10-16T15:24:00Z">
                <w:pPr>
                  <w:jc w:val="center"/>
                </w:pPr>
              </w:pPrChange>
            </w:pPr>
            <w:del w:id="2570" w:author="Sarah Robinson" w:date="2019-10-16T15:23:00Z">
              <w:r w:rsidRPr="00670921" w:rsidDel="00395BDF">
                <w:rPr>
                  <w:rFonts w:cstheme="minorHAnsi"/>
                  <w:sz w:val="40"/>
                </w:rPr>
                <w:delText>1     2     3     4     5     6     7     8     9</w:delText>
              </w:r>
            </w:del>
          </w:p>
        </w:tc>
        <w:tc>
          <w:tcPr>
            <w:tcW w:w="3227" w:type="dxa"/>
            <w:tcBorders>
              <w:top w:val="single" w:sz="4" w:space="0" w:color="auto"/>
              <w:bottom w:val="single" w:sz="4" w:space="0" w:color="auto"/>
            </w:tcBorders>
            <w:vAlign w:val="center"/>
          </w:tcPr>
          <w:p w14:paraId="3053ACBC" w14:textId="0A9CE98B" w:rsidR="002F383B" w:rsidRPr="00670921" w:rsidDel="00395BDF" w:rsidRDefault="002F383B">
            <w:pPr>
              <w:rPr>
                <w:del w:id="2571" w:author="Sarah Robinson" w:date="2019-10-16T15:23:00Z"/>
                <w:rFonts w:cstheme="minorHAnsi"/>
                <w:sz w:val="28"/>
              </w:rPr>
              <w:pPrChange w:id="2572" w:author="Sarah Robinson" w:date="2019-10-16T15:24:00Z">
                <w:pPr>
                  <w:jc w:val="center"/>
                </w:pPr>
              </w:pPrChange>
            </w:pPr>
            <w:del w:id="2573" w:author="Sarah Robinson" w:date="2019-10-16T15:23:00Z">
              <w:r w:rsidRPr="00670921" w:rsidDel="00395BDF">
                <w:rPr>
                  <w:rFonts w:cstheme="minorHAnsi"/>
                  <w:b/>
                  <w:bCs/>
                  <w:sz w:val="28"/>
                </w:rPr>
                <w:delText>80%</w:delText>
              </w:r>
              <w:r w:rsidRPr="00670921" w:rsidDel="00395BDF">
                <w:rPr>
                  <w:rFonts w:cstheme="minorHAnsi"/>
                  <w:sz w:val="28"/>
                </w:rPr>
                <w:delText xml:space="preserve"> of deep draft vessels using the waterway operate safely</w:delText>
              </w:r>
            </w:del>
          </w:p>
        </w:tc>
      </w:tr>
      <w:tr w:rsidR="002F383B" w:rsidRPr="00670921" w:rsidDel="00395BDF" w14:paraId="789B0280" w14:textId="49A33977" w:rsidTr="0056568A">
        <w:trPr>
          <w:trHeight w:val="144"/>
          <w:del w:id="2574" w:author="Sarah Robinson" w:date="2019-10-16T15:23:00Z"/>
        </w:trPr>
        <w:tc>
          <w:tcPr>
            <w:tcW w:w="3226" w:type="dxa"/>
            <w:tcBorders>
              <w:top w:val="single" w:sz="4" w:space="0" w:color="auto"/>
              <w:left w:val="nil"/>
              <w:bottom w:val="single" w:sz="4" w:space="0" w:color="auto"/>
              <w:right w:val="nil"/>
            </w:tcBorders>
            <w:vAlign w:val="center"/>
          </w:tcPr>
          <w:p w14:paraId="17D6B511" w14:textId="75D5B04A" w:rsidR="002F383B" w:rsidRPr="00670921" w:rsidDel="00395BDF" w:rsidRDefault="002F383B">
            <w:pPr>
              <w:rPr>
                <w:del w:id="2575" w:author="Sarah Robinson" w:date="2019-10-16T15:23:00Z"/>
                <w:rFonts w:cstheme="minorHAnsi"/>
                <w:b/>
                <w:bCs/>
                <w:sz w:val="16"/>
              </w:rPr>
              <w:pPrChange w:id="2576" w:author="Sarah Robinson" w:date="2019-10-16T15:24:00Z">
                <w:pPr>
                  <w:jc w:val="center"/>
                </w:pPr>
              </w:pPrChange>
            </w:pPr>
          </w:p>
        </w:tc>
        <w:tc>
          <w:tcPr>
            <w:tcW w:w="6975" w:type="dxa"/>
            <w:tcBorders>
              <w:top w:val="nil"/>
              <w:left w:val="nil"/>
              <w:bottom w:val="nil"/>
              <w:right w:val="nil"/>
            </w:tcBorders>
            <w:vAlign w:val="center"/>
          </w:tcPr>
          <w:p w14:paraId="22ED1170" w14:textId="21D8F3AE" w:rsidR="002F383B" w:rsidRPr="00670921" w:rsidDel="00395BDF" w:rsidRDefault="002F383B">
            <w:pPr>
              <w:rPr>
                <w:del w:id="2577" w:author="Sarah Robinson" w:date="2019-10-16T15:23:00Z"/>
                <w:rFonts w:cstheme="minorHAnsi"/>
                <w:sz w:val="16"/>
              </w:rPr>
              <w:pPrChange w:id="2578" w:author="Sarah Robinson" w:date="2019-10-16T15:24:00Z">
                <w:pPr>
                  <w:jc w:val="center"/>
                </w:pPr>
              </w:pPrChange>
            </w:pPr>
          </w:p>
        </w:tc>
        <w:tc>
          <w:tcPr>
            <w:tcW w:w="3227" w:type="dxa"/>
            <w:tcBorders>
              <w:top w:val="single" w:sz="4" w:space="0" w:color="auto"/>
              <w:left w:val="nil"/>
              <w:bottom w:val="single" w:sz="4" w:space="0" w:color="auto"/>
              <w:right w:val="nil"/>
            </w:tcBorders>
            <w:vAlign w:val="center"/>
          </w:tcPr>
          <w:p w14:paraId="7BC2BB5E" w14:textId="1B092A29" w:rsidR="002F383B" w:rsidRPr="00670921" w:rsidDel="00395BDF" w:rsidRDefault="002F383B">
            <w:pPr>
              <w:rPr>
                <w:del w:id="2579" w:author="Sarah Robinson" w:date="2019-10-16T15:23:00Z"/>
                <w:rFonts w:cstheme="minorHAnsi"/>
                <w:b/>
                <w:bCs/>
                <w:sz w:val="16"/>
              </w:rPr>
              <w:pPrChange w:id="2580" w:author="Sarah Robinson" w:date="2019-10-16T15:24:00Z">
                <w:pPr>
                  <w:jc w:val="center"/>
                </w:pPr>
              </w:pPrChange>
            </w:pPr>
          </w:p>
        </w:tc>
      </w:tr>
      <w:tr w:rsidR="002F383B" w:rsidRPr="00670921" w:rsidDel="00395BDF" w14:paraId="3400851E" w14:textId="60DF815D" w:rsidTr="0056568A">
        <w:trPr>
          <w:trHeight w:val="1440"/>
          <w:del w:id="2581" w:author="Sarah Robinson" w:date="2019-10-16T15:23:00Z"/>
        </w:trPr>
        <w:tc>
          <w:tcPr>
            <w:tcW w:w="3226" w:type="dxa"/>
            <w:tcBorders>
              <w:top w:val="single" w:sz="4" w:space="0" w:color="auto"/>
              <w:bottom w:val="single" w:sz="4" w:space="0" w:color="auto"/>
            </w:tcBorders>
            <w:vAlign w:val="center"/>
          </w:tcPr>
          <w:p w14:paraId="6DBBE45B" w14:textId="3BF9FB9B" w:rsidR="002F383B" w:rsidRPr="00670921" w:rsidDel="00395BDF" w:rsidRDefault="002F383B">
            <w:pPr>
              <w:rPr>
                <w:del w:id="2582" w:author="Sarah Robinson" w:date="2019-10-16T15:23:00Z"/>
                <w:rFonts w:cstheme="minorHAnsi"/>
                <w:sz w:val="28"/>
              </w:rPr>
              <w:pPrChange w:id="2583" w:author="Sarah Robinson" w:date="2019-10-16T15:24:00Z">
                <w:pPr>
                  <w:jc w:val="center"/>
                </w:pPr>
              </w:pPrChange>
            </w:pPr>
            <w:del w:id="2584" w:author="Sarah Robinson" w:date="2019-10-16T15:23:00Z">
              <w:r w:rsidRPr="00670921" w:rsidDel="00395BDF">
                <w:rPr>
                  <w:rFonts w:cstheme="minorHAnsi"/>
                  <w:b/>
                  <w:bCs/>
                  <w:sz w:val="28"/>
                </w:rPr>
                <w:delText>80%</w:delText>
              </w:r>
              <w:r w:rsidRPr="00670921" w:rsidDel="00395BDF">
                <w:rPr>
                  <w:rFonts w:cstheme="minorHAnsi"/>
                  <w:sz w:val="28"/>
                </w:rPr>
                <w:delText xml:space="preserve"> of deep draft vessels using the waterway operate safely</w:delText>
              </w:r>
            </w:del>
          </w:p>
        </w:tc>
        <w:tc>
          <w:tcPr>
            <w:tcW w:w="6975" w:type="dxa"/>
            <w:tcBorders>
              <w:top w:val="nil"/>
              <w:bottom w:val="nil"/>
            </w:tcBorders>
            <w:vAlign w:val="center"/>
          </w:tcPr>
          <w:p w14:paraId="5C345AA3" w14:textId="3A119921" w:rsidR="002F383B" w:rsidRPr="00670921" w:rsidDel="00395BDF" w:rsidRDefault="002F383B">
            <w:pPr>
              <w:rPr>
                <w:del w:id="2585" w:author="Sarah Robinson" w:date="2019-10-16T15:23:00Z"/>
                <w:rFonts w:cstheme="minorHAnsi"/>
                <w:sz w:val="40"/>
              </w:rPr>
              <w:pPrChange w:id="2586" w:author="Sarah Robinson" w:date="2019-10-16T15:24:00Z">
                <w:pPr>
                  <w:jc w:val="center"/>
                </w:pPr>
              </w:pPrChange>
            </w:pPr>
            <w:del w:id="2587" w:author="Sarah Robinson" w:date="2019-10-16T15:23:00Z">
              <w:r w:rsidRPr="00670921" w:rsidDel="00395BDF">
                <w:rPr>
                  <w:rFonts w:cstheme="minorHAnsi"/>
                  <w:sz w:val="40"/>
                </w:rPr>
                <w:delText>1     2     3     4     5     6     7     8     9</w:delText>
              </w:r>
            </w:del>
          </w:p>
        </w:tc>
        <w:tc>
          <w:tcPr>
            <w:tcW w:w="3227" w:type="dxa"/>
            <w:tcBorders>
              <w:top w:val="single" w:sz="4" w:space="0" w:color="auto"/>
              <w:bottom w:val="single" w:sz="4" w:space="0" w:color="auto"/>
            </w:tcBorders>
            <w:vAlign w:val="center"/>
          </w:tcPr>
          <w:p w14:paraId="5F86087D" w14:textId="08A5EF71" w:rsidR="002F383B" w:rsidRPr="00670921" w:rsidDel="00395BDF" w:rsidRDefault="002F383B">
            <w:pPr>
              <w:rPr>
                <w:del w:id="2588" w:author="Sarah Robinson" w:date="2019-10-16T15:23:00Z"/>
                <w:rFonts w:cstheme="minorHAnsi"/>
                <w:sz w:val="28"/>
              </w:rPr>
              <w:pPrChange w:id="2589" w:author="Sarah Robinson" w:date="2019-10-16T15:24:00Z">
                <w:pPr>
                  <w:jc w:val="center"/>
                </w:pPr>
              </w:pPrChange>
            </w:pPr>
            <w:del w:id="2590" w:author="Sarah Robinson" w:date="2019-10-16T15:23:00Z">
              <w:r w:rsidRPr="00670921" w:rsidDel="00395BDF">
                <w:rPr>
                  <w:rFonts w:cstheme="minorHAnsi"/>
                  <w:b/>
                  <w:bCs/>
                  <w:sz w:val="28"/>
                </w:rPr>
                <w:delText>70%</w:delText>
              </w:r>
              <w:r w:rsidRPr="00670921" w:rsidDel="00395BDF">
                <w:rPr>
                  <w:rFonts w:cstheme="minorHAnsi"/>
                  <w:sz w:val="28"/>
                </w:rPr>
                <w:delText xml:space="preserve"> of deep draft vessels using the waterway operate safely</w:delText>
              </w:r>
            </w:del>
          </w:p>
        </w:tc>
      </w:tr>
      <w:tr w:rsidR="002F383B" w:rsidRPr="00670921" w:rsidDel="00395BDF" w14:paraId="4717A5C4" w14:textId="65B1AE70" w:rsidTr="0056568A">
        <w:trPr>
          <w:trHeight w:val="360"/>
          <w:del w:id="2591" w:author="Sarah Robinson" w:date="2019-10-16T15:23:00Z"/>
        </w:trPr>
        <w:tc>
          <w:tcPr>
            <w:tcW w:w="3226" w:type="dxa"/>
            <w:tcBorders>
              <w:top w:val="single" w:sz="4" w:space="0" w:color="auto"/>
              <w:left w:val="nil"/>
              <w:bottom w:val="nil"/>
              <w:right w:val="nil"/>
            </w:tcBorders>
            <w:vAlign w:val="center"/>
          </w:tcPr>
          <w:p w14:paraId="12FFA458" w14:textId="7972B947" w:rsidR="002F383B" w:rsidRPr="00670921" w:rsidDel="00395BDF" w:rsidRDefault="002F383B">
            <w:pPr>
              <w:rPr>
                <w:del w:id="2592" w:author="Sarah Robinson" w:date="2019-10-16T15:23:00Z"/>
                <w:rFonts w:cstheme="minorHAnsi"/>
                <w:b/>
                <w:bCs/>
                <w:sz w:val="28"/>
              </w:rPr>
              <w:pPrChange w:id="2593" w:author="Sarah Robinson" w:date="2019-10-16T15:24:00Z">
                <w:pPr>
                  <w:jc w:val="center"/>
                </w:pPr>
              </w:pPrChange>
            </w:pPr>
          </w:p>
        </w:tc>
        <w:tc>
          <w:tcPr>
            <w:tcW w:w="6975" w:type="dxa"/>
            <w:tcBorders>
              <w:top w:val="nil"/>
              <w:left w:val="nil"/>
              <w:bottom w:val="nil"/>
              <w:right w:val="nil"/>
            </w:tcBorders>
            <w:vAlign w:val="center"/>
          </w:tcPr>
          <w:p w14:paraId="745092A4" w14:textId="06CCD304" w:rsidR="002F383B" w:rsidRPr="00670921" w:rsidDel="00395BDF" w:rsidRDefault="002F383B">
            <w:pPr>
              <w:rPr>
                <w:del w:id="2594" w:author="Sarah Robinson" w:date="2019-10-16T15:23:00Z"/>
                <w:rFonts w:cstheme="minorHAnsi"/>
              </w:rPr>
              <w:pPrChange w:id="2595" w:author="Sarah Robinson" w:date="2019-10-16T15:24:00Z">
                <w:pPr>
                  <w:pStyle w:val="BodyText"/>
                </w:pPr>
              </w:pPrChange>
            </w:pPr>
            <w:del w:id="259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7" w:type="dxa"/>
            <w:tcBorders>
              <w:top w:val="single" w:sz="4" w:space="0" w:color="auto"/>
              <w:left w:val="nil"/>
              <w:bottom w:val="nil"/>
              <w:right w:val="nil"/>
            </w:tcBorders>
            <w:vAlign w:val="center"/>
          </w:tcPr>
          <w:p w14:paraId="52169324" w14:textId="7AC7FFEA" w:rsidR="002F383B" w:rsidRPr="00670921" w:rsidDel="00395BDF" w:rsidRDefault="002F383B">
            <w:pPr>
              <w:rPr>
                <w:del w:id="2597" w:author="Sarah Robinson" w:date="2019-10-16T15:23:00Z"/>
                <w:rFonts w:cstheme="minorHAnsi"/>
                <w:b/>
                <w:bCs/>
                <w:sz w:val="28"/>
              </w:rPr>
              <w:pPrChange w:id="2598" w:author="Sarah Robinson" w:date="2019-10-16T15:24:00Z">
                <w:pPr>
                  <w:jc w:val="center"/>
                </w:pPr>
              </w:pPrChange>
            </w:pPr>
          </w:p>
        </w:tc>
      </w:tr>
    </w:tbl>
    <w:p w14:paraId="30786BFE" w14:textId="6C7DF765" w:rsidR="002F383B" w:rsidRPr="00670921" w:rsidDel="00395BDF" w:rsidRDefault="002F383B">
      <w:pPr>
        <w:rPr>
          <w:del w:id="2599" w:author="Sarah Robinson" w:date="2019-10-16T15:23:00Z"/>
          <w:rFonts w:cstheme="minorHAnsi"/>
          <w:b/>
          <w:bCs/>
          <w:sz w:val="32"/>
        </w:rPr>
        <w:pPrChange w:id="2600" w:author="Sarah Robinson" w:date="2019-10-16T15:24:00Z">
          <w:pPr>
            <w:jc w:val="center"/>
          </w:pPr>
        </w:pPrChange>
      </w:pPr>
    </w:p>
    <w:p w14:paraId="16D3C824" w14:textId="3788CF6F" w:rsidR="002F383B" w:rsidRPr="00670921" w:rsidDel="00395BDF" w:rsidRDefault="002F383B">
      <w:pPr>
        <w:rPr>
          <w:del w:id="2601" w:author="Sarah Robinson" w:date="2019-10-16T15:23:00Z"/>
          <w:rFonts w:cstheme="minorHAnsi"/>
          <w:b/>
          <w:bCs/>
          <w:sz w:val="32"/>
        </w:rPr>
        <w:pPrChange w:id="2602" w:author="Sarah Robinson" w:date="2019-10-16T15:24:00Z">
          <w:pPr>
            <w:jc w:val="center"/>
          </w:pPr>
        </w:pPrChange>
      </w:pPr>
    </w:p>
    <w:p w14:paraId="200572D6" w14:textId="36CEDBD8" w:rsidR="00CE03F4" w:rsidRPr="00670921" w:rsidDel="00395BDF" w:rsidRDefault="00CE03F4">
      <w:pPr>
        <w:rPr>
          <w:del w:id="2603" w:author="Sarah Robinson" w:date="2019-10-16T15:23:00Z"/>
          <w:rFonts w:cstheme="minorHAnsi"/>
          <w:b/>
          <w:bCs/>
          <w:i/>
          <w:sz w:val="36"/>
          <w:szCs w:val="36"/>
        </w:rPr>
        <w:pPrChange w:id="2604" w:author="Sarah Robinson" w:date="2019-10-16T15:24:00Z">
          <w:pPr>
            <w:jc w:val="center"/>
          </w:pPr>
        </w:pPrChange>
      </w:pPr>
      <w:del w:id="2605"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5A4D07CA" w14:textId="569B6B9C" w:rsidR="002F383B" w:rsidRPr="00670921" w:rsidDel="00395BDF" w:rsidRDefault="002F383B">
      <w:pPr>
        <w:rPr>
          <w:del w:id="2606" w:author="Sarah Robinson" w:date="2019-10-16T15:23:00Z"/>
          <w:rFonts w:cstheme="minorHAnsi"/>
          <w:b/>
          <w:bCs/>
          <w:sz w:val="32"/>
        </w:rPr>
        <w:pPrChange w:id="2607" w:author="Sarah Robinson" w:date="2019-10-16T15:24:00Z">
          <w:pPr>
            <w:jc w:val="center"/>
          </w:pPr>
        </w:pPrChange>
      </w:pPr>
      <w:del w:id="2608" w:author="Sarah Robinson" w:date="2019-10-16T15:23:00Z">
        <w:r w:rsidRPr="00670921" w:rsidDel="00395BDF">
          <w:rPr>
            <w:rFonts w:cstheme="minorHAnsi"/>
            <w:b/>
            <w:bCs/>
            <w:sz w:val="32"/>
          </w:rPr>
          <w:delText>How much riskier is the condition on the right than the condition on the left?</w:delText>
        </w:r>
      </w:del>
    </w:p>
    <w:p w14:paraId="5830BBD4" w14:textId="237C2E58" w:rsidR="002F383B" w:rsidRPr="00670921" w:rsidDel="00395BDF" w:rsidRDefault="002F383B">
      <w:pPr>
        <w:rPr>
          <w:del w:id="2609" w:author="Sarah Robinson" w:date="2019-10-16T15:23:00Z"/>
          <w:rFonts w:cstheme="minorHAnsi"/>
          <w:b/>
          <w:bCs/>
          <w:sz w:val="32"/>
        </w:rPr>
        <w:pPrChange w:id="2610"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1425B65E" w14:textId="0158D92B" w:rsidTr="0056568A">
        <w:trPr>
          <w:del w:id="2611" w:author="Sarah Robinson" w:date="2019-10-16T15:23:00Z"/>
        </w:trPr>
        <w:tc>
          <w:tcPr>
            <w:tcW w:w="13428" w:type="dxa"/>
          </w:tcPr>
          <w:p w14:paraId="60A29FFC" w14:textId="294E4956" w:rsidR="002F383B" w:rsidRPr="00670921" w:rsidDel="00395BDF" w:rsidRDefault="002F383B">
            <w:pPr>
              <w:rPr>
                <w:del w:id="2612" w:author="Sarah Robinson" w:date="2019-10-16T15:23:00Z"/>
                <w:rFonts w:cstheme="minorHAnsi"/>
                <w:b/>
                <w:bCs/>
                <w:sz w:val="40"/>
                <w:szCs w:val="40"/>
              </w:rPr>
              <w:pPrChange w:id="2613" w:author="Sarah Robinson" w:date="2019-10-16T15:24:00Z">
                <w:pPr>
                  <w:jc w:val="center"/>
                </w:pPr>
              </w:pPrChange>
            </w:pPr>
            <w:del w:id="2614" w:author="Sarah Robinson" w:date="2019-10-16T15:23:00Z">
              <w:r w:rsidRPr="00670921" w:rsidDel="00395BDF">
                <w:rPr>
                  <w:rFonts w:cstheme="minorHAnsi"/>
                  <w:b/>
                  <w:bCs/>
                  <w:sz w:val="40"/>
                  <w:szCs w:val="40"/>
                </w:rPr>
                <w:delText>Vessel Conditions:</w:delText>
              </w:r>
            </w:del>
          </w:p>
          <w:p w14:paraId="59E07CEF" w14:textId="73759818" w:rsidR="002F383B" w:rsidRPr="00670921" w:rsidDel="00395BDF" w:rsidRDefault="002F383B">
            <w:pPr>
              <w:rPr>
                <w:del w:id="2615" w:author="Sarah Robinson" w:date="2019-10-16T15:23:00Z"/>
                <w:rFonts w:cstheme="minorHAnsi"/>
                <w:b/>
                <w:bCs/>
                <w:sz w:val="32"/>
              </w:rPr>
              <w:pPrChange w:id="2616" w:author="Sarah Robinson" w:date="2019-10-16T15:24:00Z">
                <w:pPr>
                  <w:jc w:val="center"/>
                </w:pPr>
              </w:pPrChange>
            </w:pPr>
            <w:del w:id="2617" w:author="Sarah Robinson" w:date="2019-10-16T15:23:00Z">
              <w:r w:rsidRPr="00670921" w:rsidDel="00395BDF">
                <w:rPr>
                  <w:rFonts w:cstheme="minorHAnsi"/>
                  <w:b/>
                  <w:bCs/>
                  <w:sz w:val="40"/>
                  <w:szCs w:val="40"/>
                </w:rPr>
                <w:delText>Shallow Draft Vessel Quality</w:delText>
              </w:r>
            </w:del>
          </w:p>
        </w:tc>
      </w:tr>
    </w:tbl>
    <w:p w14:paraId="05D1E9F3" w14:textId="488FF141" w:rsidR="002F383B" w:rsidRPr="00670921" w:rsidDel="00395BDF" w:rsidRDefault="002F383B">
      <w:pPr>
        <w:rPr>
          <w:del w:id="2618" w:author="Sarah Robinson" w:date="2019-10-16T15:23:00Z"/>
          <w:rFonts w:cstheme="minorHAnsi"/>
          <w:b/>
          <w:bCs/>
        </w:rPr>
        <w:pPrChange w:id="2619" w:author="Sarah Robinson" w:date="2019-10-16T15:24:00Z">
          <w:pPr>
            <w:jc w:val="center"/>
          </w:pPr>
        </w:pPrChange>
      </w:pPr>
    </w:p>
    <w:p w14:paraId="6108D2C9" w14:textId="5BB69BDE" w:rsidR="002F383B" w:rsidRPr="00670921" w:rsidDel="00395BDF" w:rsidRDefault="002F383B">
      <w:pPr>
        <w:rPr>
          <w:del w:id="2620" w:author="Sarah Robinson" w:date="2019-10-16T15:23:00Z"/>
          <w:rFonts w:cstheme="minorHAnsi"/>
          <w:sz w:val="22"/>
        </w:rPr>
        <w:pPrChange w:id="2621" w:author="Sarah Robinson" w:date="2019-10-16T15:24:00Z">
          <w:pPr>
            <w:jc w:val="center"/>
          </w:pPr>
        </w:pPrChange>
      </w:pPr>
      <w:del w:id="2622"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9EAFE3B" w14:textId="712904E2" w:rsidTr="0056568A">
        <w:trPr>
          <w:trHeight w:val="1440"/>
          <w:del w:id="2623" w:author="Sarah Robinson" w:date="2019-10-16T15:23:00Z"/>
        </w:trPr>
        <w:tc>
          <w:tcPr>
            <w:tcW w:w="3227" w:type="dxa"/>
            <w:tcBorders>
              <w:bottom w:val="single" w:sz="4" w:space="0" w:color="auto"/>
            </w:tcBorders>
            <w:vAlign w:val="center"/>
          </w:tcPr>
          <w:p w14:paraId="2A8B5C1C" w14:textId="52A3E9EB" w:rsidR="002F383B" w:rsidRPr="00670921" w:rsidDel="00395BDF" w:rsidRDefault="002F383B">
            <w:pPr>
              <w:rPr>
                <w:del w:id="2624" w:author="Sarah Robinson" w:date="2019-10-16T15:23:00Z"/>
                <w:rFonts w:cstheme="minorHAnsi"/>
                <w:sz w:val="28"/>
              </w:rPr>
              <w:pPrChange w:id="2625" w:author="Sarah Robinson" w:date="2019-10-16T15:24:00Z">
                <w:pPr>
                  <w:jc w:val="center"/>
                </w:pPr>
              </w:pPrChange>
            </w:pPr>
            <w:del w:id="2626" w:author="Sarah Robinson" w:date="2019-10-16T15:23:00Z">
              <w:r w:rsidRPr="00670921" w:rsidDel="00395BDF">
                <w:rPr>
                  <w:rFonts w:cstheme="minorHAnsi"/>
                  <w:bCs/>
                  <w:sz w:val="28"/>
                </w:rPr>
                <w:delText xml:space="preserve">Nearly </w:delText>
              </w:r>
              <w:r w:rsidRPr="00670921" w:rsidDel="00395BDF">
                <w:rPr>
                  <w:rFonts w:cstheme="minorHAnsi"/>
                  <w:b/>
                  <w:bCs/>
                  <w:sz w:val="28"/>
                </w:rPr>
                <w:delText>100%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3F597803" w14:textId="59E211A2" w:rsidR="002F383B" w:rsidRPr="00670921" w:rsidDel="00395BDF" w:rsidRDefault="002F383B">
            <w:pPr>
              <w:rPr>
                <w:del w:id="2627" w:author="Sarah Robinson" w:date="2019-10-16T15:23:00Z"/>
                <w:rFonts w:cstheme="minorHAnsi"/>
                <w:sz w:val="40"/>
              </w:rPr>
              <w:pPrChange w:id="2628" w:author="Sarah Robinson" w:date="2019-10-16T15:24:00Z">
                <w:pPr>
                  <w:jc w:val="center"/>
                </w:pPr>
              </w:pPrChange>
            </w:pPr>
            <w:del w:id="2629"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665DDCC2" w14:textId="0463510D" w:rsidR="002F383B" w:rsidRPr="00670921" w:rsidDel="00395BDF" w:rsidRDefault="002F383B">
            <w:pPr>
              <w:rPr>
                <w:del w:id="2630" w:author="Sarah Robinson" w:date="2019-10-16T15:23:00Z"/>
                <w:rFonts w:cstheme="minorHAnsi"/>
                <w:sz w:val="28"/>
              </w:rPr>
              <w:pPrChange w:id="2631" w:author="Sarah Robinson" w:date="2019-10-16T15:24:00Z">
                <w:pPr>
                  <w:jc w:val="center"/>
                </w:pPr>
              </w:pPrChange>
            </w:pPr>
            <w:del w:id="2632" w:author="Sarah Robinson" w:date="2019-10-16T15:23:00Z">
              <w:r w:rsidRPr="00670921" w:rsidDel="00395BDF">
                <w:rPr>
                  <w:rFonts w:cstheme="minorHAnsi"/>
                  <w:b/>
                  <w:bCs/>
                  <w:sz w:val="28"/>
                </w:rPr>
                <w:delText>90%</w:delText>
              </w:r>
              <w:r w:rsidRPr="00670921" w:rsidDel="00395BDF">
                <w:rPr>
                  <w:rFonts w:cstheme="minorHAnsi"/>
                  <w:sz w:val="28"/>
                </w:rPr>
                <w:delText xml:space="preserve"> of shallow draft vessels using the waterway operate safely</w:delText>
              </w:r>
            </w:del>
          </w:p>
        </w:tc>
      </w:tr>
      <w:tr w:rsidR="002F383B" w:rsidRPr="00670921" w:rsidDel="00395BDF" w14:paraId="4AA1308A" w14:textId="4DBC3ABF" w:rsidTr="0056568A">
        <w:trPr>
          <w:trHeight w:val="144"/>
          <w:del w:id="2633" w:author="Sarah Robinson" w:date="2019-10-16T15:23:00Z"/>
        </w:trPr>
        <w:tc>
          <w:tcPr>
            <w:tcW w:w="3227" w:type="dxa"/>
            <w:tcBorders>
              <w:top w:val="single" w:sz="4" w:space="0" w:color="auto"/>
              <w:left w:val="nil"/>
              <w:bottom w:val="single" w:sz="4" w:space="0" w:color="auto"/>
              <w:right w:val="nil"/>
            </w:tcBorders>
            <w:vAlign w:val="center"/>
          </w:tcPr>
          <w:p w14:paraId="0727EBAA" w14:textId="4DAD55E6" w:rsidR="002F383B" w:rsidRPr="00670921" w:rsidDel="00395BDF" w:rsidRDefault="002F383B">
            <w:pPr>
              <w:rPr>
                <w:del w:id="2634" w:author="Sarah Robinson" w:date="2019-10-16T15:23:00Z"/>
                <w:rFonts w:cstheme="minorHAnsi"/>
                <w:b/>
                <w:bCs/>
                <w:sz w:val="16"/>
              </w:rPr>
              <w:pPrChange w:id="2635" w:author="Sarah Robinson" w:date="2019-10-16T15:24:00Z">
                <w:pPr>
                  <w:jc w:val="center"/>
                </w:pPr>
              </w:pPrChange>
            </w:pPr>
          </w:p>
        </w:tc>
        <w:tc>
          <w:tcPr>
            <w:tcW w:w="6975" w:type="dxa"/>
            <w:tcBorders>
              <w:top w:val="nil"/>
              <w:left w:val="nil"/>
              <w:bottom w:val="nil"/>
              <w:right w:val="nil"/>
            </w:tcBorders>
            <w:vAlign w:val="center"/>
          </w:tcPr>
          <w:p w14:paraId="21887E26" w14:textId="0DC545E1" w:rsidR="002F383B" w:rsidRPr="00670921" w:rsidDel="00395BDF" w:rsidRDefault="002F383B">
            <w:pPr>
              <w:rPr>
                <w:del w:id="2636" w:author="Sarah Robinson" w:date="2019-10-16T15:23:00Z"/>
                <w:rFonts w:cstheme="minorHAnsi"/>
                <w:sz w:val="16"/>
              </w:rPr>
              <w:pPrChange w:id="263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0C5C43C9" w14:textId="64167CBD" w:rsidR="002F383B" w:rsidRPr="00670921" w:rsidDel="00395BDF" w:rsidRDefault="002F383B">
            <w:pPr>
              <w:rPr>
                <w:del w:id="2638" w:author="Sarah Robinson" w:date="2019-10-16T15:23:00Z"/>
                <w:rFonts w:cstheme="minorHAnsi"/>
                <w:b/>
                <w:bCs/>
                <w:sz w:val="16"/>
              </w:rPr>
              <w:pPrChange w:id="2639" w:author="Sarah Robinson" w:date="2019-10-16T15:24:00Z">
                <w:pPr>
                  <w:jc w:val="center"/>
                </w:pPr>
              </w:pPrChange>
            </w:pPr>
          </w:p>
        </w:tc>
      </w:tr>
      <w:tr w:rsidR="002F383B" w:rsidRPr="00670921" w:rsidDel="00395BDF" w14:paraId="2C085D12" w14:textId="541D2B33" w:rsidTr="0056568A">
        <w:trPr>
          <w:trHeight w:val="1440"/>
          <w:del w:id="2640" w:author="Sarah Robinson" w:date="2019-10-16T15:23:00Z"/>
        </w:trPr>
        <w:tc>
          <w:tcPr>
            <w:tcW w:w="3227" w:type="dxa"/>
            <w:tcBorders>
              <w:top w:val="single" w:sz="4" w:space="0" w:color="auto"/>
              <w:bottom w:val="single" w:sz="4" w:space="0" w:color="auto"/>
            </w:tcBorders>
            <w:vAlign w:val="center"/>
          </w:tcPr>
          <w:p w14:paraId="24CFF2A7" w14:textId="5B6FBC2F" w:rsidR="002F383B" w:rsidRPr="00670921" w:rsidDel="00395BDF" w:rsidRDefault="002F383B">
            <w:pPr>
              <w:rPr>
                <w:del w:id="2641" w:author="Sarah Robinson" w:date="2019-10-16T15:23:00Z"/>
                <w:rFonts w:cstheme="minorHAnsi"/>
                <w:sz w:val="28"/>
              </w:rPr>
              <w:pPrChange w:id="2642" w:author="Sarah Robinson" w:date="2019-10-16T15:24:00Z">
                <w:pPr>
                  <w:jc w:val="center"/>
                </w:pPr>
              </w:pPrChange>
            </w:pPr>
            <w:del w:id="2643" w:author="Sarah Robinson" w:date="2019-10-16T15:23:00Z">
              <w:r w:rsidRPr="00670921" w:rsidDel="00395BDF">
                <w:rPr>
                  <w:rFonts w:cstheme="minorHAnsi"/>
                  <w:b/>
                  <w:bCs/>
                  <w:sz w:val="28"/>
                </w:rPr>
                <w:delText>90%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589CC64F" w14:textId="71161AB2" w:rsidR="002F383B" w:rsidRPr="00670921" w:rsidDel="00395BDF" w:rsidRDefault="002F383B">
            <w:pPr>
              <w:rPr>
                <w:del w:id="2644" w:author="Sarah Robinson" w:date="2019-10-16T15:23:00Z"/>
                <w:rFonts w:cstheme="minorHAnsi"/>
                <w:sz w:val="40"/>
              </w:rPr>
              <w:pPrChange w:id="2645" w:author="Sarah Robinson" w:date="2019-10-16T15:24:00Z">
                <w:pPr>
                  <w:jc w:val="center"/>
                </w:pPr>
              </w:pPrChange>
            </w:pPr>
            <w:del w:id="264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170B625" w14:textId="207C1ACF" w:rsidR="002F383B" w:rsidRPr="00670921" w:rsidDel="00395BDF" w:rsidRDefault="002F383B">
            <w:pPr>
              <w:rPr>
                <w:del w:id="2647" w:author="Sarah Robinson" w:date="2019-10-16T15:23:00Z"/>
                <w:rFonts w:cstheme="minorHAnsi"/>
                <w:sz w:val="28"/>
              </w:rPr>
              <w:pPrChange w:id="2648" w:author="Sarah Robinson" w:date="2019-10-16T15:24:00Z">
                <w:pPr>
                  <w:jc w:val="center"/>
                </w:pPr>
              </w:pPrChange>
            </w:pPr>
            <w:del w:id="2649" w:author="Sarah Robinson" w:date="2019-10-16T15:23:00Z">
              <w:r w:rsidRPr="00670921" w:rsidDel="00395BDF">
                <w:rPr>
                  <w:rFonts w:cstheme="minorHAnsi"/>
                  <w:b/>
                  <w:bCs/>
                  <w:sz w:val="28"/>
                </w:rPr>
                <w:delText>80%</w:delText>
              </w:r>
              <w:r w:rsidRPr="00670921" w:rsidDel="00395BDF">
                <w:rPr>
                  <w:rFonts w:cstheme="minorHAnsi"/>
                  <w:sz w:val="28"/>
                </w:rPr>
                <w:delText xml:space="preserve"> of shallow draft vessels using the waterway operate safely</w:delText>
              </w:r>
            </w:del>
          </w:p>
        </w:tc>
      </w:tr>
      <w:tr w:rsidR="002F383B" w:rsidRPr="00670921" w:rsidDel="00395BDF" w14:paraId="18AC664B" w14:textId="1AD5A486" w:rsidTr="0056568A">
        <w:trPr>
          <w:trHeight w:val="144"/>
          <w:del w:id="2650" w:author="Sarah Robinson" w:date="2019-10-16T15:23:00Z"/>
        </w:trPr>
        <w:tc>
          <w:tcPr>
            <w:tcW w:w="3227" w:type="dxa"/>
            <w:tcBorders>
              <w:top w:val="single" w:sz="4" w:space="0" w:color="auto"/>
              <w:left w:val="nil"/>
              <w:bottom w:val="single" w:sz="4" w:space="0" w:color="auto"/>
              <w:right w:val="nil"/>
            </w:tcBorders>
            <w:vAlign w:val="center"/>
          </w:tcPr>
          <w:p w14:paraId="57E734C8" w14:textId="7E0F1F9C" w:rsidR="002F383B" w:rsidRPr="00670921" w:rsidDel="00395BDF" w:rsidRDefault="002F383B">
            <w:pPr>
              <w:rPr>
                <w:del w:id="2651" w:author="Sarah Robinson" w:date="2019-10-16T15:23:00Z"/>
                <w:rFonts w:cstheme="minorHAnsi"/>
                <w:b/>
                <w:bCs/>
                <w:sz w:val="16"/>
              </w:rPr>
              <w:pPrChange w:id="2652" w:author="Sarah Robinson" w:date="2019-10-16T15:24:00Z">
                <w:pPr>
                  <w:jc w:val="center"/>
                </w:pPr>
              </w:pPrChange>
            </w:pPr>
          </w:p>
        </w:tc>
        <w:tc>
          <w:tcPr>
            <w:tcW w:w="6975" w:type="dxa"/>
            <w:tcBorders>
              <w:top w:val="nil"/>
              <w:left w:val="nil"/>
              <w:bottom w:val="nil"/>
              <w:right w:val="nil"/>
            </w:tcBorders>
            <w:vAlign w:val="center"/>
          </w:tcPr>
          <w:p w14:paraId="5BE0D42A" w14:textId="253CACF1" w:rsidR="002F383B" w:rsidRPr="00670921" w:rsidDel="00395BDF" w:rsidRDefault="002F383B">
            <w:pPr>
              <w:rPr>
                <w:del w:id="2653" w:author="Sarah Robinson" w:date="2019-10-16T15:23:00Z"/>
                <w:rFonts w:cstheme="minorHAnsi"/>
                <w:sz w:val="16"/>
              </w:rPr>
              <w:pPrChange w:id="265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5B384498" w14:textId="23C36A67" w:rsidR="002F383B" w:rsidRPr="00670921" w:rsidDel="00395BDF" w:rsidRDefault="002F383B">
            <w:pPr>
              <w:rPr>
                <w:del w:id="2655" w:author="Sarah Robinson" w:date="2019-10-16T15:23:00Z"/>
                <w:rFonts w:cstheme="minorHAnsi"/>
                <w:b/>
                <w:bCs/>
                <w:sz w:val="16"/>
              </w:rPr>
              <w:pPrChange w:id="2656" w:author="Sarah Robinson" w:date="2019-10-16T15:24:00Z">
                <w:pPr>
                  <w:jc w:val="center"/>
                </w:pPr>
              </w:pPrChange>
            </w:pPr>
          </w:p>
        </w:tc>
      </w:tr>
      <w:tr w:rsidR="002F383B" w:rsidRPr="00670921" w:rsidDel="00395BDF" w14:paraId="212047D1" w14:textId="760A1505" w:rsidTr="0056568A">
        <w:trPr>
          <w:trHeight w:val="1440"/>
          <w:del w:id="2657" w:author="Sarah Robinson" w:date="2019-10-16T15:23:00Z"/>
        </w:trPr>
        <w:tc>
          <w:tcPr>
            <w:tcW w:w="3227" w:type="dxa"/>
            <w:tcBorders>
              <w:top w:val="single" w:sz="4" w:space="0" w:color="auto"/>
              <w:bottom w:val="single" w:sz="4" w:space="0" w:color="auto"/>
            </w:tcBorders>
            <w:vAlign w:val="center"/>
          </w:tcPr>
          <w:p w14:paraId="28DD1461" w14:textId="596DCB0F" w:rsidR="002F383B" w:rsidRPr="00670921" w:rsidDel="00395BDF" w:rsidRDefault="002F383B">
            <w:pPr>
              <w:rPr>
                <w:del w:id="2658" w:author="Sarah Robinson" w:date="2019-10-16T15:23:00Z"/>
                <w:rFonts w:cstheme="minorHAnsi"/>
                <w:sz w:val="28"/>
              </w:rPr>
              <w:pPrChange w:id="2659" w:author="Sarah Robinson" w:date="2019-10-16T15:24:00Z">
                <w:pPr>
                  <w:jc w:val="center"/>
                </w:pPr>
              </w:pPrChange>
            </w:pPr>
            <w:del w:id="2660" w:author="Sarah Robinson" w:date="2019-10-16T15:23:00Z">
              <w:r w:rsidRPr="00670921" w:rsidDel="00395BDF">
                <w:rPr>
                  <w:rFonts w:cstheme="minorHAnsi"/>
                  <w:b/>
                  <w:bCs/>
                  <w:sz w:val="28"/>
                </w:rPr>
                <w:delText>80%</w:delText>
              </w:r>
              <w:r w:rsidRPr="00670921" w:rsidDel="00395BDF">
                <w:rPr>
                  <w:rFonts w:cstheme="minorHAnsi"/>
                  <w:sz w:val="28"/>
                </w:rPr>
                <w:delText xml:space="preserve"> of shallow draft vessels using the waterway operate safely</w:delText>
              </w:r>
            </w:del>
          </w:p>
        </w:tc>
        <w:tc>
          <w:tcPr>
            <w:tcW w:w="6975" w:type="dxa"/>
            <w:tcBorders>
              <w:top w:val="nil"/>
              <w:bottom w:val="nil"/>
            </w:tcBorders>
            <w:vAlign w:val="center"/>
          </w:tcPr>
          <w:p w14:paraId="44638B81" w14:textId="68E75A58" w:rsidR="002F383B" w:rsidRPr="00670921" w:rsidDel="00395BDF" w:rsidRDefault="002F383B">
            <w:pPr>
              <w:rPr>
                <w:del w:id="2661" w:author="Sarah Robinson" w:date="2019-10-16T15:23:00Z"/>
                <w:rFonts w:cstheme="minorHAnsi"/>
                <w:sz w:val="40"/>
              </w:rPr>
              <w:pPrChange w:id="2662" w:author="Sarah Robinson" w:date="2019-10-16T15:24:00Z">
                <w:pPr>
                  <w:jc w:val="center"/>
                </w:pPr>
              </w:pPrChange>
            </w:pPr>
            <w:del w:id="266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EBAB88" w14:textId="2CF60AD3" w:rsidR="002F383B" w:rsidRPr="00670921" w:rsidDel="00395BDF" w:rsidRDefault="002F383B">
            <w:pPr>
              <w:rPr>
                <w:del w:id="2664" w:author="Sarah Robinson" w:date="2019-10-16T15:23:00Z"/>
                <w:rFonts w:cstheme="minorHAnsi"/>
                <w:sz w:val="28"/>
              </w:rPr>
              <w:pPrChange w:id="2665" w:author="Sarah Robinson" w:date="2019-10-16T15:24:00Z">
                <w:pPr>
                  <w:jc w:val="center"/>
                </w:pPr>
              </w:pPrChange>
            </w:pPr>
            <w:del w:id="2666" w:author="Sarah Robinson" w:date="2019-10-16T15:23:00Z">
              <w:r w:rsidRPr="00670921" w:rsidDel="00395BDF">
                <w:rPr>
                  <w:rFonts w:cstheme="minorHAnsi"/>
                  <w:b/>
                  <w:bCs/>
                  <w:sz w:val="28"/>
                </w:rPr>
                <w:delText>70%</w:delText>
              </w:r>
              <w:r w:rsidRPr="00670921" w:rsidDel="00395BDF">
                <w:rPr>
                  <w:rFonts w:cstheme="minorHAnsi"/>
                  <w:sz w:val="28"/>
                </w:rPr>
                <w:delText xml:space="preserve"> of shallow draft vessels using the waterway operate safely</w:delText>
              </w:r>
            </w:del>
          </w:p>
        </w:tc>
      </w:tr>
      <w:tr w:rsidR="002F383B" w:rsidRPr="00670921" w:rsidDel="00395BDF" w14:paraId="20E1403B" w14:textId="44931079" w:rsidTr="0056568A">
        <w:trPr>
          <w:trHeight w:val="360"/>
          <w:del w:id="2667" w:author="Sarah Robinson" w:date="2019-10-16T15:23:00Z"/>
        </w:trPr>
        <w:tc>
          <w:tcPr>
            <w:tcW w:w="3227" w:type="dxa"/>
            <w:tcBorders>
              <w:top w:val="single" w:sz="4" w:space="0" w:color="auto"/>
              <w:left w:val="nil"/>
              <w:bottom w:val="nil"/>
              <w:right w:val="nil"/>
            </w:tcBorders>
            <w:vAlign w:val="center"/>
          </w:tcPr>
          <w:p w14:paraId="6E6FD45F" w14:textId="7BD54EE2" w:rsidR="002F383B" w:rsidRPr="00670921" w:rsidDel="00395BDF" w:rsidRDefault="002F383B">
            <w:pPr>
              <w:rPr>
                <w:del w:id="2668" w:author="Sarah Robinson" w:date="2019-10-16T15:23:00Z"/>
                <w:rFonts w:cstheme="minorHAnsi"/>
                <w:b/>
                <w:bCs/>
                <w:sz w:val="28"/>
              </w:rPr>
              <w:pPrChange w:id="2669" w:author="Sarah Robinson" w:date="2019-10-16T15:24:00Z">
                <w:pPr>
                  <w:jc w:val="center"/>
                </w:pPr>
              </w:pPrChange>
            </w:pPr>
          </w:p>
        </w:tc>
        <w:tc>
          <w:tcPr>
            <w:tcW w:w="6975" w:type="dxa"/>
            <w:tcBorders>
              <w:top w:val="nil"/>
              <w:left w:val="nil"/>
              <w:bottom w:val="nil"/>
              <w:right w:val="nil"/>
            </w:tcBorders>
            <w:vAlign w:val="center"/>
          </w:tcPr>
          <w:p w14:paraId="53332A3C" w14:textId="707582D9" w:rsidR="002F383B" w:rsidRPr="00670921" w:rsidDel="00395BDF" w:rsidRDefault="002F383B">
            <w:pPr>
              <w:rPr>
                <w:del w:id="2670" w:author="Sarah Robinson" w:date="2019-10-16T15:23:00Z"/>
                <w:rFonts w:cstheme="minorHAnsi"/>
                <w:sz w:val="16"/>
              </w:rPr>
              <w:pPrChange w:id="2671" w:author="Sarah Robinson" w:date="2019-10-16T15:24:00Z">
                <w:pPr>
                  <w:pStyle w:val="BodyText"/>
                </w:pPr>
              </w:pPrChange>
            </w:pPr>
            <w:del w:id="2672"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CE82506" w14:textId="6729AB07" w:rsidR="002F383B" w:rsidRPr="00670921" w:rsidDel="00395BDF" w:rsidRDefault="002F383B">
            <w:pPr>
              <w:rPr>
                <w:del w:id="2673" w:author="Sarah Robinson" w:date="2019-10-16T15:23:00Z"/>
                <w:rFonts w:cstheme="minorHAnsi"/>
                <w:b/>
                <w:bCs/>
                <w:sz w:val="28"/>
              </w:rPr>
              <w:pPrChange w:id="2674" w:author="Sarah Robinson" w:date="2019-10-16T15:24:00Z">
                <w:pPr>
                  <w:jc w:val="center"/>
                </w:pPr>
              </w:pPrChange>
            </w:pPr>
          </w:p>
        </w:tc>
      </w:tr>
    </w:tbl>
    <w:p w14:paraId="7C69E462" w14:textId="58EBBF22" w:rsidR="002F383B" w:rsidRPr="00670921" w:rsidDel="00395BDF" w:rsidRDefault="002F383B">
      <w:pPr>
        <w:rPr>
          <w:del w:id="2675" w:author="Sarah Robinson" w:date="2019-10-16T15:23:00Z"/>
          <w:rFonts w:cstheme="minorHAnsi"/>
        </w:rPr>
        <w:pPrChange w:id="2676" w:author="Sarah Robinson" w:date="2019-10-16T15:24:00Z">
          <w:pPr>
            <w:pStyle w:val="Title"/>
          </w:pPr>
        </w:pPrChange>
      </w:pPr>
    </w:p>
    <w:p w14:paraId="1DF6CC39" w14:textId="25C2A452" w:rsidR="00CE03F4" w:rsidRPr="00670921" w:rsidDel="00395BDF" w:rsidRDefault="00CE03F4">
      <w:pPr>
        <w:rPr>
          <w:del w:id="2677" w:author="Sarah Robinson" w:date="2019-10-16T15:23:00Z"/>
          <w:rFonts w:cstheme="minorHAnsi"/>
          <w:b/>
          <w:bCs/>
          <w:i/>
          <w:sz w:val="36"/>
          <w:szCs w:val="36"/>
        </w:rPr>
        <w:pPrChange w:id="2678" w:author="Sarah Robinson" w:date="2019-10-16T15:24:00Z">
          <w:pPr>
            <w:jc w:val="center"/>
          </w:pPr>
        </w:pPrChange>
      </w:pPr>
      <w:del w:id="2679"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762F7ED4" w14:textId="0EFF3EF5" w:rsidR="002F383B" w:rsidRPr="00670921" w:rsidDel="00395BDF" w:rsidRDefault="002F383B">
      <w:pPr>
        <w:rPr>
          <w:del w:id="2680" w:author="Sarah Robinson" w:date="2019-10-16T15:23:00Z"/>
          <w:rFonts w:cstheme="minorHAnsi"/>
          <w:b/>
          <w:bCs/>
          <w:sz w:val="32"/>
        </w:rPr>
        <w:pPrChange w:id="2681" w:author="Sarah Robinson" w:date="2019-10-16T15:24:00Z">
          <w:pPr>
            <w:jc w:val="center"/>
          </w:pPr>
        </w:pPrChange>
      </w:pPr>
      <w:del w:id="2682" w:author="Sarah Robinson" w:date="2019-10-16T15:23:00Z">
        <w:r w:rsidRPr="00670921" w:rsidDel="00395BDF">
          <w:rPr>
            <w:rFonts w:cstheme="minorHAnsi"/>
            <w:b/>
            <w:bCs/>
            <w:sz w:val="32"/>
          </w:rPr>
          <w:delText>How much riskier is the condition on the right than the condition on the left?</w:delText>
        </w:r>
      </w:del>
    </w:p>
    <w:p w14:paraId="1721932A" w14:textId="711F0156" w:rsidR="002F383B" w:rsidRPr="00670921" w:rsidDel="00395BDF" w:rsidRDefault="002F383B">
      <w:pPr>
        <w:rPr>
          <w:del w:id="2683" w:author="Sarah Robinson" w:date="2019-10-16T15:23:00Z"/>
          <w:rFonts w:cstheme="minorHAnsi"/>
          <w:b/>
          <w:bCs/>
          <w:sz w:val="32"/>
        </w:rPr>
        <w:pPrChange w:id="2684"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rsidDel="00395BDF" w14:paraId="29A05314" w14:textId="23620908" w:rsidTr="0056568A">
        <w:trPr>
          <w:del w:id="2685" w:author="Sarah Robinson" w:date="2019-10-16T15:23:00Z"/>
        </w:trPr>
        <w:tc>
          <w:tcPr>
            <w:tcW w:w="13428" w:type="dxa"/>
          </w:tcPr>
          <w:p w14:paraId="7E176761" w14:textId="3D523DEC" w:rsidR="002F383B" w:rsidRPr="002E3A5E" w:rsidDel="00395BDF" w:rsidRDefault="002F383B">
            <w:pPr>
              <w:rPr>
                <w:del w:id="2686" w:author="Sarah Robinson" w:date="2019-10-16T15:23:00Z"/>
                <w:rFonts w:cstheme="minorHAnsi"/>
                <w:b/>
                <w:bCs/>
                <w:sz w:val="40"/>
                <w:szCs w:val="40"/>
                <w:lang w:val="fr-FR"/>
              </w:rPr>
              <w:pPrChange w:id="2687" w:author="Sarah Robinson" w:date="2019-10-16T15:24:00Z">
                <w:pPr>
                  <w:jc w:val="center"/>
                </w:pPr>
              </w:pPrChange>
            </w:pPr>
            <w:del w:id="2688" w:author="Sarah Robinson" w:date="2019-10-16T15:23:00Z">
              <w:r w:rsidRPr="002E3A5E" w:rsidDel="00395BDF">
                <w:rPr>
                  <w:rFonts w:cstheme="minorHAnsi"/>
                  <w:b/>
                  <w:bCs/>
                  <w:sz w:val="40"/>
                  <w:szCs w:val="40"/>
                  <w:lang w:val="fr-FR"/>
                </w:rPr>
                <w:delText>Vessel Conditions:</w:delText>
              </w:r>
            </w:del>
          </w:p>
          <w:p w14:paraId="62E5EC1F" w14:textId="03DBD409" w:rsidR="002F383B" w:rsidRPr="002E3A5E" w:rsidDel="00395BDF" w:rsidRDefault="002F383B">
            <w:pPr>
              <w:rPr>
                <w:del w:id="2689" w:author="Sarah Robinson" w:date="2019-10-16T15:23:00Z"/>
                <w:rFonts w:cstheme="minorHAnsi"/>
                <w:b/>
                <w:bCs/>
                <w:sz w:val="32"/>
                <w:lang w:val="fr-FR"/>
              </w:rPr>
              <w:pPrChange w:id="2690" w:author="Sarah Robinson" w:date="2019-10-16T15:24:00Z">
                <w:pPr>
                  <w:jc w:val="center"/>
                </w:pPr>
              </w:pPrChange>
            </w:pPr>
            <w:del w:id="2691" w:author="Sarah Robinson" w:date="2019-10-16T15:23:00Z">
              <w:r w:rsidRPr="002E3A5E" w:rsidDel="00395BDF">
                <w:rPr>
                  <w:rFonts w:cstheme="minorHAnsi"/>
                  <w:b/>
                  <w:bCs/>
                  <w:sz w:val="40"/>
                  <w:szCs w:val="40"/>
                  <w:lang w:val="fr-FR"/>
                </w:rPr>
                <w:delText>Commercial Fishing Vessel Quality</w:delText>
              </w:r>
            </w:del>
          </w:p>
        </w:tc>
      </w:tr>
    </w:tbl>
    <w:p w14:paraId="069FFCBD" w14:textId="03012E62" w:rsidR="002F383B" w:rsidRPr="002E3A5E" w:rsidDel="00395BDF" w:rsidRDefault="002F383B">
      <w:pPr>
        <w:rPr>
          <w:del w:id="2692" w:author="Sarah Robinson" w:date="2019-10-16T15:23:00Z"/>
          <w:rFonts w:cstheme="minorHAnsi"/>
          <w:b/>
          <w:bCs/>
          <w:lang w:val="fr-FR"/>
        </w:rPr>
        <w:pPrChange w:id="2693" w:author="Sarah Robinson" w:date="2019-10-16T15:24:00Z">
          <w:pPr>
            <w:jc w:val="center"/>
          </w:pPr>
        </w:pPrChange>
      </w:pPr>
    </w:p>
    <w:p w14:paraId="42AF834D" w14:textId="11E58273" w:rsidR="002F383B" w:rsidRPr="00670921" w:rsidDel="00395BDF" w:rsidRDefault="002F383B">
      <w:pPr>
        <w:rPr>
          <w:del w:id="2694" w:author="Sarah Robinson" w:date="2019-10-16T15:23:00Z"/>
          <w:rFonts w:cstheme="minorHAnsi"/>
          <w:sz w:val="22"/>
        </w:rPr>
        <w:pPrChange w:id="2695" w:author="Sarah Robinson" w:date="2019-10-16T15:24:00Z">
          <w:pPr>
            <w:jc w:val="center"/>
          </w:pPr>
        </w:pPrChange>
      </w:pPr>
      <w:del w:id="2696"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2F01F36" w14:textId="131738C3" w:rsidTr="0056568A">
        <w:trPr>
          <w:trHeight w:val="1440"/>
          <w:del w:id="2697" w:author="Sarah Robinson" w:date="2019-10-16T15:23:00Z"/>
        </w:trPr>
        <w:tc>
          <w:tcPr>
            <w:tcW w:w="3227" w:type="dxa"/>
            <w:tcBorders>
              <w:bottom w:val="single" w:sz="4" w:space="0" w:color="auto"/>
            </w:tcBorders>
            <w:vAlign w:val="center"/>
          </w:tcPr>
          <w:p w14:paraId="624CF3FE" w14:textId="3BDC193E" w:rsidR="002F383B" w:rsidRPr="00670921" w:rsidDel="00395BDF" w:rsidRDefault="002F383B">
            <w:pPr>
              <w:rPr>
                <w:del w:id="2698" w:author="Sarah Robinson" w:date="2019-10-16T15:23:00Z"/>
                <w:rFonts w:cstheme="minorHAnsi"/>
                <w:sz w:val="28"/>
              </w:rPr>
              <w:pPrChange w:id="2699" w:author="Sarah Robinson" w:date="2019-10-16T15:24:00Z">
                <w:pPr>
                  <w:jc w:val="center"/>
                </w:pPr>
              </w:pPrChange>
            </w:pPr>
            <w:del w:id="2700" w:author="Sarah Robinson" w:date="2019-10-16T15:23:00Z">
              <w:r w:rsidRPr="00670921" w:rsidDel="00395BDF">
                <w:rPr>
                  <w:rFonts w:cstheme="minorHAnsi"/>
                  <w:bCs/>
                  <w:sz w:val="28"/>
                </w:rPr>
                <w:delText>Nearly</w:delText>
              </w:r>
              <w:r w:rsidRPr="00670921" w:rsidDel="00395BDF">
                <w:rPr>
                  <w:rFonts w:cstheme="minorHAnsi"/>
                  <w:b/>
                  <w:bCs/>
                  <w:sz w:val="28"/>
                </w:rPr>
                <w:delText xml:space="preserve"> 100%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3D393B01" w14:textId="6299E13F" w:rsidR="002F383B" w:rsidRPr="00670921" w:rsidDel="00395BDF" w:rsidRDefault="002F383B">
            <w:pPr>
              <w:rPr>
                <w:del w:id="2701" w:author="Sarah Robinson" w:date="2019-10-16T15:23:00Z"/>
                <w:rFonts w:cstheme="minorHAnsi"/>
                <w:sz w:val="40"/>
              </w:rPr>
              <w:pPrChange w:id="2702" w:author="Sarah Robinson" w:date="2019-10-16T15:24:00Z">
                <w:pPr>
                  <w:jc w:val="center"/>
                </w:pPr>
              </w:pPrChange>
            </w:pPr>
            <w:del w:id="2703"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7996623" w14:textId="62528723" w:rsidR="002F383B" w:rsidRPr="00670921" w:rsidDel="00395BDF" w:rsidRDefault="002F383B">
            <w:pPr>
              <w:rPr>
                <w:del w:id="2704" w:author="Sarah Robinson" w:date="2019-10-16T15:23:00Z"/>
                <w:rFonts w:cstheme="minorHAnsi"/>
                <w:sz w:val="28"/>
              </w:rPr>
              <w:pPrChange w:id="2705" w:author="Sarah Robinson" w:date="2019-10-16T15:24:00Z">
                <w:pPr>
                  <w:jc w:val="center"/>
                </w:pPr>
              </w:pPrChange>
            </w:pPr>
            <w:del w:id="2706" w:author="Sarah Robinson" w:date="2019-10-16T15:23:00Z">
              <w:r w:rsidRPr="00670921" w:rsidDel="00395BDF">
                <w:rPr>
                  <w:rFonts w:cstheme="minorHAnsi"/>
                  <w:b/>
                  <w:bCs/>
                  <w:sz w:val="28"/>
                </w:rPr>
                <w:delText>90%</w:delText>
              </w:r>
              <w:r w:rsidRPr="00670921" w:rsidDel="00395BDF">
                <w:rPr>
                  <w:rFonts w:cstheme="minorHAnsi"/>
                  <w:sz w:val="28"/>
                </w:rPr>
                <w:delText xml:space="preserve"> of commercial fishing vessels using the waterway operate safely</w:delText>
              </w:r>
            </w:del>
          </w:p>
        </w:tc>
      </w:tr>
      <w:tr w:rsidR="002F383B" w:rsidRPr="00670921" w:rsidDel="00395BDF" w14:paraId="3514789E" w14:textId="62148D0D" w:rsidTr="0056568A">
        <w:trPr>
          <w:trHeight w:val="144"/>
          <w:del w:id="2707" w:author="Sarah Robinson" w:date="2019-10-16T15:23:00Z"/>
        </w:trPr>
        <w:tc>
          <w:tcPr>
            <w:tcW w:w="3227" w:type="dxa"/>
            <w:tcBorders>
              <w:top w:val="single" w:sz="4" w:space="0" w:color="auto"/>
              <w:left w:val="nil"/>
              <w:bottom w:val="single" w:sz="4" w:space="0" w:color="auto"/>
              <w:right w:val="nil"/>
            </w:tcBorders>
            <w:vAlign w:val="center"/>
          </w:tcPr>
          <w:p w14:paraId="40EA33EF" w14:textId="7CE94BA8" w:rsidR="002F383B" w:rsidRPr="00670921" w:rsidDel="00395BDF" w:rsidRDefault="002F383B">
            <w:pPr>
              <w:rPr>
                <w:del w:id="2708" w:author="Sarah Robinson" w:date="2019-10-16T15:23:00Z"/>
                <w:rFonts w:cstheme="minorHAnsi"/>
                <w:b/>
                <w:bCs/>
                <w:sz w:val="16"/>
              </w:rPr>
              <w:pPrChange w:id="2709" w:author="Sarah Robinson" w:date="2019-10-16T15:24:00Z">
                <w:pPr>
                  <w:jc w:val="center"/>
                </w:pPr>
              </w:pPrChange>
            </w:pPr>
          </w:p>
        </w:tc>
        <w:tc>
          <w:tcPr>
            <w:tcW w:w="6975" w:type="dxa"/>
            <w:tcBorders>
              <w:top w:val="nil"/>
              <w:left w:val="nil"/>
              <w:bottom w:val="nil"/>
              <w:right w:val="nil"/>
            </w:tcBorders>
            <w:vAlign w:val="center"/>
          </w:tcPr>
          <w:p w14:paraId="73D71F14" w14:textId="1D085C6D" w:rsidR="002F383B" w:rsidRPr="00670921" w:rsidDel="00395BDF" w:rsidRDefault="002F383B">
            <w:pPr>
              <w:rPr>
                <w:del w:id="2710" w:author="Sarah Robinson" w:date="2019-10-16T15:23:00Z"/>
                <w:rFonts w:cstheme="minorHAnsi"/>
                <w:sz w:val="16"/>
              </w:rPr>
              <w:pPrChange w:id="271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ED03881" w14:textId="64CE86C1" w:rsidR="002F383B" w:rsidRPr="00670921" w:rsidDel="00395BDF" w:rsidRDefault="002F383B">
            <w:pPr>
              <w:rPr>
                <w:del w:id="2712" w:author="Sarah Robinson" w:date="2019-10-16T15:23:00Z"/>
                <w:rFonts w:cstheme="minorHAnsi"/>
                <w:b/>
                <w:bCs/>
                <w:sz w:val="16"/>
              </w:rPr>
              <w:pPrChange w:id="2713" w:author="Sarah Robinson" w:date="2019-10-16T15:24:00Z">
                <w:pPr>
                  <w:jc w:val="center"/>
                </w:pPr>
              </w:pPrChange>
            </w:pPr>
          </w:p>
        </w:tc>
      </w:tr>
      <w:tr w:rsidR="002F383B" w:rsidRPr="00670921" w:rsidDel="00395BDF" w14:paraId="6AAD6A26" w14:textId="6D5CB65B" w:rsidTr="0056568A">
        <w:trPr>
          <w:trHeight w:val="1440"/>
          <w:del w:id="2714" w:author="Sarah Robinson" w:date="2019-10-16T15:23:00Z"/>
        </w:trPr>
        <w:tc>
          <w:tcPr>
            <w:tcW w:w="3227" w:type="dxa"/>
            <w:tcBorders>
              <w:top w:val="single" w:sz="4" w:space="0" w:color="auto"/>
              <w:bottom w:val="single" w:sz="4" w:space="0" w:color="auto"/>
            </w:tcBorders>
            <w:vAlign w:val="center"/>
          </w:tcPr>
          <w:p w14:paraId="6D641160" w14:textId="0E23134C" w:rsidR="002F383B" w:rsidRPr="00670921" w:rsidDel="00395BDF" w:rsidRDefault="002F383B">
            <w:pPr>
              <w:rPr>
                <w:del w:id="2715" w:author="Sarah Robinson" w:date="2019-10-16T15:23:00Z"/>
                <w:rFonts w:cstheme="minorHAnsi"/>
                <w:sz w:val="28"/>
              </w:rPr>
              <w:pPrChange w:id="2716" w:author="Sarah Robinson" w:date="2019-10-16T15:24:00Z">
                <w:pPr>
                  <w:jc w:val="center"/>
                </w:pPr>
              </w:pPrChange>
            </w:pPr>
            <w:del w:id="2717" w:author="Sarah Robinson" w:date="2019-10-16T15:23:00Z">
              <w:r w:rsidRPr="00670921" w:rsidDel="00395BDF">
                <w:rPr>
                  <w:rFonts w:cstheme="minorHAnsi"/>
                  <w:b/>
                  <w:bCs/>
                  <w:sz w:val="28"/>
                </w:rPr>
                <w:delText>90%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32FB70C2" w14:textId="311C0B8E" w:rsidR="002F383B" w:rsidRPr="00670921" w:rsidDel="00395BDF" w:rsidRDefault="002F383B">
            <w:pPr>
              <w:rPr>
                <w:del w:id="2718" w:author="Sarah Robinson" w:date="2019-10-16T15:23:00Z"/>
                <w:rFonts w:cstheme="minorHAnsi"/>
                <w:sz w:val="40"/>
              </w:rPr>
              <w:pPrChange w:id="2719" w:author="Sarah Robinson" w:date="2019-10-16T15:24:00Z">
                <w:pPr>
                  <w:jc w:val="center"/>
                </w:pPr>
              </w:pPrChange>
            </w:pPr>
            <w:del w:id="272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3219711" w14:textId="0A68B10B" w:rsidR="002F383B" w:rsidRPr="00670921" w:rsidDel="00395BDF" w:rsidRDefault="002F383B">
            <w:pPr>
              <w:rPr>
                <w:del w:id="2721" w:author="Sarah Robinson" w:date="2019-10-16T15:23:00Z"/>
                <w:rFonts w:cstheme="minorHAnsi"/>
                <w:sz w:val="28"/>
              </w:rPr>
              <w:pPrChange w:id="2722" w:author="Sarah Robinson" w:date="2019-10-16T15:24:00Z">
                <w:pPr>
                  <w:jc w:val="center"/>
                </w:pPr>
              </w:pPrChange>
            </w:pPr>
            <w:del w:id="2723" w:author="Sarah Robinson" w:date="2019-10-16T15:23:00Z">
              <w:r w:rsidRPr="00670921" w:rsidDel="00395BDF">
                <w:rPr>
                  <w:rFonts w:cstheme="minorHAnsi"/>
                  <w:b/>
                  <w:bCs/>
                  <w:sz w:val="28"/>
                </w:rPr>
                <w:delText>80%</w:delText>
              </w:r>
              <w:r w:rsidRPr="00670921" w:rsidDel="00395BDF">
                <w:rPr>
                  <w:rFonts w:cstheme="minorHAnsi"/>
                  <w:sz w:val="28"/>
                </w:rPr>
                <w:delText xml:space="preserve"> of commercial fishing vessels using the waterway operate safely</w:delText>
              </w:r>
            </w:del>
          </w:p>
        </w:tc>
      </w:tr>
      <w:tr w:rsidR="002F383B" w:rsidRPr="00670921" w:rsidDel="00395BDF" w14:paraId="265CDC8B" w14:textId="6D5214A4" w:rsidTr="0056568A">
        <w:trPr>
          <w:trHeight w:val="144"/>
          <w:del w:id="2724" w:author="Sarah Robinson" w:date="2019-10-16T15:23:00Z"/>
        </w:trPr>
        <w:tc>
          <w:tcPr>
            <w:tcW w:w="3227" w:type="dxa"/>
            <w:tcBorders>
              <w:top w:val="single" w:sz="4" w:space="0" w:color="auto"/>
              <w:left w:val="nil"/>
              <w:bottom w:val="single" w:sz="4" w:space="0" w:color="auto"/>
              <w:right w:val="nil"/>
            </w:tcBorders>
            <w:vAlign w:val="center"/>
          </w:tcPr>
          <w:p w14:paraId="19CE2121" w14:textId="18CCA637" w:rsidR="002F383B" w:rsidRPr="00670921" w:rsidDel="00395BDF" w:rsidRDefault="002F383B">
            <w:pPr>
              <w:rPr>
                <w:del w:id="2725" w:author="Sarah Robinson" w:date="2019-10-16T15:23:00Z"/>
                <w:rFonts w:cstheme="minorHAnsi"/>
                <w:b/>
                <w:bCs/>
                <w:sz w:val="16"/>
              </w:rPr>
              <w:pPrChange w:id="2726" w:author="Sarah Robinson" w:date="2019-10-16T15:24:00Z">
                <w:pPr>
                  <w:jc w:val="center"/>
                </w:pPr>
              </w:pPrChange>
            </w:pPr>
          </w:p>
        </w:tc>
        <w:tc>
          <w:tcPr>
            <w:tcW w:w="6975" w:type="dxa"/>
            <w:tcBorders>
              <w:top w:val="nil"/>
              <w:left w:val="nil"/>
              <w:bottom w:val="nil"/>
              <w:right w:val="nil"/>
            </w:tcBorders>
            <w:vAlign w:val="center"/>
          </w:tcPr>
          <w:p w14:paraId="13D9A2FE" w14:textId="7E1147D8" w:rsidR="002F383B" w:rsidRPr="00670921" w:rsidDel="00395BDF" w:rsidRDefault="002F383B">
            <w:pPr>
              <w:rPr>
                <w:del w:id="2727" w:author="Sarah Robinson" w:date="2019-10-16T15:23:00Z"/>
                <w:rFonts w:cstheme="minorHAnsi"/>
                <w:sz w:val="16"/>
              </w:rPr>
              <w:pPrChange w:id="272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F4EA000" w14:textId="77FE2EB0" w:rsidR="002F383B" w:rsidRPr="00670921" w:rsidDel="00395BDF" w:rsidRDefault="002F383B">
            <w:pPr>
              <w:rPr>
                <w:del w:id="2729" w:author="Sarah Robinson" w:date="2019-10-16T15:23:00Z"/>
                <w:rFonts w:cstheme="minorHAnsi"/>
                <w:b/>
                <w:bCs/>
                <w:sz w:val="16"/>
              </w:rPr>
              <w:pPrChange w:id="2730" w:author="Sarah Robinson" w:date="2019-10-16T15:24:00Z">
                <w:pPr>
                  <w:jc w:val="center"/>
                </w:pPr>
              </w:pPrChange>
            </w:pPr>
          </w:p>
        </w:tc>
      </w:tr>
      <w:tr w:rsidR="002F383B" w:rsidRPr="00670921" w:rsidDel="00395BDF" w14:paraId="0978D6F4" w14:textId="3A431A27" w:rsidTr="0056568A">
        <w:trPr>
          <w:trHeight w:val="1440"/>
          <w:del w:id="2731" w:author="Sarah Robinson" w:date="2019-10-16T15:23:00Z"/>
        </w:trPr>
        <w:tc>
          <w:tcPr>
            <w:tcW w:w="3227" w:type="dxa"/>
            <w:tcBorders>
              <w:top w:val="single" w:sz="4" w:space="0" w:color="auto"/>
              <w:bottom w:val="single" w:sz="4" w:space="0" w:color="auto"/>
            </w:tcBorders>
            <w:vAlign w:val="center"/>
          </w:tcPr>
          <w:p w14:paraId="53859158" w14:textId="3612D003" w:rsidR="002F383B" w:rsidRPr="00670921" w:rsidDel="00395BDF" w:rsidRDefault="002F383B">
            <w:pPr>
              <w:rPr>
                <w:del w:id="2732" w:author="Sarah Robinson" w:date="2019-10-16T15:23:00Z"/>
                <w:rFonts w:cstheme="minorHAnsi"/>
                <w:sz w:val="28"/>
              </w:rPr>
              <w:pPrChange w:id="2733" w:author="Sarah Robinson" w:date="2019-10-16T15:24:00Z">
                <w:pPr>
                  <w:jc w:val="center"/>
                </w:pPr>
              </w:pPrChange>
            </w:pPr>
            <w:del w:id="2734" w:author="Sarah Robinson" w:date="2019-10-16T15:23:00Z">
              <w:r w:rsidRPr="00670921" w:rsidDel="00395BDF">
                <w:rPr>
                  <w:rFonts w:cstheme="minorHAnsi"/>
                  <w:b/>
                  <w:bCs/>
                  <w:sz w:val="28"/>
                </w:rPr>
                <w:delText>80%</w:delText>
              </w:r>
              <w:r w:rsidRPr="00670921" w:rsidDel="00395BDF">
                <w:rPr>
                  <w:rFonts w:cstheme="minorHAnsi"/>
                  <w:sz w:val="28"/>
                </w:rPr>
                <w:delText xml:space="preserve"> of commercial fishing vessels using the waterway operate safely</w:delText>
              </w:r>
            </w:del>
          </w:p>
        </w:tc>
        <w:tc>
          <w:tcPr>
            <w:tcW w:w="6975" w:type="dxa"/>
            <w:tcBorders>
              <w:top w:val="nil"/>
              <w:bottom w:val="nil"/>
            </w:tcBorders>
            <w:vAlign w:val="center"/>
          </w:tcPr>
          <w:p w14:paraId="4625B66F" w14:textId="6EBC9DFC" w:rsidR="002F383B" w:rsidRPr="00670921" w:rsidDel="00395BDF" w:rsidRDefault="002F383B">
            <w:pPr>
              <w:rPr>
                <w:del w:id="2735" w:author="Sarah Robinson" w:date="2019-10-16T15:23:00Z"/>
                <w:rFonts w:cstheme="minorHAnsi"/>
                <w:sz w:val="40"/>
              </w:rPr>
              <w:pPrChange w:id="2736" w:author="Sarah Robinson" w:date="2019-10-16T15:24:00Z">
                <w:pPr>
                  <w:jc w:val="center"/>
                </w:pPr>
              </w:pPrChange>
            </w:pPr>
            <w:del w:id="273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FD49585" w14:textId="54E041A4" w:rsidR="002F383B" w:rsidRPr="00670921" w:rsidDel="00395BDF" w:rsidRDefault="002F383B">
            <w:pPr>
              <w:rPr>
                <w:del w:id="2738" w:author="Sarah Robinson" w:date="2019-10-16T15:23:00Z"/>
                <w:rFonts w:cstheme="minorHAnsi"/>
                <w:sz w:val="28"/>
              </w:rPr>
              <w:pPrChange w:id="2739" w:author="Sarah Robinson" w:date="2019-10-16T15:24:00Z">
                <w:pPr>
                  <w:jc w:val="center"/>
                </w:pPr>
              </w:pPrChange>
            </w:pPr>
            <w:del w:id="2740" w:author="Sarah Robinson" w:date="2019-10-16T15:23:00Z">
              <w:r w:rsidRPr="00670921" w:rsidDel="00395BDF">
                <w:rPr>
                  <w:rFonts w:cstheme="minorHAnsi"/>
                  <w:b/>
                  <w:bCs/>
                  <w:sz w:val="28"/>
                </w:rPr>
                <w:delText>70%</w:delText>
              </w:r>
              <w:r w:rsidRPr="00670921" w:rsidDel="00395BDF">
                <w:rPr>
                  <w:rFonts w:cstheme="minorHAnsi"/>
                  <w:sz w:val="28"/>
                </w:rPr>
                <w:delText xml:space="preserve"> of commercial fishing vessels using the waterway operate safely</w:delText>
              </w:r>
            </w:del>
          </w:p>
        </w:tc>
      </w:tr>
      <w:tr w:rsidR="002F383B" w:rsidRPr="00670921" w:rsidDel="00395BDF" w14:paraId="3033116E" w14:textId="490A6AEC" w:rsidTr="0056568A">
        <w:trPr>
          <w:trHeight w:val="360"/>
          <w:del w:id="2741" w:author="Sarah Robinson" w:date="2019-10-16T15:23:00Z"/>
        </w:trPr>
        <w:tc>
          <w:tcPr>
            <w:tcW w:w="3227" w:type="dxa"/>
            <w:tcBorders>
              <w:top w:val="single" w:sz="4" w:space="0" w:color="auto"/>
              <w:left w:val="nil"/>
              <w:bottom w:val="nil"/>
              <w:right w:val="nil"/>
            </w:tcBorders>
            <w:vAlign w:val="center"/>
          </w:tcPr>
          <w:p w14:paraId="7BDAF4A0" w14:textId="3B4F2163" w:rsidR="002F383B" w:rsidRPr="00670921" w:rsidDel="00395BDF" w:rsidRDefault="002F383B">
            <w:pPr>
              <w:rPr>
                <w:del w:id="2742" w:author="Sarah Robinson" w:date="2019-10-16T15:23:00Z"/>
                <w:rFonts w:cstheme="minorHAnsi"/>
                <w:b/>
                <w:bCs/>
                <w:sz w:val="28"/>
              </w:rPr>
              <w:pPrChange w:id="2743" w:author="Sarah Robinson" w:date="2019-10-16T15:24:00Z">
                <w:pPr>
                  <w:jc w:val="center"/>
                </w:pPr>
              </w:pPrChange>
            </w:pPr>
          </w:p>
        </w:tc>
        <w:tc>
          <w:tcPr>
            <w:tcW w:w="6975" w:type="dxa"/>
            <w:tcBorders>
              <w:top w:val="nil"/>
              <w:left w:val="nil"/>
              <w:bottom w:val="nil"/>
              <w:right w:val="nil"/>
            </w:tcBorders>
            <w:vAlign w:val="center"/>
          </w:tcPr>
          <w:p w14:paraId="19E7A1DA" w14:textId="6F366E7F" w:rsidR="002F383B" w:rsidRPr="00670921" w:rsidDel="00395BDF" w:rsidRDefault="00C73C2A">
            <w:pPr>
              <w:rPr>
                <w:del w:id="2744" w:author="Sarah Robinson" w:date="2019-10-16T15:23:00Z"/>
                <w:rFonts w:cstheme="minorHAnsi"/>
              </w:rPr>
              <w:pPrChange w:id="2745" w:author="Sarah Robinson" w:date="2019-10-16T15:24:00Z">
                <w:pPr>
                  <w:pStyle w:val="BodyText"/>
                </w:pPr>
              </w:pPrChange>
            </w:pPr>
            <w:del w:id="2746"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638E842" w14:textId="1639F8CC" w:rsidR="002F383B" w:rsidRPr="00670921" w:rsidDel="00395BDF" w:rsidRDefault="002F383B">
            <w:pPr>
              <w:rPr>
                <w:del w:id="2747" w:author="Sarah Robinson" w:date="2019-10-16T15:23:00Z"/>
                <w:rFonts w:cstheme="minorHAnsi"/>
                <w:b/>
                <w:bCs/>
                <w:sz w:val="28"/>
              </w:rPr>
              <w:pPrChange w:id="2748" w:author="Sarah Robinson" w:date="2019-10-16T15:24:00Z">
                <w:pPr>
                  <w:jc w:val="center"/>
                </w:pPr>
              </w:pPrChange>
            </w:pPr>
          </w:p>
        </w:tc>
      </w:tr>
    </w:tbl>
    <w:p w14:paraId="4E2E1B6B" w14:textId="43EF662F" w:rsidR="00C73C2A" w:rsidRPr="00670921" w:rsidDel="00395BDF" w:rsidRDefault="002F383B">
      <w:pPr>
        <w:rPr>
          <w:del w:id="2749" w:author="Sarah Robinson" w:date="2019-10-16T15:23:00Z"/>
          <w:rFonts w:cstheme="minorHAnsi"/>
          <w:b/>
        </w:rPr>
        <w:pPrChange w:id="2750" w:author="Sarah Robinson" w:date="2019-10-16T15:24:00Z">
          <w:pPr>
            <w:pStyle w:val="BodyText"/>
          </w:pPr>
        </w:pPrChange>
      </w:pPr>
      <w:del w:id="2751" w:author="Sarah Robinson" w:date="2019-10-16T15:23:00Z">
        <w:r w:rsidRPr="00670921" w:rsidDel="00395BDF">
          <w:rPr>
            <w:rFonts w:cstheme="minorHAnsi"/>
          </w:rPr>
          <w:br w:type="page"/>
        </w:r>
      </w:del>
    </w:p>
    <w:p w14:paraId="3A2F301D" w14:textId="5230039F" w:rsidR="002F383B" w:rsidRPr="00670921" w:rsidDel="00395BDF" w:rsidRDefault="002F383B">
      <w:pPr>
        <w:rPr>
          <w:del w:id="2752" w:author="Sarah Robinson" w:date="2019-10-16T15:23:00Z"/>
          <w:rFonts w:cstheme="minorHAnsi"/>
          <w:b/>
          <w:bCs/>
          <w:sz w:val="32"/>
        </w:rPr>
        <w:pPrChange w:id="2753" w:author="Sarah Robinson" w:date="2019-10-16T15:24:00Z">
          <w:pPr>
            <w:jc w:val="center"/>
          </w:pPr>
        </w:pPrChange>
      </w:pPr>
    </w:p>
    <w:p w14:paraId="6425ECB5" w14:textId="753BA762" w:rsidR="00CE03F4" w:rsidRPr="00670921" w:rsidDel="00395BDF" w:rsidRDefault="00CE03F4">
      <w:pPr>
        <w:rPr>
          <w:del w:id="2754" w:author="Sarah Robinson" w:date="2019-10-16T15:23:00Z"/>
          <w:rFonts w:cstheme="minorHAnsi"/>
          <w:b/>
          <w:bCs/>
          <w:i/>
          <w:sz w:val="36"/>
          <w:szCs w:val="36"/>
        </w:rPr>
        <w:pPrChange w:id="2755" w:author="Sarah Robinson" w:date="2019-10-16T15:24:00Z">
          <w:pPr>
            <w:jc w:val="center"/>
          </w:pPr>
        </w:pPrChange>
      </w:pPr>
      <w:del w:id="2756"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3F558B85" w14:textId="4043F7ED" w:rsidR="002F383B" w:rsidRPr="00670921" w:rsidDel="00395BDF" w:rsidRDefault="002F383B">
      <w:pPr>
        <w:rPr>
          <w:del w:id="2757" w:author="Sarah Robinson" w:date="2019-10-16T15:23:00Z"/>
          <w:rFonts w:cstheme="minorHAnsi"/>
          <w:b/>
          <w:bCs/>
          <w:sz w:val="32"/>
        </w:rPr>
        <w:pPrChange w:id="2758" w:author="Sarah Robinson" w:date="2019-10-16T15:24:00Z">
          <w:pPr>
            <w:jc w:val="center"/>
          </w:pPr>
        </w:pPrChange>
      </w:pPr>
      <w:del w:id="2759" w:author="Sarah Robinson" w:date="2019-10-16T15:23:00Z">
        <w:r w:rsidRPr="00670921" w:rsidDel="00395BDF">
          <w:rPr>
            <w:rFonts w:cstheme="minorHAnsi"/>
            <w:b/>
            <w:bCs/>
            <w:sz w:val="32"/>
          </w:rPr>
          <w:delText>How much riskier is the condition on the right than the condition on the left?</w:delText>
        </w:r>
      </w:del>
    </w:p>
    <w:p w14:paraId="4FD655FE" w14:textId="0A8B0349" w:rsidR="002F383B" w:rsidRPr="00670921" w:rsidDel="00395BDF" w:rsidRDefault="002F383B">
      <w:pPr>
        <w:rPr>
          <w:del w:id="2760" w:author="Sarah Robinson" w:date="2019-10-16T15:23:00Z"/>
          <w:rFonts w:cstheme="minorHAnsi"/>
          <w:b/>
          <w:bCs/>
          <w:sz w:val="32"/>
        </w:rPr>
        <w:pPrChange w:id="2761"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FF1E79A" w14:textId="6E20C33A" w:rsidTr="0056568A">
        <w:trPr>
          <w:del w:id="2762" w:author="Sarah Robinson" w:date="2019-10-16T15:23:00Z"/>
        </w:trPr>
        <w:tc>
          <w:tcPr>
            <w:tcW w:w="13428" w:type="dxa"/>
          </w:tcPr>
          <w:p w14:paraId="6CADC198" w14:textId="1C06C6EA" w:rsidR="002F383B" w:rsidRPr="00670921" w:rsidDel="00395BDF" w:rsidRDefault="002F383B">
            <w:pPr>
              <w:rPr>
                <w:del w:id="2763" w:author="Sarah Robinson" w:date="2019-10-16T15:23:00Z"/>
                <w:rFonts w:cstheme="minorHAnsi"/>
                <w:b/>
                <w:bCs/>
                <w:sz w:val="40"/>
                <w:szCs w:val="40"/>
              </w:rPr>
              <w:pPrChange w:id="2764" w:author="Sarah Robinson" w:date="2019-10-16T15:24:00Z">
                <w:pPr>
                  <w:jc w:val="center"/>
                </w:pPr>
              </w:pPrChange>
            </w:pPr>
            <w:del w:id="2765" w:author="Sarah Robinson" w:date="2019-10-16T15:23:00Z">
              <w:r w:rsidRPr="00670921" w:rsidDel="00395BDF">
                <w:rPr>
                  <w:rFonts w:cstheme="minorHAnsi"/>
                  <w:b/>
                  <w:bCs/>
                  <w:sz w:val="40"/>
                  <w:szCs w:val="40"/>
                </w:rPr>
                <w:delText>Vessel Conditions:</w:delText>
              </w:r>
            </w:del>
          </w:p>
          <w:p w14:paraId="60E8D9A1" w14:textId="4D5918FF" w:rsidR="002F383B" w:rsidRPr="00670921" w:rsidDel="00395BDF" w:rsidRDefault="002F383B">
            <w:pPr>
              <w:rPr>
                <w:del w:id="2766" w:author="Sarah Robinson" w:date="2019-10-16T15:23:00Z"/>
                <w:rFonts w:cstheme="minorHAnsi"/>
                <w:b/>
                <w:bCs/>
                <w:sz w:val="32"/>
              </w:rPr>
              <w:pPrChange w:id="2767" w:author="Sarah Robinson" w:date="2019-10-16T15:24:00Z">
                <w:pPr>
                  <w:jc w:val="center"/>
                </w:pPr>
              </w:pPrChange>
            </w:pPr>
            <w:del w:id="2768" w:author="Sarah Robinson" w:date="2019-10-16T15:23:00Z">
              <w:r w:rsidRPr="00670921" w:rsidDel="00395BDF">
                <w:rPr>
                  <w:rFonts w:cstheme="minorHAnsi"/>
                  <w:b/>
                  <w:bCs/>
                  <w:sz w:val="40"/>
                  <w:szCs w:val="40"/>
                </w:rPr>
                <w:delText>Small Craft Quality</w:delText>
              </w:r>
            </w:del>
          </w:p>
        </w:tc>
      </w:tr>
    </w:tbl>
    <w:p w14:paraId="5E4EF149" w14:textId="79EE8B0B" w:rsidR="002F383B" w:rsidRPr="00670921" w:rsidDel="00395BDF" w:rsidRDefault="002F383B">
      <w:pPr>
        <w:rPr>
          <w:del w:id="2769" w:author="Sarah Robinson" w:date="2019-10-16T15:23:00Z"/>
          <w:rFonts w:cstheme="minorHAnsi"/>
          <w:b/>
          <w:bCs/>
        </w:rPr>
        <w:pPrChange w:id="2770" w:author="Sarah Robinson" w:date="2019-10-16T15:24:00Z">
          <w:pPr>
            <w:jc w:val="center"/>
          </w:pPr>
        </w:pPrChange>
      </w:pPr>
    </w:p>
    <w:p w14:paraId="158B5E68" w14:textId="272087DE" w:rsidR="002F383B" w:rsidRPr="00670921" w:rsidDel="00395BDF" w:rsidRDefault="002F383B">
      <w:pPr>
        <w:rPr>
          <w:del w:id="2771" w:author="Sarah Robinson" w:date="2019-10-16T15:23:00Z"/>
          <w:rFonts w:cstheme="minorHAnsi"/>
          <w:sz w:val="22"/>
        </w:rPr>
        <w:pPrChange w:id="2772" w:author="Sarah Robinson" w:date="2019-10-16T15:24:00Z">
          <w:pPr>
            <w:jc w:val="center"/>
          </w:pPr>
        </w:pPrChange>
      </w:pPr>
      <w:del w:id="2773"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FCBB97D" w14:textId="72A769FA" w:rsidTr="0056568A">
        <w:trPr>
          <w:trHeight w:val="1440"/>
          <w:del w:id="2774" w:author="Sarah Robinson" w:date="2019-10-16T15:23:00Z"/>
        </w:trPr>
        <w:tc>
          <w:tcPr>
            <w:tcW w:w="3227" w:type="dxa"/>
            <w:tcBorders>
              <w:bottom w:val="single" w:sz="4" w:space="0" w:color="auto"/>
            </w:tcBorders>
            <w:vAlign w:val="center"/>
          </w:tcPr>
          <w:p w14:paraId="1EB169F0" w14:textId="47D5D42A" w:rsidR="002F383B" w:rsidRPr="00670921" w:rsidDel="00395BDF" w:rsidRDefault="002F383B">
            <w:pPr>
              <w:rPr>
                <w:del w:id="2775" w:author="Sarah Robinson" w:date="2019-10-16T15:23:00Z"/>
                <w:rFonts w:cstheme="minorHAnsi"/>
                <w:sz w:val="28"/>
              </w:rPr>
              <w:pPrChange w:id="2776" w:author="Sarah Robinson" w:date="2019-10-16T15:24:00Z">
                <w:pPr>
                  <w:jc w:val="center"/>
                </w:pPr>
              </w:pPrChange>
            </w:pPr>
            <w:del w:id="2777" w:author="Sarah Robinson" w:date="2019-10-16T15:23:00Z">
              <w:r w:rsidRPr="00670921" w:rsidDel="00395BDF">
                <w:rPr>
                  <w:rFonts w:cstheme="minorHAnsi"/>
                  <w:sz w:val="28"/>
                </w:rPr>
                <w:delText xml:space="preserve">Nearly </w:delText>
              </w:r>
              <w:r w:rsidRPr="00670921" w:rsidDel="00395BDF">
                <w:rPr>
                  <w:rFonts w:cstheme="minorHAnsi"/>
                  <w:b/>
                  <w:bCs/>
                  <w:sz w:val="28"/>
                </w:rPr>
                <w:delText>100%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1739F1D5" w14:textId="3AE17F1F" w:rsidR="002F383B" w:rsidRPr="00670921" w:rsidDel="00395BDF" w:rsidRDefault="002F383B">
            <w:pPr>
              <w:rPr>
                <w:del w:id="2778" w:author="Sarah Robinson" w:date="2019-10-16T15:23:00Z"/>
                <w:rFonts w:cstheme="minorHAnsi"/>
                <w:sz w:val="40"/>
              </w:rPr>
              <w:pPrChange w:id="2779" w:author="Sarah Robinson" w:date="2019-10-16T15:24:00Z">
                <w:pPr>
                  <w:jc w:val="center"/>
                </w:pPr>
              </w:pPrChange>
            </w:pPr>
            <w:del w:id="2780"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4FF4376" w14:textId="0D618E94" w:rsidR="002F383B" w:rsidRPr="00670921" w:rsidDel="00395BDF" w:rsidRDefault="002F383B">
            <w:pPr>
              <w:rPr>
                <w:del w:id="2781" w:author="Sarah Robinson" w:date="2019-10-16T15:23:00Z"/>
                <w:rFonts w:cstheme="minorHAnsi"/>
                <w:sz w:val="28"/>
              </w:rPr>
              <w:pPrChange w:id="2782" w:author="Sarah Robinson" w:date="2019-10-16T15:24:00Z">
                <w:pPr>
                  <w:jc w:val="center"/>
                </w:pPr>
              </w:pPrChange>
            </w:pPr>
            <w:del w:id="2783" w:author="Sarah Robinson" w:date="2019-10-16T15:23:00Z">
              <w:r w:rsidRPr="00670921" w:rsidDel="00395BDF">
                <w:rPr>
                  <w:rFonts w:cstheme="minorHAnsi"/>
                  <w:b/>
                  <w:bCs/>
                  <w:sz w:val="28"/>
                </w:rPr>
                <w:delText>90%</w:delText>
              </w:r>
              <w:r w:rsidRPr="00670921" w:rsidDel="00395BDF">
                <w:rPr>
                  <w:rFonts w:cstheme="minorHAnsi"/>
                  <w:sz w:val="28"/>
                </w:rPr>
                <w:delText xml:space="preserve"> of small craft using the waterway operate safely</w:delText>
              </w:r>
            </w:del>
          </w:p>
        </w:tc>
      </w:tr>
      <w:tr w:rsidR="002F383B" w:rsidRPr="00670921" w:rsidDel="00395BDF" w14:paraId="017D9628" w14:textId="3D3D67F7" w:rsidTr="0056568A">
        <w:trPr>
          <w:trHeight w:val="144"/>
          <w:del w:id="2784" w:author="Sarah Robinson" w:date="2019-10-16T15:23:00Z"/>
        </w:trPr>
        <w:tc>
          <w:tcPr>
            <w:tcW w:w="3227" w:type="dxa"/>
            <w:tcBorders>
              <w:top w:val="single" w:sz="4" w:space="0" w:color="auto"/>
              <w:left w:val="nil"/>
              <w:bottom w:val="single" w:sz="4" w:space="0" w:color="auto"/>
              <w:right w:val="nil"/>
            </w:tcBorders>
            <w:vAlign w:val="center"/>
          </w:tcPr>
          <w:p w14:paraId="7597F661" w14:textId="1B999997" w:rsidR="002F383B" w:rsidRPr="00670921" w:rsidDel="00395BDF" w:rsidRDefault="002F383B">
            <w:pPr>
              <w:rPr>
                <w:del w:id="2785" w:author="Sarah Robinson" w:date="2019-10-16T15:23:00Z"/>
                <w:rFonts w:cstheme="minorHAnsi"/>
                <w:b/>
                <w:bCs/>
                <w:sz w:val="16"/>
              </w:rPr>
              <w:pPrChange w:id="2786" w:author="Sarah Robinson" w:date="2019-10-16T15:24:00Z">
                <w:pPr>
                  <w:jc w:val="center"/>
                </w:pPr>
              </w:pPrChange>
            </w:pPr>
          </w:p>
        </w:tc>
        <w:tc>
          <w:tcPr>
            <w:tcW w:w="6975" w:type="dxa"/>
            <w:tcBorders>
              <w:top w:val="nil"/>
              <w:left w:val="nil"/>
              <w:bottom w:val="nil"/>
              <w:right w:val="nil"/>
            </w:tcBorders>
            <w:vAlign w:val="center"/>
          </w:tcPr>
          <w:p w14:paraId="61D3DEBF" w14:textId="6EA5F82A" w:rsidR="002F383B" w:rsidRPr="00670921" w:rsidDel="00395BDF" w:rsidRDefault="002F383B">
            <w:pPr>
              <w:rPr>
                <w:del w:id="2787" w:author="Sarah Robinson" w:date="2019-10-16T15:23:00Z"/>
                <w:rFonts w:cstheme="minorHAnsi"/>
                <w:sz w:val="16"/>
              </w:rPr>
              <w:pPrChange w:id="278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8153ACD" w14:textId="702E59F1" w:rsidR="002F383B" w:rsidRPr="00670921" w:rsidDel="00395BDF" w:rsidRDefault="002F383B">
            <w:pPr>
              <w:rPr>
                <w:del w:id="2789" w:author="Sarah Robinson" w:date="2019-10-16T15:23:00Z"/>
                <w:rFonts w:cstheme="minorHAnsi"/>
                <w:b/>
                <w:bCs/>
                <w:sz w:val="16"/>
              </w:rPr>
              <w:pPrChange w:id="2790" w:author="Sarah Robinson" w:date="2019-10-16T15:24:00Z">
                <w:pPr>
                  <w:jc w:val="center"/>
                </w:pPr>
              </w:pPrChange>
            </w:pPr>
          </w:p>
        </w:tc>
      </w:tr>
      <w:tr w:rsidR="002F383B" w:rsidRPr="00670921" w:rsidDel="00395BDF" w14:paraId="33FC6F7C" w14:textId="6F7CA6D6" w:rsidTr="0056568A">
        <w:trPr>
          <w:trHeight w:val="1440"/>
          <w:del w:id="2791" w:author="Sarah Robinson" w:date="2019-10-16T15:23:00Z"/>
        </w:trPr>
        <w:tc>
          <w:tcPr>
            <w:tcW w:w="3227" w:type="dxa"/>
            <w:tcBorders>
              <w:top w:val="single" w:sz="4" w:space="0" w:color="auto"/>
              <w:bottom w:val="single" w:sz="4" w:space="0" w:color="auto"/>
            </w:tcBorders>
            <w:vAlign w:val="center"/>
          </w:tcPr>
          <w:p w14:paraId="49F61B2D" w14:textId="3E738E36" w:rsidR="002F383B" w:rsidRPr="00670921" w:rsidDel="00395BDF" w:rsidRDefault="002F383B">
            <w:pPr>
              <w:rPr>
                <w:del w:id="2792" w:author="Sarah Robinson" w:date="2019-10-16T15:23:00Z"/>
                <w:rFonts w:cstheme="minorHAnsi"/>
                <w:sz w:val="28"/>
              </w:rPr>
              <w:pPrChange w:id="2793" w:author="Sarah Robinson" w:date="2019-10-16T15:24:00Z">
                <w:pPr>
                  <w:jc w:val="center"/>
                </w:pPr>
              </w:pPrChange>
            </w:pPr>
            <w:del w:id="2794" w:author="Sarah Robinson" w:date="2019-10-16T15:23:00Z">
              <w:r w:rsidRPr="00670921" w:rsidDel="00395BDF">
                <w:rPr>
                  <w:rFonts w:cstheme="minorHAnsi"/>
                  <w:b/>
                  <w:bCs/>
                  <w:sz w:val="28"/>
                </w:rPr>
                <w:delText>90%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017D725B" w14:textId="595AF64D" w:rsidR="002F383B" w:rsidRPr="00670921" w:rsidDel="00395BDF" w:rsidRDefault="002F383B">
            <w:pPr>
              <w:rPr>
                <w:del w:id="2795" w:author="Sarah Robinson" w:date="2019-10-16T15:23:00Z"/>
                <w:rFonts w:cstheme="minorHAnsi"/>
                <w:sz w:val="40"/>
              </w:rPr>
              <w:pPrChange w:id="2796" w:author="Sarah Robinson" w:date="2019-10-16T15:24:00Z">
                <w:pPr>
                  <w:jc w:val="center"/>
                </w:pPr>
              </w:pPrChange>
            </w:pPr>
            <w:del w:id="279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498C64E" w14:textId="247D218B" w:rsidR="002F383B" w:rsidRPr="00670921" w:rsidDel="00395BDF" w:rsidRDefault="002F383B">
            <w:pPr>
              <w:rPr>
                <w:del w:id="2798" w:author="Sarah Robinson" w:date="2019-10-16T15:23:00Z"/>
                <w:rFonts w:cstheme="minorHAnsi"/>
                <w:sz w:val="28"/>
              </w:rPr>
              <w:pPrChange w:id="2799" w:author="Sarah Robinson" w:date="2019-10-16T15:24:00Z">
                <w:pPr>
                  <w:jc w:val="center"/>
                </w:pPr>
              </w:pPrChange>
            </w:pPr>
            <w:del w:id="2800" w:author="Sarah Robinson" w:date="2019-10-16T15:23:00Z">
              <w:r w:rsidRPr="00670921" w:rsidDel="00395BDF">
                <w:rPr>
                  <w:rFonts w:cstheme="minorHAnsi"/>
                  <w:b/>
                  <w:bCs/>
                  <w:sz w:val="28"/>
                </w:rPr>
                <w:delText>80%</w:delText>
              </w:r>
              <w:r w:rsidRPr="00670921" w:rsidDel="00395BDF">
                <w:rPr>
                  <w:rFonts w:cstheme="minorHAnsi"/>
                  <w:sz w:val="28"/>
                </w:rPr>
                <w:delText xml:space="preserve"> of small craft using the waterway operate safely</w:delText>
              </w:r>
            </w:del>
          </w:p>
        </w:tc>
      </w:tr>
      <w:tr w:rsidR="002F383B" w:rsidRPr="00670921" w:rsidDel="00395BDF" w14:paraId="71AC9E65" w14:textId="42A6238D" w:rsidTr="0056568A">
        <w:trPr>
          <w:trHeight w:val="144"/>
          <w:del w:id="2801" w:author="Sarah Robinson" w:date="2019-10-16T15:23:00Z"/>
        </w:trPr>
        <w:tc>
          <w:tcPr>
            <w:tcW w:w="3227" w:type="dxa"/>
            <w:tcBorders>
              <w:top w:val="single" w:sz="4" w:space="0" w:color="auto"/>
              <w:left w:val="nil"/>
              <w:bottom w:val="single" w:sz="4" w:space="0" w:color="auto"/>
              <w:right w:val="nil"/>
            </w:tcBorders>
            <w:vAlign w:val="center"/>
          </w:tcPr>
          <w:p w14:paraId="764DC27B" w14:textId="1C195BAD" w:rsidR="002F383B" w:rsidRPr="00670921" w:rsidDel="00395BDF" w:rsidRDefault="002F383B">
            <w:pPr>
              <w:rPr>
                <w:del w:id="2802" w:author="Sarah Robinson" w:date="2019-10-16T15:23:00Z"/>
                <w:rFonts w:cstheme="minorHAnsi"/>
                <w:b/>
                <w:bCs/>
                <w:sz w:val="16"/>
              </w:rPr>
              <w:pPrChange w:id="2803" w:author="Sarah Robinson" w:date="2019-10-16T15:24:00Z">
                <w:pPr>
                  <w:jc w:val="center"/>
                </w:pPr>
              </w:pPrChange>
            </w:pPr>
          </w:p>
        </w:tc>
        <w:tc>
          <w:tcPr>
            <w:tcW w:w="6975" w:type="dxa"/>
            <w:tcBorders>
              <w:top w:val="nil"/>
              <w:left w:val="nil"/>
              <w:bottom w:val="nil"/>
              <w:right w:val="nil"/>
            </w:tcBorders>
            <w:vAlign w:val="center"/>
          </w:tcPr>
          <w:p w14:paraId="202AF21B" w14:textId="13DEC01C" w:rsidR="002F383B" w:rsidRPr="00670921" w:rsidDel="00395BDF" w:rsidRDefault="002F383B">
            <w:pPr>
              <w:rPr>
                <w:del w:id="2804" w:author="Sarah Robinson" w:date="2019-10-16T15:23:00Z"/>
                <w:rFonts w:cstheme="minorHAnsi"/>
                <w:sz w:val="16"/>
              </w:rPr>
              <w:pPrChange w:id="280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A96AE62" w14:textId="637CB7DA" w:rsidR="002F383B" w:rsidRPr="00670921" w:rsidDel="00395BDF" w:rsidRDefault="002F383B">
            <w:pPr>
              <w:rPr>
                <w:del w:id="2806" w:author="Sarah Robinson" w:date="2019-10-16T15:23:00Z"/>
                <w:rFonts w:cstheme="minorHAnsi"/>
                <w:b/>
                <w:bCs/>
                <w:sz w:val="16"/>
              </w:rPr>
              <w:pPrChange w:id="2807" w:author="Sarah Robinson" w:date="2019-10-16T15:24:00Z">
                <w:pPr>
                  <w:jc w:val="center"/>
                </w:pPr>
              </w:pPrChange>
            </w:pPr>
          </w:p>
        </w:tc>
      </w:tr>
      <w:tr w:rsidR="002F383B" w:rsidRPr="00670921" w:rsidDel="00395BDF" w14:paraId="3136791E" w14:textId="34AE5AC7" w:rsidTr="0056568A">
        <w:trPr>
          <w:trHeight w:val="1440"/>
          <w:del w:id="2808" w:author="Sarah Robinson" w:date="2019-10-16T15:23:00Z"/>
        </w:trPr>
        <w:tc>
          <w:tcPr>
            <w:tcW w:w="3227" w:type="dxa"/>
            <w:tcBorders>
              <w:top w:val="single" w:sz="4" w:space="0" w:color="auto"/>
              <w:bottom w:val="single" w:sz="4" w:space="0" w:color="auto"/>
            </w:tcBorders>
            <w:vAlign w:val="center"/>
          </w:tcPr>
          <w:p w14:paraId="06457CC2" w14:textId="6229C3F6" w:rsidR="002F383B" w:rsidRPr="00670921" w:rsidDel="00395BDF" w:rsidRDefault="002F383B">
            <w:pPr>
              <w:rPr>
                <w:del w:id="2809" w:author="Sarah Robinson" w:date="2019-10-16T15:23:00Z"/>
                <w:rFonts w:cstheme="minorHAnsi"/>
                <w:sz w:val="28"/>
              </w:rPr>
              <w:pPrChange w:id="2810" w:author="Sarah Robinson" w:date="2019-10-16T15:24:00Z">
                <w:pPr>
                  <w:jc w:val="center"/>
                </w:pPr>
              </w:pPrChange>
            </w:pPr>
            <w:del w:id="2811" w:author="Sarah Robinson" w:date="2019-10-16T15:23:00Z">
              <w:r w:rsidRPr="00670921" w:rsidDel="00395BDF">
                <w:rPr>
                  <w:rFonts w:cstheme="minorHAnsi"/>
                  <w:b/>
                  <w:bCs/>
                  <w:sz w:val="28"/>
                </w:rPr>
                <w:delText>80%</w:delText>
              </w:r>
              <w:r w:rsidRPr="00670921" w:rsidDel="00395BDF">
                <w:rPr>
                  <w:rFonts w:cstheme="minorHAnsi"/>
                  <w:sz w:val="28"/>
                </w:rPr>
                <w:delText xml:space="preserve"> of small craft using the waterway operate safely</w:delText>
              </w:r>
            </w:del>
          </w:p>
        </w:tc>
        <w:tc>
          <w:tcPr>
            <w:tcW w:w="6975" w:type="dxa"/>
            <w:tcBorders>
              <w:top w:val="nil"/>
              <w:bottom w:val="nil"/>
            </w:tcBorders>
            <w:vAlign w:val="center"/>
          </w:tcPr>
          <w:p w14:paraId="32CFDFE4" w14:textId="43CCE4E1" w:rsidR="002F383B" w:rsidRPr="00670921" w:rsidDel="00395BDF" w:rsidRDefault="002F383B">
            <w:pPr>
              <w:rPr>
                <w:del w:id="2812" w:author="Sarah Robinson" w:date="2019-10-16T15:23:00Z"/>
                <w:rFonts w:cstheme="minorHAnsi"/>
                <w:sz w:val="40"/>
              </w:rPr>
              <w:pPrChange w:id="2813" w:author="Sarah Robinson" w:date="2019-10-16T15:24:00Z">
                <w:pPr>
                  <w:jc w:val="center"/>
                </w:pPr>
              </w:pPrChange>
            </w:pPr>
            <w:del w:id="281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BCCF741" w14:textId="55478B0D" w:rsidR="002F383B" w:rsidRPr="00670921" w:rsidDel="00395BDF" w:rsidRDefault="002F383B">
            <w:pPr>
              <w:rPr>
                <w:del w:id="2815" w:author="Sarah Robinson" w:date="2019-10-16T15:23:00Z"/>
                <w:rFonts w:cstheme="minorHAnsi"/>
                <w:sz w:val="28"/>
              </w:rPr>
              <w:pPrChange w:id="2816" w:author="Sarah Robinson" w:date="2019-10-16T15:24:00Z">
                <w:pPr>
                  <w:jc w:val="center"/>
                </w:pPr>
              </w:pPrChange>
            </w:pPr>
            <w:del w:id="2817" w:author="Sarah Robinson" w:date="2019-10-16T15:23:00Z">
              <w:r w:rsidRPr="00670921" w:rsidDel="00395BDF">
                <w:rPr>
                  <w:rFonts w:cstheme="minorHAnsi"/>
                  <w:b/>
                  <w:bCs/>
                  <w:sz w:val="28"/>
                </w:rPr>
                <w:delText>70%</w:delText>
              </w:r>
              <w:r w:rsidRPr="00670921" w:rsidDel="00395BDF">
                <w:rPr>
                  <w:rFonts w:cstheme="minorHAnsi"/>
                  <w:sz w:val="28"/>
                </w:rPr>
                <w:delText xml:space="preserve"> of small craft using the waterway operate safely</w:delText>
              </w:r>
            </w:del>
          </w:p>
        </w:tc>
      </w:tr>
      <w:tr w:rsidR="002F383B" w:rsidRPr="00670921" w:rsidDel="00395BDF" w14:paraId="70D8B601" w14:textId="01415DF3" w:rsidTr="0056568A">
        <w:trPr>
          <w:trHeight w:val="360"/>
          <w:del w:id="2818" w:author="Sarah Robinson" w:date="2019-10-16T15:23:00Z"/>
        </w:trPr>
        <w:tc>
          <w:tcPr>
            <w:tcW w:w="3227" w:type="dxa"/>
            <w:tcBorders>
              <w:top w:val="single" w:sz="4" w:space="0" w:color="auto"/>
              <w:left w:val="nil"/>
              <w:bottom w:val="nil"/>
              <w:right w:val="nil"/>
            </w:tcBorders>
            <w:vAlign w:val="center"/>
          </w:tcPr>
          <w:p w14:paraId="11D13B29" w14:textId="1FDD41BD" w:rsidR="002F383B" w:rsidRPr="00670921" w:rsidDel="00395BDF" w:rsidRDefault="002F383B">
            <w:pPr>
              <w:rPr>
                <w:del w:id="2819" w:author="Sarah Robinson" w:date="2019-10-16T15:23:00Z"/>
                <w:rFonts w:cstheme="minorHAnsi"/>
                <w:b/>
                <w:bCs/>
                <w:sz w:val="28"/>
              </w:rPr>
              <w:pPrChange w:id="2820" w:author="Sarah Robinson" w:date="2019-10-16T15:24:00Z">
                <w:pPr>
                  <w:jc w:val="center"/>
                </w:pPr>
              </w:pPrChange>
            </w:pPr>
          </w:p>
        </w:tc>
        <w:tc>
          <w:tcPr>
            <w:tcW w:w="6975" w:type="dxa"/>
            <w:tcBorders>
              <w:top w:val="nil"/>
              <w:left w:val="nil"/>
              <w:bottom w:val="nil"/>
              <w:right w:val="nil"/>
            </w:tcBorders>
            <w:vAlign w:val="center"/>
          </w:tcPr>
          <w:p w14:paraId="22D73D68" w14:textId="160E0602" w:rsidR="002F383B" w:rsidRPr="00670921" w:rsidDel="00395BDF" w:rsidRDefault="00C73C2A">
            <w:pPr>
              <w:rPr>
                <w:del w:id="2821" w:author="Sarah Robinson" w:date="2019-10-16T15:23:00Z"/>
                <w:rFonts w:cstheme="minorHAnsi"/>
              </w:rPr>
              <w:pPrChange w:id="2822" w:author="Sarah Robinson" w:date="2019-10-16T15:24:00Z">
                <w:pPr>
                  <w:pStyle w:val="BodyText"/>
                </w:pPr>
              </w:pPrChange>
            </w:pPr>
            <w:del w:id="2823"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65B8A63" w14:textId="3309279C" w:rsidR="002F383B" w:rsidRPr="00670921" w:rsidDel="00395BDF" w:rsidRDefault="002F383B">
            <w:pPr>
              <w:rPr>
                <w:del w:id="2824" w:author="Sarah Robinson" w:date="2019-10-16T15:23:00Z"/>
                <w:rFonts w:cstheme="minorHAnsi"/>
                <w:b/>
                <w:bCs/>
                <w:sz w:val="28"/>
              </w:rPr>
              <w:pPrChange w:id="2825" w:author="Sarah Robinson" w:date="2019-10-16T15:24:00Z">
                <w:pPr>
                  <w:jc w:val="center"/>
                </w:pPr>
              </w:pPrChange>
            </w:pPr>
          </w:p>
        </w:tc>
      </w:tr>
    </w:tbl>
    <w:p w14:paraId="2ACCC5BA" w14:textId="641430C6" w:rsidR="00C73C2A" w:rsidRPr="00670921" w:rsidDel="00395BDF" w:rsidRDefault="002F383B">
      <w:pPr>
        <w:rPr>
          <w:del w:id="2826" w:author="Sarah Robinson" w:date="2019-10-16T15:23:00Z"/>
          <w:rFonts w:cstheme="minorHAnsi"/>
          <w:b/>
        </w:rPr>
        <w:pPrChange w:id="2827" w:author="Sarah Robinson" w:date="2019-10-16T15:24:00Z">
          <w:pPr>
            <w:pStyle w:val="BodyText"/>
          </w:pPr>
        </w:pPrChange>
      </w:pPr>
      <w:del w:id="2828" w:author="Sarah Robinson" w:date="2019-10-16T15:23:00Z">
        <w:r w:rsidRPr="00670921" w:rsidDel="00395BDF">
          <w:rPr>
            <w:rFonts w:cstheme="minorHAnsi"/>
          </w:rPr>
          <w:br w:type="page"/>
        </w:r>
      </w:del>
    </w:p>
    <w:p w14:paraId="3B86E945" w14:textId="759FF624" w:rsidR="002F383B" w:rsidRPr="00670921" w:rsidDel="00395BDF" w:rsidRDefault="002F383B">
      <w:pPr>
        <w:rPr>
          <w:del w:id="2829" w:author="Sarah Robinson" w:date="2019-10-16T15:23:00Z"/>
          <w:rFonts w:cstheme="minorHAnsi"/>
          <w:b/>
          <w:bCs/>
          <w:sz w:val="32"/>
        </w:rPr>
        <w:pPrChange w:id="2830" w:author="Sarah Robinson" w:date="2019-10-16T15:24:00Z">
          <w:pPr>
            <w:jc w:val="center"/>
          </w:pPr>
        </w:pPrChange>
      </w:pPr>
    </w:p>
    <w:p w14:paraId="1DBC8423" w14:textId="782E6154" w:rsidR="00CE03F4" w:rsidRPr="00670921" w:rsidDel="00395BDF" w:rsidRDefault="00CE03F4">
      <w:pPr>
        <w:rPr>
          <w:del w:id="2831" w:author="Sarah Robinson" w:date="2019-10-16T15:23:00Z"/>
          <w:rFonts w:cstheme="minorHAnsi"/>
          <w:b/>
          <w:bCs/>
          <w:i/>
          <w:sz w:val="36"/>
          <w:szCs w:val="36"/>
        </w:rPr>
        <w:pPrChange w:id="2832" w:author="Sarah Robinson" w:date="2019-10-16T15:24:00Z">
          <w:pPr>
            <w:jc w:val="center"/>
          </w:pPr>
        </w:pPrChange>
      </w:pPr>
      <w:del w:id="2833"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41AFC5DF" w14:textId="3920C732" w:rsidR="002F383B" w:rsidRPr="00670921" w:rsidDel="00395BDF" w:rsidRDefault="002F383B">
      <w:pPr>
        <w:rPr>
          <w:del w:id="2834" w:author="Sarah Robinson" w:date="2019-10-16T15:23:00Z"/>
          <w:rFonts w:cstheme="minorHAnsi"/>
          <w:b/>
          <w:bCs/>
          <w:sz w:val="32"/>
        </w:rPr>
        <w:pPrChange w:id="2835" w:author="Sarah Robinson" w:date="2019-10-16T15:24:00Z">
          <w:pPr>
            <w:jc w:val="center"/>
          </w:pPr>
        </w:pPrChange>
      </w:pPr>
      <w:del w:id="2836" w:author="Sarah Robinson" w:date="2019-10-16T15:23:00Z">
        <w:r w:rsidRPr="00670921" w:rsidDel="00395BDF">
          <w:rPr>
            <w:rFonts w:cstheme="minorHAnsi"/>
            <w:b/>
            <w:bCs/>
            <w:sz w:val="32"/>
          </w:rPr>
          <w:delText>How much riskier is the condition on the right than the condition on the left?</w:delText>
        </w:r>
      </w:del>
    </w:p>
    <w:p w14:paraId="0F46D2A2" w14:textId="3986907F" w:rsidR="002F383B" w:rsidRPr="00670921" w:rsidDel="00395BDF" w:rsidRDefault="002F383B">
      <w:pPr>
        <w:rPr>
          <w:del w:id="2837" w:author="Sarah Robinson" w:date="2019-10-16T15:23:00Z"/>
          <w:rFonts w:cstheme="minorHAnsi"/>
          <w:b/>
          <w:bCs/>
          <w:sz w:val="32"/>
        </w:rPr>
        <w:pPrChange w:id="2838"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667E4023" w14:textId="0C45DED3" w:rsidTr="0056568A">
        <w:trPr>
          <w:del w:id="2839" w:author="Sarah Robinson" w:date="2019-10-16T15:23:00Z"/>
        </w:trPr>
        <w:tc>
          <w:tcPr>
            <w:tcW w:w="13428" w:type="dxa"/>
          </w:tcPr>
          <w:p w14:paraId="2B0B436E" w14:textId="23B11AAB" w:rsidR="002F383B" w:rsidRPr="00670921" w:rsidDel="00395BDF" w:rsidRDefault="002F383B">
            <w:pPr>
              <w:rPr>
                <w:del w:id="2840" w:author="Sarah Robinson" w:date="2019-10-16T15:23:00Z"/>
                <w:rFonts w:cstheme="minorHAnsi"/>
                <w:b/>
                <w:bCs/>
                <w:sz w:val="40"/>
                <w:szCs w:val="40"/>
              </w:rPr>
              <w:pPrChange w:id="2841" w:author="Sarah Robinson" w:date="2019-10-16T15:24:00Z">
                <w:pPr>
                  <w:jc w:val="center"/>
                </w:pPr>
              </w:pPrChange>
            </w:pPr>
            <w:del w:id="2842" w:author="Sarah Robinson" w:date="2019-10-16T15:23:00Z">
              <w:r w:rsidRPr="00670921" w:rsidDel="00395BDF">
                <w:rPr>
                  <w:rFonts w:cstheme="minorHAnsi"/>
                  <w:b/>
                  <w:bCs/>
                  <w:sz w:val="40"/>
                  <w:szCs w:val="40"/>
                </w:rPr>
                <w:delText>Traffic Conditions:</w:delText>
              </w:r>
            </w:del>
          </w:p>
          <w:p w14:paraId="6A269DBD" w14:textId="564ABD1D" w:rsidR="002F383B" w:rsidRPr="00670921" w:rsidDel="00395BDF" w:rsidRDefault="002F383B">
            <w:pPr>
              <w:rPr>
                <w:del w:id="2843" w:author="Sarah Robinson" w:date="2019-10-16T15:23:00Z"/>
                <w:rFonts w:cstheme="minorHAnsi"/>
                <w:b/>
                <w:bCs/>
                <w:sz w:val="32"/>
              </w:rPr>
              <w:pPrChange w:id="2844" w:author="Sarah Robinson" w:date="2019-10-16T15:24:00Z">
                <w:pPr>
                  <w:jc w:val="center"/>
                </w:pPr>
              </w:pPrChange>
            </w:pPr>
            <w:del w:id="2845" w:author="Sarah Robinson" w:date="2019-10-16T15:23:00Z">
              <w:r w:rsidRPr="00670921" w:rsidDel="00395BDF">
                <w:rPr>
                  <w:rFonts w:cstheme="minorHAnsi"/>
                  <w:b/>
                  <w:bCs/>
                  <w:sz w:val="40"/>
                  <w:szCs w:val="40"/>
                </w:rPr>
                <w:delText>Volume of Commercial Traffic</w:delText>
              </w:r>
            </w:del>
          </w:p>
        </w:tc>
      </w:tr>
    </w:tbl>
    <w:p w14:paraId="146F6ED0" w14:textId="6F81FD98" w:rsidR="002F383B" w:rsidRPr="00670921" w:rsidDel="00395BDF" w:rsidRDefault="002F383B">
      <w:pPr>
        <w:rPr>
          <w:del w:id="2846" w:author="Sarah Robinson" w:date="2019-10-16T15:23:00Z"/>
          <w:rFonts w:cstheme="minorHAnsi"/>
          <w:b/>
          <w:bCs/>
        </w:rPr>
        <w:pPrChange w:id="2847" w:author="Sarah Robinson" w:date="2019-10-16T15:24:00Z">
          <w:pPr>
            <w:jc w:val="center"/>
          </w:pPr>
        </w:pPrChange>
      </w:pPr>
    </w:p>
    <w:p w14:paraId="11FACADA" w14:textId="0EC3EDE1" w:rsidR="002F383B" w:rsidRPr="00670921" w:rsidDel="00395BDF" w:rsidRDefault="002F383B">
      <w:pPr>
        <w:rPr>
          <w:del w:id="2848" w:author="Sarah Robinson" w:date="2019-10-16T15:23:00Z"/>
          <w:rFonts w:cstheme="minorHAnsi"/>
          <w:sz w:val="22"/>
        </w:rPr>
        <w:pPrChange w:id="2849" w:author="Sarah Robinson" w:date="2019-10-16T15:24:00Z">
          <w:pPr>
            <w:jc w:val="center"/>
          </w:pPr>
        </w:pPrChange>
      </w:pPr>
      <w:del w:id="2850"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4AA0D7AE" w14:textId="6BD5D028" w:rsidTr="0056568A">
        <w:trPr>
          <w:trHeight w:val="1440"/>
          <w:del w:id="2851" w:author="Sarah Robinson" w:date="2019-10-16T15:23:00Z"/>
        </w:trPr>
        <w:tc>
          <w:tcPr>
            <w:tcW w:w="3227" w:type="dxa"/>
            <w:tcBorders>
              <w:bottom w:val="single" w:sz="4" w:space="0" w:color="auto"/>
            </w:tcBorders>
            <w:vAlign w:val="center"/>
          </w:tcPr>
          <w:p w14:paraId="5D44C3E4" w14:textId="7308FC77" w:rsidR="002F383B" w:rsidRPr="00670921" w:rsidDel="00395BDF" w:rsidRDefault="002F383B">
            <w:pPr>
              <w:rPr>
                <w:del w:id="2852" w:author="Sarah Robinson" w:date="2019-10-16T15:23:00Z"/>
                <w:rFonts w:cstheme="minorHAnsi"/>
                <w:sz w:val="28"/>
              </w:rPr>
              <w:pPrChange w:id="2853" w:author="Sarah Robinson" w:date="2019-10-16T15:24:00Z">
                <w:pPr>
                  <w:jc w:val="center"/>
                </w:pPr>
              </w:pPrChange>
            </w:pPr>
            <w:del w:id="2854" w:author="Sarah Robinson" w:date="2019-10-16T15:23:00Z">
              <w:r w:rsidRPr="00670921" w:rsidDel="00395BDF">
                <w:rPr>
                  <w:rFonts w:cstheme="minorHAnsi"/>
                  <w:sz w:val="28"/>
                </w:rPr>
                <w:delText>Light commercial traffic (less than 10 vessel transits per day)</w:delText>
              </w:r>
            </w:del>
          </w:p>
        </w:tc>
        <w:tc>
          <w:tcPr>
            <w:tcW w:w="6975" w:type="dxa"/>
            <w:tcBorders>
              <w:top w:val="nil"/>
              <w:bottom w:val="nil"/>
            </w:tcBorders>
            <w:vAlign w:val="center"/>
          </w:tcPr>
          <w:p w14:paraId="321BF299" w14:textId="7DCFB61C" w:rsidR="002F383B" w:rsidRPr="00670921" w:rsidDel="00395BDF" w:rsidRDefault="002F383B">
            <w:pPr>
              <w:rPr>
                <w:del w:id="2855" w:author="Sarah Robinson" w:date="2019-10-16T15:23:00Z"/>
                <w:rFonts w:cstheme="minorHAnsi"/>
                <w:sz w:val="40"/>
              </w:rPr>
              <w:pPrChange w:id="2856" w:author="Sarah Robinson" w:date="2019-10-16T15:24:00Z">
                <w:pPr>
                  <w:jc w:val="center"/>
                </w:pPr>
              </w:pPrChange>
            </w:pPr>
            <w:del w:id="2857"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75369937" w14:textId="682EF0B9" w:rsidR="002F383B" w:rsidRPr="00670921" w:rsidDel="00395BDF" w:rsidRDefault="002F383B">
            <w:pPr>
              <w:rPr>
                <w:del w:id="2858" w:author="Sarah Robinson" w:date="2019-10-16T15:23:00Z"/>
                <w:rFonts w:cstheme="minorHAnsi"/>
                <w:sz w:val="28"/>
              </w:rPr>
              <w:pPrChange w:id="2859" w:author="Sarah Robinson" w:date="2019-10-16T15:24:00Z">
                <w:pPr>
                  <w:jc w:val="center"/>
                </w:pPr>
              </w:pPrChange>
            </w:pPr>
            <w:del w:id="2860" w:author="Sarah Robinson" w:date="2019-10-16T15:23:00Z">
              <w:r w:rsidRPr="00670921" w:rsidDel="00395BDF">
                <w:rPr>
                  <w:rFonts w:cstheme="minorHAnsi"/>
                  <w:sz w:val="28"/>
                </w:rPr>
                <w:delText>Moderate commercial traffic (10-50 vessel transits per day)</w:delText>
              </w:r>
            </w:del>
          </w:p>
        </w:tc>
      </w:tr>
      <w:tr w:rsidR="002F383B" w:rsidRPr="00670921" w:rsidDel="00395BDF" w14:paraId="38F76B7D" w14:textId="290C02F6" w:rsidTr="0056568A">
        <w:trPr>
          <w:trHeight w:val="144"/>
          <w:del w:id="2861" w:author="Sarah Robinson" w:date="2019-10-16T15:23:00Z"/>
        </w:trPr>
        <w:tc>
          <w:tcPr>
            <w:tcW w:w="3227" w:type="dxa"/>
            <w:tcBorders>
              <w:top w:val="single" w:sz="4" w:space="0" w:color="auto"/>
              <w:left w:val="nil"/>
              <w:bottom w:val="single" w:sz="4" w:space="0" w:color="auto"/>
              <w:right w:val="nil"/>
            </w:tcBorders>
            <w:vAlign w:val="center"/>
          </w:tcPr>
          <w:p w14:paraId="177EFC10" w14:textId="049F7E67" w:rsidR="002F383B" w:rsidRPr="00670921" w:rsidDel="00395BDF" w:rsidRDefault="002F383B">
            <w:pPr>
              <w:rPr>
                <w:del w:id="2862" w:author="Sarah Robinson" w:date="2019-10-16T15:23:00Z"/>
                <w:rFonts w:cstheme="minorHAnsi"/>
                <w:b/>
                <w:bCs/>
                <w:sz w:val="16"/>
              </w:rPr>
              <w:pPrChange w:id="2863" w:author="Sarah Robinson" w:date="2019-10-16T15:24:00Z">
                <w:pPr>
                  <w:jc w:val="center"/>
                </w:pPr>
              </w:pPrChange>
            </w:pPr>
          </w:p>
        </w:tc>
        <w:tc>
          <w:tcPr>
            <w:tcW w:w="6975" w:type="dxa"/>
            <w:tcBorders>
              <w:top w:val="nil"/>
              <w:left w:val="nil"/>
              <w:bottom w:val="nil"/>
              <w:right w:val="nil"/>
            </w:tcBorders>
            <w:vAlign w:val="center"/>
          </w:tcPr>
          <w:p w14:paraId="7D98C115" w14:textId="75C0F03C" w:rsidR="002F383B" w:rsidRPr="00670921" w:rsidDel="00395BDF" w:rsidRDefault="002F383B">
            <w:pPr>
              <w:rPr>
                <w:del w:id="2864" w:author="Sarah Robinson" w:date="2019-10-16T15:23:00Z"/>
                <w:rFonts w:cstheme="minorHAnsi"/>
                <w:sz w:val="16"/>
              </w:rPr>
              <w:pPrChange w:id="286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8344993" w14:textId="05CD1E31" w:rsidR="002F383B" w:rsidRPr="00670921" w:rsidDel="00395BDF" w:rsidRDefault="002F383B">
            <w:pPr>
              <w:rPr>
                <w:del w:id="2866" w:author="Sarah Robinson" w:date="2019-10-16T15:23:00Z"/>
                <w:rFonts w:cstheme="minorHAnsi"/>
                <w:b/>
                <w:bCs/>
                <w:sz w:val="16"/>
              </w:rPr>
              <w:pPrChange w:id="2867" w:author="Sarah Robinson" w:date="2019-10-16T15:24:00Z">
                <w:pPr>
                  <w:jc w:val="center"/>
                </w:pPr>
              </w:pPrChange>
            </w:pPr>
          </w:p>
        </w:tc>
      </w:tr>
      <w:tr w:rsidR="002F383B" w:rsidRPr="00670921" w:rsidDel="00395BDF" w14:paraId="332C9D25" w14:textId="2391E1A9" w:rsidTr="0056568A">
        <w:trPr>
          <w:trHeight w:val="1440"/>
          <w:del w:id="2868" w:author="Sarah Robinson" w:date="2019-10-16T15:23:00Z"/>
        </w:trPr>
        <w:tc>
          <w:tcPr>
            <w:tcW w:w="3227" w:type="dxa"/>
            <w:tcBorders>
              <w:top w:val="single" w:sz="4" w:space="0" w:color="auto"/>
              <w:bottom w:val="single" w:sz="4" w:space="0" w:color="auto"/>
            </w:tcBorders>
            <w:vAlign w:val="center"/>
          </w:tcPr>
          <w:p w14:paraId="06E36125" w14:textId="33C759D7" w:rsidR="002F383B" w:rsidRPr="00670921" w:rsidDel="00395BDF" w:rsidRDefault="002F383B">
            <w:pPr>
              <w:rPr>
                <w:del w:id="2869" w:author="Sarah Robinson" w:date="2019-10-16T15:23:00Z"/>
                <w:rFonts w:cstheme="minorHAnsi"/>
                <w:sz w:val="28"/>
              </w:rPr>
              <w:pPrChange w:id="2870" w:author="Sarah Robinson" w:date="2019-10-16T15:24:00Z">
                <w:pPr>
                  <w:jc w:val="center"/>
                </w:pPr>
              </w:pPrChange>
            </w:pPr>
            <w:del w:id="2871" w:author="Sarah Robinson" w:date="2019-10-16T15:23:00Z">
              <w:r w:rsidRPr="00670921" w:rsidDel="00395BDF">
                <w:rPr>
                  <w:rFonts w:cstheme="minorHAnsi"/>
                  <w:sz w:val="28"/>
                </w:rPr>
                <w:delText>Moderate commercial traffic (10-50 vessel transits per day)</w:delText>
              </w:r>
            </w:del>
          </w:p>
        </w:tc>
        <w:tc>
          <w:tcPr>
            <w:tcW w:w="6975" w:type="dxa"/>
            <w:tcBorders>
              <w:top w:val="nil"/>
              <w:bottom w:val="nil"/>
            </w:tcBorders>
            <w:vAlign w:val="center"/>
          </w:tcPr>
          <w:p w14:paraId="5C128DE6" w14:textId="662225A7" w:rsidR="002F383B" w:rsidRPr="00670921" w:rsidDel="00395BDF" w:rsidRDefault="002F383B">
            <w:pPr>
              <w:rPr>
                <w:del w:id="2872" w:author="Sarah Robinson" w:date="2019-10-16T15:23:00Z"/>
                <w:rFonts w:cstheme="minorHAnsi"/>
                <w:sz w:val="40"/>
              </w:rPr>
              <w:pPrChange w:id="2873" w:author="Sarah Robinson" w:date="2019-10-16T15:24:00Z">
                <w:pPr>
                  <w:jc w:val="center"/>
                </w:pPr>
              </w:pPrChange>
            </w:pPr>
            <w:del w:id="287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EDA9901" w14:textId="3F93C8F9" w:rsidR="002F383B" w:rsidRPr="00670921" w:rsidDel="00395BDF" w:rsidRDefault="002F383B">
            <w:pPr>
              <w:rPr>
                <w:del w:id="2875" w:author="Sarah Robinson" w:date="2019-10-16T15:23:00Z"/>
                <w:rFonts w:cstheme="minorHAnsi"/>
                <w:sz w:val="28"/>
              </w:rPr>
              <w:pPrChange w:id="2876" w:author="Sarah Robinson" w:date="2019-10-16T15:24:00Z">
                <w:pPr>
                  <w:jc w:val="center"/>
                </w:pPr>
              </w:pPrChange>
            </w:pPr>
            <w:del w:id="2877" w:author="Sarah Robinson" w:date="2019-10-16T15:23:00Z">
              <w:r w:rsidRPr="00670921" w:rsidDel="00395BDF">
                <w:rPr>
                  <w:rFonts w:cstheme="minorHAnsi"/>
                  <w:sz w:val="28"/>
                </w:rPr>
                <w:delText xml:space="preserve">Heavy commercial traffic </w:delText>
              </w:r>
              <w:r w:rsidRPr="00670921" w:rsidDel="00395BDF">
                <w:rPr>
                  <w:rFonts w:cstheme="minorHAnsi"/>
                  <w:b/>
                  <w:bCs/>
                  <w:sz w:val="28"/>
                </w:rPr>
                <w:delText>BUT</w:delText>
              </w:r>
              <w:r w:rsidRPr="00670921" w:rsidDel="00395BDF">
                <w:rPr>
                  <w:rFonts w:cstheme="minorHAnsi"/>
                  <w:sz w:val="28"/>
                </w:rPr>
                <w:delText xml:space="preserve"> waterway infrastructure handles load easily</w:delText>
              </w:r>
            </w:del>
          </w:p>
        </w:tc>
      </w:tr>
      <w:tr w:rsidR="002F383B" w:rsidRPr="00670921" w:rsidDel="00395BDF" w14:paraId="36DB376A" w14:textId="344A0964" w:rsidTr="0056568A">
        <w:trPr>
          <w:trHeight w:val="144"/>
          <w:del w:id="2878" w:author="Sarah Robinson" w:date="2019-10-16T15:23:00Z"/>
        </w:trPr>
        <w:tc>
          <w:tcPr>
            <w:tcW w:w="3227" w:type="dxa"/>
            <w:tcBorders>
              <w:top w:val="single" w:sz="4" w:space="0" w:color="auto"/>
              <w:left w:val="nil"/>
              <w:bottom w:val="single" w:sz="4" w:space="0" w:color="auto"/>
              <w:right w:val="nil"/>
            </w:tcBorders>
            <w:vAlign w:val="center"/>
          </w:tcPr>
          <w:p w14:paraId="51956FDA" w14:textId="2E8AC4C5" w:rsidR="002F383B" w:rsidRPr="00670921" w:rsidDel="00395BDF" w:rsidRDefault="002F383B">
            <w:pPr>
              <w:rPr>
                <w:del w:id="2879" w:author="Sarah Robinson" w:date="2019-10-16T15:23:00Z"/>
                <w:rFonts w:cstheme="minorHAnsi"/>
                <w:b/>
                <w:bCs/>
                <w:sz w:val="16"/>
              </w:rPr>
              <w:pPrChange w:id="2880" w:author="Sarah Robinson" w:date="2019-10-16T15:24:00Z">
                <w:pPr>
                  <w:jc w:val="center"/>
                </w:pPr>
              </w:pPrChange>
            </w:pPr>
          </w:p>
        </w:tc>
        <w:tc>
          <w:tcPr>
            <w:tcW w:w="6975" w:type="dxa"/>
            <w:tcBorders>
              <w:top w:val="nil"/>
              <w:left w:val="nil"/>
              <w:bottom w:val="nil"/>
              <w:right w:val="nil"/>
            </w:tcBorders>
            <w:vAlign w:val="center"/>
          </w:tcPr>
          <w:p w14:paraId="6CF0EF1C" w14:textId="1CAB9222" w:rsidR="002F383B" w:rsidRPr="00670921" w:rsidDel="00395BDF" w:rsidRDefault="002F383B">
            <w:pPr>
              <w:rPr>
                <w:del w:id="2881" w:author="Sarah Robinson" w:date="2019-10-16T15:23:00Z"/>
                <w:rFonts w:cstheme="minorHAnsi"/>
                <w:sz w:val="16"/>
              </w:rPr>
              <w:pPrChange w:id="288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211FB1B" w14:textId="7D11F0A6" w:rsidR="002F383B" w:rsidRPr="00670921" w:rsidDel="00395BDF" w:rsidRDefault="002F383B">
            <w:pPr>
              <w:rPr>
                <w:del w:id="2883" w:author="Sarah Robinson" w:date="2019-10-16T15:23:00Z"/>
                <w:rFonts w:cstheme="minorHAnsi"/>
                <w:b/>
                <w:bCs/>
                <w:sz w:val="16"/>
              </w:rPr>
              <w:pPrChange w:id="2884" w:author="Sarah Robinson" w:date="2019-10-16T15:24:00Z">
                <w:pPr>
                  <w:jc w:val="center"/>
                </w:pPr>
              </w:pPrChange>
            </w:pPr>
          </w:p>
        </w:tc>
      </w:tr>
      <w:tr w:rsidR="002F383B" w:rsidRPr="00670921" w:rsidDel="00395BDF" w14:paraId="0D119FA4" w14:textId="4E6F7F03" w:rsidTr="0056568A">
        <w:trPr>
          <w:trHeight w:val="1440"/>
          <w:del w:id="2885" w:author="Sarah Robinson" w:date="2019-10-16T15:23:00Z"/>
        </w:trPr>
        <w:tc>
          <w:tcPr>
            <w:tcW w:w="3227" w:type="dxa"/>
            <w:tcBorders>
              <w:top w:val="single" w:sz="4" w:space="0" w:color="auto"/>
              <w:bottom w:val="single" w:sz="4" w:space="0" w:color="auto"/>
            </w:tcBorders>
            <w:vAlign w:val="center"/>
          </w:tcPr>
          <w:p w14:paraId="12E9BA0C" w14:textId="29002AC7" w:rsidR="002F383B" w:rsidRPr="00670921" w:rsidDel="00395BDF" w:rsidRDefault="002F383B">
            <w:pPr>
              <w:rPr>
                <w:del w:id="2886" w:author="Sarah Robinson" w:date="2019-10-16T15:23:00Z"/>
                <w:rFonts w:cstheme="minorHAnsi"/>
                <w:sz w:val="28"/>
              </w:rPr>
              <w:pPrChange w:id="2887" w:author="Sarah Robinson" w:date="2019-10-16T15:24:00Z">
                <w:pPr>
                  <w:jc w:val="center"/>
                </w:pPr>
              </w:pPrChange>
            </w:pPr>
            <w:del w:id="2888" w:author="Sarah Robinson" w:date="2019-10-16T15:23:00Z">
              <w:r w:rsidRPr="00670921" w:rsidDel="00395BDF">
                <w:rPr>
                  <w:rFonts w:cstheme="minorHAnsi"/>
                  <w:sz w:val="28"/>
                </w:rPr>
                <w:delText xml:space="preserve">Heavy commercial traffic </w:delText>
              </w:r>
              <w:r w:rsidRPr="00670921" w:rsidDel="00395BDF">
                <w:rPr>
                  <w:rFonts w:cstheme="minorHAnsi"/>
                  <w:b/>
                  <w:bCs/>
                  <w:sz w:val="28"/>
                </w:rPr>
                <w:delText>BUT</w:delText>
              </w:r>
              <w:r w:rsidRPr="00670921" w:rsidDel="00395BDF">
                <w:rPr>
                  <w:rFonts w:cstheme="minorHAnsi"/>
                  <w:sz w:val="28"/>
                </w:rPr>
                <w:delText xml:space="preserve"> waterway infrastructure handles load easily</w:delText>
              </w:r>
            </w:del>
          </w:p>
        </w:tc>
        <w:tc>
          <w:tcPr>
            <w:tcW w:w="6975" w:type="dxa"/>
            <w:tcBorders>
              <w:top w:val="nil"/>
              <w:bottom w:val="nil"/>
            </w:tcBorders>
            <w:vAlign w:val="center"/>
          </w:tcPr>
          <w:p w14:paraId="2B931E5A" w14:textId="7508326A" w:rsidR="002F383B" w:rsidRPr="00670921" w:rsidDel="00395BDF" w:rsidRDefault="002F383B">
            <w:pPr>
              <w:rPr>
                <w:del w:id="2889" w:author="Sarah Robinson" w:date="2019-10-16T15:23:00Z"/>
                <w:rFonts w:cstheme="minorHAnsi"/>
                <w:sz w:val="40"/>
              </w:rPr>
              <w:pPrChange w:id="2890" w:author="Sarah Robinson" w:date="2019-10-16T15:24:00Z">
                <w:pPr>
                  <w:jc w:val="center"/>
                </w:pPr>
              </w:pPrChange>
            </w:pPr>
            <w:del w:id="289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6001AD1" w14:textId="5A8C2B8C" w:rsidR="002F383B" w:rsidRPr="00670921" w:rsidDel="00395BDF" w:rsidRDefault="002F383B">
            <w:pPr>
              <w:rPr>
                <w:del w:id="2892" w:author="Sarah Robinson" w:date="2019-10-16T15:23:00Z"/>
                <w:rFonts w:cstheme="minorHAnsi"/>
                <w:sz w:val="28"/>
              </w:rPr>
              <w:pPrChange w:id="2893" w:author="Sarah Robinson" w:date="2019-10-16T15:24:00Z">
                <w:pPr>
                  <w:jc w:val="center"/>
                </w:pPr>
              </w:pPrChange>
            </w:pPr>
            <w:del w:id="2894" w:author="Sarah Robinson" w:date="2019-10-16T15:23:00Z">
              <w:r w:rsidRPr="00670921" w:rsidDel="00395BDF">
                <w:rPr>
                  <w:rFonts w:cstheme="minorHAnsi"/>
                  <w:sz w:val="28"/>
                </w:rPr>
                <w:delText>Heavy commercial traffic</w:delText>
              </w:r>
              <w:r w:rsidRPr="00670921" w:rsidDel="00395BDF">
                <w:rPr>
                  <w:rFonts w:cstheme="minorHAnsi"/>
                  <w:b/>
                  <w:bCs/>
                  <w:sz w:val="28"/>
                </w:rPr>
                <w:delText xml:space="preserve"> AND</w:delText>
              </w:r>
              <w:r w:rsidRPr="00670921" w:rsidDel="00395BDF">
                <w:rPr>
                  <w:rFonts w:cstheme="minorHAnsi"/>
                  <w:sz w:val="28"/>
                </w:rPr>
                <w:delText xml:space="preserve"> vessels regularly have to wait for berths</w:delText>
              </w:r>
            </w:del>
          </w:p>
        </w:tc>
      </w:tr>
      <w:tr w:rsidR="002F383B" w:rsidRPr="00670921" w:rsidDel="00395BDF" w14:paraId="026ABFAF" w14:textId="46BC7B27" w:rsidTr="0056568A">
        <w:trPr>
          <w:trHeight w:val="360"/>
          <w:del w:id="2895" w:author="Sarah Robinson" w:date="2019-10-16T15:23:00Z"/>
        </w:trPr>
        <w:tc>
          <w:tcPr>
            <w:tcW w:w="3227" w:type="dxa"/>
            <w:tcBorders>
              <w:top w:val="single" w:sz="4" w:space="0" w:color="auto"/>
              <w:left w:val="nil"/>
              <w:bottom w:val="nil"/>
              <w:right w:val="nil"/>
            </w:tcBorders>
            <w:vAlign w:val="center"/>
          </w:tcPr>
          <w:p w14:paraId="782616A4" w14:textId="2668782C" w:rsidR="002F383B" w:rsidRPr="00670921" w:rsidDel="00395BDF" w:rsidRDefault="002F383B">
            <w:pPr>
              <w:rPr>
                <w:del w:id="2896" w:author="Sarah Robinson" w:date="2019-10-16T15:23:00Z"/>
                <w:rFonts w:cstheme="minorHAnsi"/>
                <w:b/>
                <w:bCs/>
                <w:sz w:val="28"/>
              </w:rPr>
              <w:pPrChange w:id="2897" w:author="Sarah Robinson" w:date="2019-10-16T15:24:00Z">
                <w:pPr>
                  <w:jc w:val="center"/>
                </w:pPr>
              </w:pPrChange>
            </w:pPr>
          </w:p>
        </w:tc>
        <w:tc>
          <w:tcPr>
            <w:tcW w:w="6975" w:type="dxa"/>
            <w:tcBorders>
              <w:top w:val="nil"/>
              <w:left w:val="nil"/>
              <w:bottom w:val="nil"/>
              <w:right w:val="nil"/>
            </w:tcBorders>
            <w:vAlign w:val="center"/>
          </w:tcPr>
          <w:p w14:paraId="683F7707" w14:textId="070CA52C" w:rsidR="002F383B" w:rsidRPr="00670921" w:rsidDel="00395BDF" w:rsidRDefault="00C73C2A">
            <w:pPr>
              <w:rPr>
                <w:del w:id="2898" w:author="Sarah Robinson" w:date="2019-10-16T15:23:00Z"/>
                <w:rFonts w:cstheme="minorHAnsi"/>
              </w:rPr>
              <w:pPrChange w:id="2899" w:author="Sarah Robinson" w:date="2019-10-16T15:24:00Z">
                <w:pPr>
                  <w:pStyle w:val="BodyText"/>
                </w:pPr>
              </w:pPrChange>
            </w:pPr>
            <w:del w:id="2900"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5C645A5" w14:textId="0B2933FF" w:rsidR="002F383B" w:rsidRPr="00670921" w:rsidDel="00395BDF" w:rsidRDefault="002F383B">
            <w:pPr>
              <w:rPr>
                <w:del w:id="2901" w:author="Sarah Robinson" w:date="2019-10-16T15:23:00Z"/>
                <w:rFonts w:cstheme="minorHAnsi"/>
                <w:b/>
                <w:bCs/>
                <w:sz w:val="28"/>
              </w:rPr>
              <w:pPrChange w:id="2902" w:author="Sarah Robinson" w:date="2019-10-16T15:24:00Z">
                <w:pPr>
                  <w:jc w:val="center"/>
                </w:pPr>
              </w:pPrChange>
            </w:pPr>
          </w:p>
        </w:tc>
      </w:tr>
    </w:tbl>
    <w:p w14:paraId="43B2DC90" w14:textId="2DCA32FE" w:rsidR="00C73C2A" w:rsidRPr="00670921" w:rsidDel="00395BDF" w:rsidRDefault="002F383B">
      <w:pPr>
        <w:rPr>
          <w:del w:id="2903" w:author="Sarah Robinson" w:date="2019-10-16T15:23:00Z"/>
          <w:rFonts w:cstheme="minorHAnsi"/>
          <w:b/>
        </w:rPr>
        <w:pPrChange w:id="2904" w:author="Sarah Robinson" w:date="2019-10-16T15:24:00Z">
          <w:pPr>
            <w:pStyle w:val="BodyText"/>
          </w:pPr>
        </w:pPrChange>
      </w:pPr>
      <w:del w:id="2905" w:author="Sarah Robinson" w:date="2019-10-16T15:23:00Z">
        <w:r w:rsidRPr="00670921" w:rsidDel="00395BDF">
          <w:rPr>
            <w:rFonts w:cstheme="minorHAnsi"/>
          </w:rPr>
          <w:br w:type="page"/>
        </w:r>
      </w:del>
    </w:p>
    <w:p w14:paraId="03DB434E" w14:textId="41131456" w:rsidR="002F383B" w:rsidRPr="00670921" w:rsidDel="00395BDF" w:rsidRDefault="002F383B">
      <w:pPr>
        <w:rPr>
          <w:del w:id="2906" w:author="Sarah Robinson" w:date="2019-10-16T15:23:00Z"/>
          <w:rFonts w:cstheme="minorHAnsi"/>
          <w:sz w:val="32"/>
        </w:rPr>
        <w:pPrChange w:id="2907" w:author="Sarah Robinson" w:date="2019-10-16T15:24:00Z">
          <w:pPr>
            <w:pStyle w:val="Title"/>
          </w:pPr>
        </w:pPrChange>
      </w:pPr>
    </w:p>
    <w:p w14:paraId="21282FBF" w14:textId="7D0F38C5" w:rsidR="00CE03F4" w:rsidRPr="00670921" w:rsidDel="00395BDF" w:rsidRDefault="00CE03F4">
      <w:pPr>
        <w:rPr>
          <w:del w:id="2908" w:author="Sarah Robinson" w:date="2019-10-16T15:23:00Z"/>
          <w:rFonts w:cstheme="minorHAnsi"/>
          <w:b/>
          <w:bCs/>
          <w:i/>
          <w:sz w:val="36"/>
          <w:szCs w:val="36"/>
        </w:rPr>
        <w:pPrChange w:id="2909" w:author="Sarah Robinson" w:date="2019-10-16T15:24:00Z">
          <w:pPr>
            <w:jc w:val="center"/>
          </w:pPr>
        </w:pPrChange>
      </w:pPr>
      <w:del w:id="2910"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0DB1CBE6" w14:textId="00B3A8BA" w:rsidR="002F383B" w:rsidRPr="00670921" w:rsidDel="00395BDF" w:rsidRDefault="002F383B">
      <w:pPr>
        <w:rPr>
          <w:del w:id="2911" w:author="Sarah Robinson" w:date="2019-10-16T15:23:00Z"/>
          <w:rFonts w:cstheme="minorHAnsi"/>
          <w:b/>
          <w:bCs/>
          <w:sz w:val="32"/>
        </w:rPr>
        <w:pPrChange w:id="2912" w:author="Sarah Robinson" w:date="2019-10-16T15:24:00Z">
          <w:pPr>
            <w:jc w:val="center"/>
          </w:pPr>
        </w:pPrChange>
      </w:pPr>
      <w:del w:id="2913" w:author="Sarah Robinson" w:date="2019-10-16T15:23:00Z">
        <w:r w:rsidRPr="00670921" w:rsidDel="00395BDF">
          <w:rPr>
            <w:rFonts w:cstheme="minorHAnsi"/>
            <w:b/>
            <w:bCs/>
            <w:sz w:val="32"/>
          </w:rPr>
          <w:delText>How much riskier is the condition on the right than the condition on the left?</w:delText>
        </w:r>
      </w:del>
    </w:p>
    <w:p w14:paraId="78E7F1BF" w14:textId="075C8F49" w:rsidR="002F383B" w:rsidRPr="00670921" w:rsidDel="00395BDF" w:rsidRDefault="002F383B">
      <w:pPr>
        <w:rPr>
          <w:del w:id="2914" w:author="Sarah Robinson" w:date="2019-10-16T15:23:00Z"/>
          <w:rFonts w:cstheme="minorHAnsi"/>
          <w:b/>
          <w:bCs/>
          <w:sz w:val="32"/>
        </w:rPr>
        <w:pPrChange w:id="2915"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79DA3295" w14:textId="73EE6C53" w:rsidTr="0056568A">
        <w:trPr>
          <w:del w:id="2916" w:author="Sarah Robinson" w:date="2019-10-16T15:23:00Z"/>
        </w:trPr>
        <w:tc>
          <w:tcPr>
            <w:tcW w:w="13428" w:type="dxa"/>
          </w:tcPr>
          <w:p w14:paraId="75321941" w14:textId="2AEDAF26" w:rsidR="002F383B" w:rsidRPr="00670921" w:rsidDel="00395BDF" w:rsidRDefault="002F383B">
            <w:pPr>
              <w:rPr>
                <w:del w:id="2917" w:author="Sarah Robinson" w:date="2019-10-16T15:23:00Z"/>
                <w:rFonts w:cstheme="minorHAnsi"/>
                <w:b/>
                <w:bCs/>
                <w:sz w:val="40"/>
                <w:szCs w:val="40"/>
              </w:rPr>
              <w:pPrChange w:id="2918" w:author="Sarah Robinson" w:date="2019-10-16T15:24:00Z">
                <w:pPr>
                  <w:jc w:val="center"/>
                </w:pPr>
              </w:pPrChange>
            </w:pPr>
            <w:del w:id="2919" w:author="Sarah Robinson" w:date="2019-10-16T15:23:00Z">
              <w:r w:rsidRPr="00670921" w:rsidDel="00395BDF">
                <w:rPr>
                  <w:rFonts w:cstheme="minorHAnsi"/>
                  <w:b/>
                  <w:bCs/>
                  <w:sz w:val="40"/>
                  <w:szCs w:val="40"/>
                </w:rPr>
                <w:delText>Traffic Conditions:</w:delText>
              </w:r>
            </w:del>
          </w:p>
          <w:p w14:paraId="1DFFCFF9" w14:textId="71A8CDDC" w:rsidR="002F383B" w:rsidRPr="00670921" w:rsidDel="00395BDF" w:rsidRDefault="002F383B">
            <w:pPr>
              <w:rPr>
                <w:del w:id="2920" w:author="Sarah Robinson" w:date="2019-10-16T15:23:00Z"/>
                <w:rFonts w:cstheme="minorHAnsi"/>
                <w:b/>
                <w:bCs/>
                <w:sz w:val="32"/>
              </w:rPr>
              <w:pPrChange w:id="2921" w:author="Sarah Robinson" w:date="2019-10-16T15:24:00Z">
                <w:pPr>
                  <w:jc w:val="center"/>
                </w:pPr>
              </w:pPrChange>
            </w:pPr>
            <w:del w:id="2922" w:author="Sarah Robinson" w:date="2019-10-16T15:23:00Z">
              <w:r w:rsidRPr="00670921" w:rsidDel="00395BDF">
                <w:rPr>
                  <w:rFonts w:cstheme="minorHAnsi"/>
                  <w:b/>
                  <w:bCs/>
                  <w:sz w:val="40"/>
                  <w:szCs w:val="40"/>
                </w:rPr>
                <w:delText>Volume of Small Craft Traffic</w:delText>
              </w:r>
            </w:del>
          </w:p>
        </w:tc>
      </w:tr>
    </w:tbl>
    <w:p w14:paraId="42D387FF" w14:textId="1CBEB2A7" w:rsidR="002F383B" w:rsidRPr="00670921" w:rsidDel="00395BDF" w:rsidRDefault="002F383B">
      <w:pPr>
        <w:rPr>
          <w:del w:id="2923" w:author="Sarah Robinson" w:date="2019-10-16T15:23:00Z"/>
          <w:rFonts w:cstheme="minorHAnsi"/>
          <w:b/>
          <w:bCs/>
        </w:rPr>
        <w:pPrChange w:id="2924" w:author="Sarah Robinson" w:date="2019-10-16T15:24:00Z">
          <w:pPr>
            <w:jc w:val="center"/>
          </w:pPr>
        </w:pPrChange>
      </w:pPr>
    </w:p>
    <w:p w14:paraId="481523DE" w14:textId="3ACBAE03" w:rsidR="002F383B" w:rsidRPr="00670921" w:rsidDel="00395BDF" w:rsidRDefault="002F383B">
      <w:pPr>
        <w:rPr>
          <w:del w:id="2925" w:author="Sarah Robinson" w:date="2019-10-16T15:23:00Z"/>
          <w:rFonts w:cstheme="minorHAnsi"/>
          <w:sz w:val="22"/>
        </w:rPr>
        <w:pPrChange w:id="2926" w:author="Sarah Robinson" w:date="2019-10-16T15:24:00Z">
          <w:pPr>
            <w:jc w:val="center"/>
          </w:pPr>
        </w:pPrChange>
      </w:pPr>
      <w:del w:id="2927"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A3EEC7F" w14:textId="393382D8" w:rsidTr="0056568A">
        <w:trPr>
          <w:trHeight w:val="1440"/>
          <w:del w:id="2928" w:author="Sarah Robinson" w:date="2019-10-16T15:23:00Z"/>
        </w:trPr>
        <w:tc>
          <w:tcPr>
            <w:tcW w:w="3227" w:type="dxa"/>
            <w:tcBorders>
              <w:bottom w:val="single" w:sz="4" w:space="0" w:color="auto"/>
            </w:tcBorders>
            <w:vAlign w:val="center"/>
          </w:tcPr>
          <w:p w14:paraId="6E0DDA81" w14:textId="404A9D31" w:rsidR="002F383B" w:rsidRPr="00670921" w:rsidDel="00395BDF" w:rsidRDefault="002F383B">
            <w:pPr>
              <w:rPr>
                <w:del w:id="2929" w:author="Sarah Robinson" w:date="2019-10-16T15:23:00Z"/>
                <w:rFonts w:cstheme="minorHAnsi"/>
                <w:sz w:val="28"/>
              </w:rPr>
              <w:pPrChange w:id="2930" w:author="Sarah Robinson" w:date="2019-10-16T15:24:00Z">
                <w:pPr>
                  <w:jc w:val="center"/>
                </w:pPr>
              </w:pPrChange>
            </w:pPr>
            <w:del w:id="2931" w:author="Sarah Robinson" w:date="2019-10-16T15:23:00Z">
              <w:r w:rsidRPr="00670921" w:rsidDel="00395BDF">
                <w:rPr>
                  <w:rFonts w:cstheme="minorHAnsi"/>
                  <w:sz w:val="28"/>
                </w:rPr>
                <w:delText>Light small craft use of the waterway</w:delText>
              </w:r>
            </w:del>
          </w:p>
        </w:tc>
        <w:tc>
          <w:tcPr>
            <w:tcW w:w="6975" w:type="dxa"/>
            <w:tcBorders>
              <w:top w:val="nil"/>
              <w:bottom w:val="nil"/>
            </w:tcBorders>
            <w:vAlign w:val="center"/>
          </w:tcPr>
          <w:p w14:paraId="2484856B" w14:textId="20F81D04" w:rsidR="002F383B" w:rsidRPr="00670921" w:rsidDel="00395BDF" w:rsidRDefault="002F383B">
            <w:pPr>
              <w:rPr>
                <w:del w:id="2932" w:author="Sarah Robinson" w:date="2019-10-16T15:23:00Z"/>
                <w:rFonts w:cstheme="minorHAnsi"/>
                <w:sz w:val="40"/>
              </w:rPr>
              <w:pPrChange w:id="2933" w:author="Sarah Robinson" w:date="2019-10-16T15:24:00Z">
                <w:pPr>
                  <w:jc w:val="center"/>
                </w:pPr>
              </w:pPrChange>
            </w:pPr>
            <w:del w:id="2934"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0AFF2BC5" w14:textId="1D900599" w:rsidR="002F383B" w:rsidRPr="00670921" w:rsidDel="00395BDF" w:rsidRDefault="002F383B">
            <w:pPr>
              <w:rPr>
                <w:del w:id="2935" w:author="Sarah Robinson" w:date="2019-10-16T15:23:00Z"/>
                <w:rFonts w:cstheme="minorHAnsi"/>
                <w:sz w:val="28"/>
              </w:rPr>
              <w:pPrChange w:id="2936" w:author="Sarah Robinson" w:date="2019-10-16T15:24:00Z">
                <w:pPr>
                  <w:jc w:val="center"/>
                </w:pPr>
              </w:pPrChange>
            </w:pPr>
            <w:del w:id="2937" w:author="Sarah Robinson" w:date="2019-10-16T15:23:00Z">
              <w:r w:rsidRPr="00670921" w:rsidDel="00395BDF">
                <w:rPr>
                  <w:rFonts w:cstheme="minorHAnsi"/>
                  <w:sz w:val="28"/>
                </w:rPr>
                <w:delText>Moderate small craft use of the waterway</w:delText>
              </w:r>
            </w:del>
          </w:p>
        </w:tc>
      </w:tr>
      <w:tr w:rsidR="002F383B" w:rsidRPr="00670921" w:rsidDel="00395BDF" w14:paraId="453B324E" w14:textId="0454E89A" w:rsidTr="0056568A">
        <w:trPr>
          <w:trHeight w:val="144"/>
          <w:del w:id="2938" w:author="Sarah Robinson" w:date="2019-10-16T15:23:00Z"/>
        </w:trPr>
        <w:tc>
          <w:tcPr>
            <w:tcW w:w="3227" w:type="dxa"/>
            <w:tcBorders>
              <w:top w:val="single" w:sz="4" w:space="0" w:color="auto"/>
              <w:left w:val="nil"/>
              <w:bottom w:val="single" w:sz="4" w:space="0" w:color="auto"/>
              <w:right w:val="nil"/>
            </w:tcBorders>
            <w:vAlign w:val="center"/>
          </w:tcPr>
          <w:p w14:paraId="5B03AC5C" w14:textId="082F5E28" w:rsidR="002F383B" w:rsidRPr="00670921" w:rsidDel="00395BDF" w:rsidRDefault="002F383B">
            <w:pPr>
              <w:rPr>
                <w:del w:id="2939" w:author="Sarah Robinson" w:date="2019-10-16T15:23:00Z"/>
                <w:rFonts w:cstheme="minorHAnsi"/>
                <w:b/>
                <w:bCs/>
                <w:sz w:val="16"/>
              </w:rPr>
              <w:pPrChange w:id="2940" w:author="Sarah Robinson" w:date="2019-10-16T15:24:00Z">
                <w:pPr>
                  <w:jc w:val="center"/>
                </w:pPr>
              </w:pPrChange>
            </w:pPr>
          </w:p>
        </w:tc>
        <w:tc>
          <w:tcPr>
            <w:tcW w:w="6975" w:type="dxa"/>
            <w:tcBorders>
              <w:top w:val="nil"/>
              <w:left w:val="nil"/>
              <w:bottom w:val="nil"/>
              <w:right w:val="nil"/>
            </w:tcBorders>
            <w:vAlign w:val="center"/>
          </w:tcPr>
          <w:p w14:paraId="36F838BD" w14:textId="1C3BD52A" w:rsidR="002F383B" w:rsidRPr="00670921" w:rsidDel="00395BDF" w:rsidRDefault="002F383B">
            <w:pPr>
              <w:rPr>
                <w:del w:id="2941" w:author="Sarah Robinson" w:date="2019-10-16T15:23:00Z"/>
                <w:rFonts w:cstheme="minorHAnsi"/>
                <w:sz w:val="16"/>
              </w:rPr>
              <w:pPrChange w:id="294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BA5730A" w14:textId="3E6D5B50" w:rsidR="002F383B" w:rsidRPr="00670921" w:rsidDel="00395BDF" w:rsidRDefault="002F383B">
            <w:pPr>
              <w:rPr>
                <w:del w:id="2943" w:author="Sarah Robinson" w:date="2019-10-16T15:23:00Z"/>
                <w:rFonts w:cstheme="minorHAnsi"/>
                <w:b/>
                <w:bCs/>
                <w:sz w:val="16"/>
              </w:rPr>
              <w:pPrChange w:id="2944" w:author="Sarah Robinson" w:date="2019-10-16T15:24:00Z">
                <w:pPr>
                  <w:jc w:val="center"/>
                </w:pPr>
              </w:pPrChange>
            </w:pPr>
          </w:p>
        </w:tc>
      </w:tr>
      <w:tr w:rsidR="002F383B" w:rsidRPr="00670921" w:rsidDel="00395BDF" w14:paraId="401F0A95" w14:textId="5F105FCD" w:rsidTr="0056568A">
        <w:trPr>
          <w:trHeight w:val="1440"/>
          <w:del w:id="2945" w:author="Sarah Robinson" w:date="2019-10-16T15:23:00Z"/>
        </w:trPr>
        <w:tc>
          <w:tcPr>
            <w:tcW w:w="3227" w:type="dxa"/>
            <w:tcBorders>
              <w:top w:val="single" w:sz="4" w:space="0" w:color="auto"/>
              <w:bottom w:val="single" w:sz="4" w:space="0" w:color="auto"/>
            </w:tcBorders>
            <w:vAlign w:val="center"/>
          </w:tcPr>
          <w:p w14:paraId="0B05B4EE" w14:textId="0792786A" w:rsidR="002F383B" w:rsidRPr="00670921" w:rsidDel="00395BDF" w:rsidRDefault="002F383B">
            <w:pPr>
              <w:rPr>
                <w:del w:id="2946" w:author="Sarah Robinson" w:date="2019-10-16T15:23:00Z"/>
                <w:rFonts w:cstheme="minorHAnsi"/>
                <w:sz w:val="28"/>
              </w:rPr>
              <w:pPrChange w:id="2947" w:author="Sarah Robinson" w:date="2019-10-16T15:24:00Z">
                <w:pPr>
                  <w:jc w:val="center"/>
                </w:pPr>
              </w:pPrChange>
            </w:pPr>
            <w:del w:id="2948" w:author="Sarah Robinson" w:date="2019-10-16T15:23:00Z">
              <w:r w:rsidRPr="00670921" w:rsidDel="00395BDF">
                <w:rPr>
                  <w:rFonts w:cstheme="minorHAnsi"/>
                  <w:sz w:val="28"/>
                </w:rPr>
                <w:delText>Moderate small craft use of the waterway</w:delText>
              </w:r>
            </w:del>
          </w:p>
        </w:tc>
        <w:tc>
          <w:tcPr>
            <w:tcW w:w="6975" w:type="dxa"/>
            <w:tcBorders>
              <w:top w:val="nil"/>
              <w:bottom w:val="nil"/>
            </w:tcBorders>
            <w:vAlign w:val="center"/>
          </w:tcPr>
          <w:p w14:paraId="74FAB2B9" w14:textId="512DD87E" w:rsidR="002F383B" w:rsidRPr="00670921" w:rsidDel="00395BDF" w:rsidRDefault="002F383B">
            <w:pPr>
              <w:rPr>
                <w:del w:id="2949" w:author="Sarah Robinson" w:date="2019-10-16T15:23:00Z"/>
                <w:rFonts w:cstheme="minorHAnsi"/>
                <w:sz w:val="40"/>
              </w:rPr>
              <w:pPrChange w:id="2950" w:author="Sarah Robinson" w:date="2019-10-16T15:24:00Z">
                <w:pPr>
                  <w:jc w:val="center"/>
                </w:pPr>
              </w:pPrChange>
            </w:pPr>
            <w:del w:id="295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0A7601D" w14:textId="7C297F95" w:rsidR="002F383B" w:rsidRPr="00670921" w:rsidDel="00395BDF" w:rsidRDefault="002F383B">
            <w:pPr>
              <w:rPr>
                <w:del w:id="2952" w:author="Sarah Robinson" w:date="2019-10-16T15:23:00Z"/>
                <w:rFonts w:cstheme="minorHAnsi"/>
                <w:sz w:val="28"/>
              </w:rPr>
              <w:pPrChange w:id="2953" w:author="Sarah Robinson" w:date="2019-10-16T15:24:00Z">
                <w:pPr>
                  <w:jc w:val="center"/>
                </w:pPr>
              </w:pPrChange>
            </w:pPr>
            <w:del w:id="2954" w:author="Sarah Robinson" w:date="2019-10-16T15:23:00Z">
              <w:r w:rsidRPr="00670921" w:rsidDel="00395BDF">
                <w:rPr>
                  <w:rFonts w:cstheme="minorHAnsi"/>
                  <w:sz w:val="28"/>
                </w:rPr>
                <w:delText>Heavy small craft</w:delText>
              </w:r>
              <w:r w:rsidRPr="00670921" w:rsidDel="00395BDF">
                <w:rPr>
                  <w:rFonts w:cstheme="minorHAnsi"/>
                  <w:sz w:val="28"/>
                </w:rPr>
                <w:br/>
                <w:delText>use</w:delText>
              </w:r>
              <w:r w:rsidRPr="00670921" w:rsidDel="00395BDF">
                <w:rPr>
                  <w:rFonts w:cstheme="minorHAnsi"/>
                  <w:b/>
                  <w:bCs/>
                  <w:sz w:val="28"/>
                </w:rPr>
                <w:delText xml:space="preserve"> BUT </w:delText>
              </w:r>
              <w:r w:rsidRPr="00670921" w:rsidDel="00395BDF">
                <w:rPr>
                  <w:rFonts w:cstheme="minorHAnsi"/>
                  <w:sz w:val="28"/>
                </w:rPr>
                <w:delText>seasonal</w:delText>
              </w:r>
            </w:del>
          </w:p>
        </w:tc>
      </w:tr>
      <w:tr w:rsidR="002F383B" w:rsidRPr="00670921" w:rsidDel="00395BDF" w14:paraId="44BF87B3" w14:textId="4BED146E" w:rsidTr="0056568A">
        <w:trPr>
          <w:trHeight w:val="144"/>
          <w:del w:id="2955" w:author="Sarah Robinson" w:date="2019-10-16T15:23:00Z"/>
        </w:trPr>
        <w:tc>
          <w:tcPr>
            <w:tcW w:w="3227" w:type="dxa"/>
            <w:tcBorders>
              <w:top w:val="single" w:sz="4" w:space="0" w:color="auto"/>
              <w:left w:val="nil"/>
              <w:bottom w:val="single" w:sz="4" w:space="0" w:color="auto"/>
              <w:right w:val="nil"/>
            </w:tcBorders>
            <w:vAlign w:val="center"/>
          </w:tcPr>
          <w:p w14:paraId="01E5CC00" w14:textId="1238323D" w:rsidR="002F383B" w:rsidRPr="00670921" w:rsidDel="00395BDF" w:rsidRDefault="002F383B">
            <w:pPr>
              <w:rPr>
                <w:del w:id="2956" w:author="Sarah Robinson" w:date="2019-10-16T15:23:00Z"/>
                <w:rFonts w:cstheme="minorHAnsi"/>
                <w:b/>
                <w:bCs/>
                <w:sz w:val="16"/>
              </w:rPr>
              <w:pPrChange w:id="2957" w:author="Sarah Robinson" w:date="2019-10-16T15:24:00Z">
                <w:pPr>
                  <w:jc w:val="center"/>
                </w:pPr>
              </w:pPrChange>
            </w:pPr>
          </w:p>
        </w:tc>
        <w:tc>
          <w:tcPr>
            <w:tcW w:w="6975" w:type="dxa"/>
            <w:tcBorders>
              <w:top w:val="nil"/>
              <w:left w:val="nil"/>
              <w:bottom w:val="nil"/>
              <w:right w:val="nil"/>
            </w:tcBorders>
            <w:vAlign w:val="center"/>
          </w:tcPr>
          <w:p w14:paraId="67CFD59E" w14:textId="10EBFDD1" w:rsidR="002F383B" w:rsidRPr="00670921" w:rsidDel="00395BDF" w:rsidRDefault="002F383B">
            <w:pPr>
              <w:rPr>
                <w:del w:id="2958" w:author="Sarah Robinson" w:date="2019-10-16T15:23:00Z"/>
                <w:rFonts w:cstheme="minorHAnsi"/>
                <w:sz w:val="16"/>
              </w:rPr>
              <w:pPrChange w:id="295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B430264" w14:textId="4875027B" w:rsidR="002F383B" w:rsidRPr="00670921" w:rsidDel="00395BDF" w:rsidRDefault="002F383B">
            <w:pPr>
              <w:rPr>
                <w:del w:id="2960" w:author="Sarah Robinson" w:date="2019-10-16T15:23:00Z"/>
                <w:rFonts w:cstheme="minorHAnsi"/>
                <w:b/>
                <w:bCs/>
                <w:sz w:val="16"/>
              </w:rPr>
              <w:pPrChange w:id="2961" w:author="Sarah Robinson" w:date="2019-10-16T15:24:00Z">
                <w:pPr>
                  <w:jc w:val="center"/>
                </w:pPr>
              </w:pPrChange>
            </w:pPr>
          </w:p>
        </w:tc>
      </w:tr>
      <w:tr w:rsidR="002F383B" w:rsidRPr="00670921" w:rsidDel="00395BDF" w14:paraId="099B551D" w14:textId="6D8B2413" w:rsidTr="0056568A">
        <w:trPr>
          <w:trHeight w:val="1440"/>
          <w:del w:id="2962" w:author="Sarah Robinson" w:date="2019-10-16T15:23:00Z"/>
        </w:trPr>
        <w:tc>
          <w:tcPr>
            <w:tcW w:w="3227" w:type="dxa"/>
            <w:tcBorders>
              <w:top w:val="single" w:sz="4" w:space="0" w:color="auto"/>
              <w:bottom w:val="single" w:sz="4" w:space="0" w:color="auto"/>
            </w:tcBorders>
            <w:vAlign w:val="center"/>
          </w:tcPr>
          <w:p w14:paraId="02C5C1E9" w14:textId="4CC05949" w:rsidR="002F383B" w:rsidRPr="00670921" w:rsidDel="00395BDF" w:rsidRDefault="002F383B">
            <w:pPr>
              <w:rPr>
                <w:del w:id="2963" w:author="Sarah Robinson" w:date="2019-10-16T15:23:00Z"/>
                <w:rFonts w:cstheme="minorHAnsi"/>
                <w:sz w:val="28"/>
              </w:rPr>
              <w:pPrChange w:id="2964" w:author="Sarah Robinson" w:date="2019-10-16T15:24:00Z">
                <w:pPr>
                  <w:jc w:val="center"/>
                </w:pPr>
              </w:pPrChange>
            </w:pPr>
            <w:del w:id="2965" w:author="Sarah Robinson" w:date="2019-10-16T15:23:00Z">
              <w:r w:rsidRPr="00670921" w:rsidDel="00395BDF">
                <w:rPr>
                  <w:rFonts w:cstheme="minorHAnsi"/>
                  <w:sz w:val="28"/>
                </w:rPr>
                <w:delText>Heavy small craft</w:delText>
              </w:r>
              <w:r w:rsidRPr="00670921" w:rsidDel="00395BDF">
                <w:rPr>
                  <w:rFonts w:cstheme="minorHAnsi"/>
                  <w:sz w:val="28"/>
                </w:rPr>
                <w:br/>
                <w:delText>use</w:delText>
              </w:r>
              <w:r w:rsidRPr="00670921" w:rsidDel="00395BDF">
                <w:rPr>
                  <w:rFonts w:cstheme="minorHAnsi"/>
                  <w:b/>
                  <w:bCs/>
                  <w:sz w:val="28"/>
                </w:rPr>
                <w:delText xml:space="preserve"> BUT </w:delText>
              </w:r>
              <w:r w:rsidRPr="00670921" w:rsidDel="00395BDF">
                <w:rPr>
                  <w:rFonts w:cstheme="minorHAnsi"/>
                  <w:sz w:val="28"/>
                </w:rPr>
                <w:delText>seasonal</w:delText>
              </w:r>
            </w:del>
          </w:p>
        </w:tc>
        <w:tc>
          <w:tcPr>
            <w:tcW w:w="6975" w:type="dxa"/>
            <w:tcBorders>
              <w:top w:val="nil"/>
              <w:bottom w:val="nil"/>
            </w:tcBorders>
            <w:vAlign w:val="center"/>
          </w:tcPr>
          <w:p w14:paraId="77ACBFFD" w14:textId="28084BFD" w:rsidR="002F383B" w:rsidRPr="00670921" w:rsidDel="00395BDF" w:rsidRDefault="002F383B">
            <w:pPr>
              <w:rPr>
                <w:del w:id="2966" w:author="Sarah Robinson" w:date="2019-10-16T15:23:00Z"/>
                <w:rFonts w:cstheme="minorHAnsi"/>
                <w:sz w:val="40"/>
              </w:rPr>
              <w:pPrChange w:id="2967" w:author="Sarah Robinson" w:date="2019-10-16T15:24:00Z">
                <w:pPr>
                  <w:jc w:val="center"/>
                </w:pPr>
              </w:pPrChange>
            </w:pPr>
            <w:del w:id="296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4E3D88" w14:textId="580FB477" w:rsidR="002F383B" w:rsidRPr="00670921" w:rsidDel="00395BDF" w:rsidRDefault="002F383B">
            <w:pPr>
              <w:rPr>
                <w:del w:id="2969" w:author="Sarah Robinson" w:date="2019-10-16T15:23:00Z"/>
                <w:rFonts w:cstheme="minorHAnsi"/>
                <w:sz w:val="28"/>
              </w:rPr>
              <w:pPrChange w:id="2970" w:author="Sarah Robinson" w:date="2019-10-16T15:24:00Z">
                <w:pPr>
                  <w:jc w:val="center"/>
                </w:pPr>
              </w:pPrChange>
            </w:pPr>
            <w:del w:id="2971" w:author="Sarah Robinson" w:date="2019-10-16T15:23:00Z">
              <w:r w:rsidRPr="00670921" w:rsidDel="00395BDF">
                <w:rPr>
                  <w:rFonts w:cstheme="minorHAnsi"/>
                  <w:sz w:val="28"/>
                </w:rPr>
                <w:delText>Heavy small craft use</w:delText>
              </w:r>
              <w:r w:rsidRPr="00670921" w:rsidDel="00395BDF">
                <w:rPr>
                  <w:rFonts w:cstheme="minorHAnsi"/>
                  <w:b/>
                  <w:bCs/>
                  <w:sz w:val="28"/>
                </w:rPr>
                <w:delText xml:space="preserve"> YEAR ROUND</w:delText>
              </w:r>
            </w:del>
          </w:p>
        </w:tc>
      </w:tr>
      <w:tr w:rsidR="002F383B" w:rsidRPr="00670921" w:rsidDel="00395BDF" w14:paraId="51FC8E98" w14:textId="7171F855" w:rsidTr="0056568A">
        <w:trPr>
          <w:trHeight w:val="360"/>
          <w:del w:id="2972" w:author="Sarah Robinson" w:date="2019-10-16T15:23:00Z"/>
        </w:trPr>
        <w:tc>
          <w:tcPr>
            <w:tcW w:w="3227" w:type="dxa"/>
            <w:tcBorders>
              <w:top w:val="single" w:sz="4" w:space="0" w:color="auto"/>
              <w:left w:val="nil"/>
              <w:bottom w:val="nil"/>
              <w:right w:val="nil"/>
            </w:tcBorders>
            <w:vAlign w:val="center"/>
          </w:tcPr>
          <w:p w14:paraId="271CF0AF" w14:textId="0DF3EDDB" w:rsidR="002F383B" w:rsidRPr="00670921" w:rsidDel="00395BDF" w:rsidRDefault="002F383B">
            <w:pPr>
              <w:rPr>
                <w:del w:id="2973" w:author="Sarah Robinson" w:date="2019-10-16T15:23:00Z"/>
                <w:rFonts w:cstheme="minorHAnsi"/>
                <w:b/>
                <w:bCs/>
                <w:sz w:val="28"/>
              </w:rPr>
              <w:pPrChange w:id="2974" w:author="Sarah Robinson" w:date="2019-10-16T15:24:00Z">
                <w:pPr>
                  <w:jc w:val="center"/>
                </w:pPr>
              </w:pPrChange>
            </w:pPr>
          </w:p>
        </w:tc>
        <w:tc>
          <w:tcPr>
            <w:tcW w:w="6975" w:type="dxa"/>
            <w:tcBorders>
              <w:top w:val="nil"/>
              <w:left w:val="nil"/>
              <w:bottom w:val="nil"/>
              <w:right w:val="nil"/>
            </w:tcBorders>
            <w:vAlign w:val="center"/>
          </w:tcPr>
          <w:p w14:paraId="1C4A376D" w14:textId="7D2DF1B5" w:rsidR="002F383B" w:rsidRPr="00670921" w:rsidDel="00395BDF" w:rsidRDefault="00C73C2A">
            <w:pPr>
              <w:rPr>
                <w:del w:id="2975" w:author="Sarah Robinson" w:date="2019-10-16T15:23:00Z"/>
                <w:rFonts w:cstheme="minorHAnsi"/>
              </w:rPr>
              <w:pPrChange w:id="2976" w:author="Sarah Robinson" w:date="2019-10-16T15:24:00Z">
                <w:pPr>
                  <w:pStyle w:val="BodyText"/>
                </w:pPr>
              </w:pPrChange>
            </w:pPr>
            <w:del w:id="297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63D1FDF" w14:textId="669EB426" w:rsidR="002F383B" w:rsidRPr="00670921" w:rsidDel="00395BDF" w:rsidRDefault="002F383B">
            <w:pPr>
              <w:rPr>
                <w:del w:id="2978" w:author="Sarah Robinson" w:date="2019-10-16T15:23:00Z"/>
                <w:rFonts w:cstheme="minorHAnsi"/>
                <w:b/>
                <w:bCs/>
                <w:sz w:val="28"/>
              </w:rPr>
              <w:pPrChange w:id="2979" w:author="Sarah Robinson" w:date="2019-10-16T15:24:00Z">
                <w:pPr>
                  <w:jc w:val="center"/>
                </w:pPr>
              </w:pPrChange>
            </w:pPr>
          </w:p>
        </w:tc>
      </w:tr>
    </w:tbl>
    <w:p w14:paraId="6BA9517E" w14:textId="033981E5" w:rsidR="00C73C2A" w:rsidRPr="00670921" w:rsidDel="00395BDF" w:rsidRDefault="002F383B">
      <w:pPr>
        <w:rPr>
          <w:del w:id="2980" w:author="Sarah Robinson" w:date="2019-10-16T15:23:00Z"/>
          <w:rFonts w:cstheme="minorHAnsi"/>
          <w:b/>
        </w:rPr>
        <w:pPrChange w:id="2981" w:author="Sarah Robinson" w:date="2019-10-16T15:24:00Z">
          <w:pPr>
            <w:pStyle w:val="BodyText"/>
          </w:pPr>
        </w:pPrChange>
      </w:pPr>
      <w:del w:id="2982" w:author="Sarah Robinson" w:date="2019-10-16T15:23:00Z">
        <w:r w:rsidRPr="00670921" w:rsidDel="00395BDF">
          <w:rPr>
            <w:rFonts w:cstheme="minorHAnsi"/>
          </w:rPr>
          <w:br w:type="page"/>
        </w:r>
      </w:del>
    </w:p>
    <w:p w14:paraId="13C0651C" w14:textId="5038E916" w:rsidR="002F383B" w:rsidRPr="00670921" w:rsidDel="00395BDF" w:rsidRDefault="002F383B">
      <w:pPr>
        <w:rPr>
          <w:del w:id="2983" w:author="Sarah Robinson" w:date="2019-10-16T15:23:00Z"/>
          <w:rFonts w:cstheme="minorHAnsi"/>
          <w:b/>
          <w:bCs/>
          <w:sz w:val="32"/>
        </w:rPr>
        <w:pPrChange w:id="2984" w:author="Sarah Robinson" w:date="2019-10-16T15:24:00Z">
          <w:pPr>
            <w:jc w:val="center"/>
          </w:pPr>
        </w:pPrChange>
      </w:pPr>
    </w:p>
    <w:p w14:paraId="4D646FF7" w14:textId="257DB850" w:rsidR="00CE03F4" w:rsidRPr="00670921" w:rsidDel="00395BDF" w:rsidRDefault="00CE03F4">
      <w:pPr>
        <w:rPr>
          <w:del w:id="2985" w:author="Sarah Robinson" w:date="2019-10-16T15:23:00Z"/>
          <w:rFonts w:cstheme="minorHAnsi"/>
          <w:b/>
          <w:bCs/>
          <w:i/>
          <w:sz w:val="36"/>
          <w:szCs w:val="36"/>
        </w:rPr>
        <w:pPrChange w:id="2986" w:author="Sarah Robinson" w:date="2019-10-16T15:24:00Z">
          <w:pPr>
            <w:jc w:val="center"/>
          </w:pPr>
        </w:pPrChange>
      </w:pPr>
      <w:del w:id="2987"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56F3A4E2" w14:textId="467B9785" w:rsidR="002F383B" w:rsidRPr="00670921" w:rsidDel="00395BDF" w:rsidRDefault="002F383B">
      <w:pPr>
        <w:rPr>
          <w:del w:id="2988" w:author="Sarah Robinson" w:date="2019-10-16T15:23:00Z"/>
          <w:rFonts w:cstheme="minorHAnsi"/>
          <w:b/>
          <w:bCs/>
          <w:sz w:val="32"/>
        </w:rPr>
        <w:pPrChange w:id="2989" w:author="Sarah Robinson" w:date="2019-10-16T15:24:00Z">
          <w:pPr>
            <w:jc w:val="center"/>
          </w:pPr>
        </w:pPrChange>
      </w:pPr>
      <w:del w:id="2990" w:author="Sarah Robinson" w:date="2019-10-16T15:23:00Z">
        <w:r w:rsidRPr="00670921" w:rsidDel="00395BDF">
          <w:rPr>
            <w:rFonts w:cstheme="minorHAnsi"/>
            <w:b/>
            <w:bCs/>
            <w:sz w:val="32"/>
          </w:rPr>
          <w:delText>How much riskier is the condition on the right than the condition on the left?</w:delText>
        </w:r>
      </w:del>
    </w:p>
    <w:p w14:paraId="5C095767" w14:textId="0E70911A" w:rsidR="002F383B" w:rsidRPr="00670921" w:rsidDel="00395BDF" w:rsidRDefault="002F383B">
      <w:pPr>
        <w:rPr>
          <w:del w:id="2991" w:author="Sarah Robinson" w:date="2019-10-16T15:23:00Z"/>
          <w:rFonts w:cstheme="minorHAnsi"/>
          <w:b/>
          <w:bCs/>
          <w:sz w:val="32"/>
        </w:rPr>
        <w:pPrChange w:id="2992"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1EEEE7B" w14:textId="585F6495" w:rsidTr="0056568A">
        <w:trPr>
          <w:del w:id="2993" w:author="Sarah Robinson" w:date="2019-10-16T15:23:00Z"/>
        </w:trPr>
        <w:tc>
          <w:tcPr>
            <w:tcW w:w="13428" w:type="dxa"/>
          </w:tcPr>
          <w:p w14:paraId="6D6AFA6F" w14:textId="07477FA2" w:rsidR="002F383B" w:rsidRPr="00670921" w:rsidDel="00395BDF" w:rsidRDefault="002F383B">
            <w:pPr>
              <w:rPr>
                <w:del w:id="2994" w:author="Sarah Robinson" w:date="2019-10-16T15:23:00Z"/>
                <w:rFonts w:cstheme="minorHAnsi"/>
                <w:b/>
                <w:bCs/>
                <w:sz w:val="40"/>
                <w:szCs w:val="40"/>
              </w:rPr>
              <w:pPrChange w:id="2995" w:author="Sarah Robinson" w:date="2019-10-16T15:24:00Z">
                <w:pPr>
                  <w:jc w:val="center"/>
                </w:pPr>
              </w:pPrChange>
            </w:pPr>
            <w:del w:id="2996" w:author="Sarah Robinson" w:date="2019-10-16T15:23:00Z">
              <w:r w:rsidRPr="00670921" w:rsidDel="00395BDF">
                <w:rPr>
                  <w:rFonts w:cstheme="minorHAnsi"/>
                  <w:b/>
                  <w:bCs/>
                  <w:sz w:val="40"/>
                  <w:szCs w:val="40"/>
                </w:rPr>
                <w:delText>Traffic Conditions:</w:delText>
              </w:r>
            </w:del>
          </w:p>
          <w:p w14:paraId="3C16635E" w14:textId="3783DA6D" w:rsidR="002F383B" w:rsidRPr="00670921" w:rsidDel="00395BDF" w:rsidRDefault="002F383B">
            <w:pPr>
              <w:rPr>
                <w:del w:id="2997" w:author="Sarah Robinson" w:date="2019-10-16T15:23:00Z"/>
                <w:rFonts w:cstheme="minorHAnsi"/>
                <w:b/>
                <w:bCs/>
                <w:sz w:val="32"/>
              </w:rPr>
              <w:pPrChange w:id="2998" w:author="Sarah Robinson" w:date="2019-10-16T15:24:00Z">
                <w:pPr>
                  <w:jc w:val="center"/>
                </w:pPr>
              </w:pPrChange>
            </w:pPr>
            <w:del w:id="2999" w:author="Sarah Robinson" w:date="2019-10-16T15:23:00Z">
              <w:r w:rsidRPr="00670921" w:rsidDel="00395BDF">
                <w:rPr>
                  <w:rFonts w:cstheme="minorHAnsi"/>
                  <w:b/>
                  <w:bCs/>
                  <w:sz w:val="40"/>
                  <w:szCs w:val="40"/>
                </w:rPr>
                <w:delText>Traffic Mix</w:delText>
              </w:r>
            </w:del>
          </w:p>
        </w:tc>
      </w:tr>
    </w:tbl>
    <w:p w14:paraId="063FBCA7" w14:textId="5EA291ED" w:rsidR="002F383B" w:rsidRPr="00670921" w:rsidDel="00395BDF" w:rsidRDefault="002F383B">
      <w:pPr>
        <w:rPr>
          <w:del w:id="3000" w:author="Sarah Robinson" w:date="2019-10-16T15:23:00Z"/>
          <w:rFonts w:cstheme="minorHAnsi"/>
          <w:b/>
          <w:bCs/>
        </w:rPr>
        <w:pPrChange w:id="3001" w:author="Sarah Robinson" w:date="2019-10-16T15:24:00Z">
          <w:pPr>
            <w:jc w:val="center"/>
          </w:pPr>
        </w:pPrChange>
      </w:pPr>
    </w:p>
    <w:p w14:paraId="56350F95" w14:textId="2DFECB4E" w:rsidR="002F383B" w:rsidRPr="00670921" w:rsidDel="00395BDF" w:rsidRDefault="002F383B">
      <w:pPr>
        <w:rPr>
          <w:del w:id="3002" w:author="Sarah Robinson" w:date="2019-10-16T15:23:00Z"/>
          <w:rFonts w:cstheme="minorHAnsi"/>
          <w:sz w:val="22"/>
        </w:rPr>
        <w:pPrChange w:id="3003" w:author="Sarah Robinson" w:date="2019-10-16T15:24:00Z">
          <w:pPr>
            <w:jc w:val="center"/>
          </w:pPr>
        </w:pPrChange>
      </w:pPr>
      <w:del w:id="3004"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9613665" w14:textId="560CF8AE" w:rsidTr="0056568A">
        <w:trPr>
          <w:trHeight w:val="1440"/>
          <w:del w:id="3005" w:author="Sarah Robinson" w:date="2019-10-16T15:23:00Z"/>
        </w:trPr>
        <w:tc>
          <w:tcPr>
            <w:tcW w:w="3227" w:type="dxa"/>
            <w:tcBorders>
              <w:bottom w:val="single" w:sz="4" w:space="0" w:color="auto"/>
            </w:tcBorders>
            <w:vAlign w:val="center"/>
          </w:tcPr>
          <w:p w14:paraId="4CA3BAD1" w14:textId="441E63C3" w:rsidR="002F383B" w:rsidRPr="00670921" w:rsidDel="00395BDF" w:rsidRDefault="002F383B">
            <w:pPr>
              <w:rPr>
                <w:del w:id="3006" w:author="Sarah Robinson" w:date="2019-10-16T15:23:00Z"/>
                <w:rFonts w:cstheme="minorHAnsi"/>
                <w:sz w:val="28"/>
              </w:rPr>
              <w:pPrChange w:id="3007" w:author="Sarah Robinson" w:date="2019-10-16T15:24:00Z">
                <w:pPr>
                  <w:jc w:val="center"/>
                </w:pPr>
              </w:pPrChange>
            </w:pPr>
            <w:del w:id="3008" w:author="Sarah Robinson" w:date="2019-10-16T15:23:00Z">
              <w:r w:rsidRPr="00670921" w:rsidDel="00395BDF">
                <w:rPr>
                  <w:rFonts w:cstheme="minorHAnsi"/>
                  <w:sz w:val="28"/>
                </w:rPr>
                <w:delText>Predominantly single use waterway serving one interest</w:delText>
              </w:r>
            </w:del>
          </w:p>
        </w:tc>
        <w:tc>
          <w:tcPr>
            <w:tcW w:w="6975" w:type="dxa"/>
            <w:tcBorders>
              <w:top w:val="nil"/>
              <w:bottom w:val="nil"/>
            </w:tcBorders>
            <w:vAlign w:val="center"/>
          </w:tcPr>
          <w:p w14:paraId="4042CF26" w14:textId="01671A5E" w:rsidR="002F383B" w:rsidRPr="00670921" w:rsidDel="00395BDF" w:rsidRDefault="002F383B">
            <w:pPr>
              <w:rPr>
                <w:del w:id="3009" w:author="Sarah Robinson" w:date="2019-10-16T15:23:00Z"/>
                <w:rFonts w:cstheme="minorHAnsi"/>
                <w:sz w:val="40"/>
              </w:rPr>
              <w:pPrChange w:id="3010" w:author="Sarah Robinson" w:date="2019-10-16T15:24:00Z">
                <w:pPr>
                  <w:jc w:val="center"/>
                </w:pPr>
              </w:pPrChange>
            </w:pPr>
            <w:del w:id="3011"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E11BBDF" w14:textId="5DA31FEF" w:rsidR="002F383B" w:rsidRPr="00670921" w:rsidDel="00395BDF" w:rsidRDefault="002F383B">
            <w:pPr>
              <w:rPr>
                <w:del w:id="3012" w:author="Sarah Robinson" w:date="2019-10-16T15:23:00Z"/>
                <w:sz w:val="28"/>
                <w:szCs w:val="28"/>
              </w:rPr>
              <w:pPrChange w:id="3013" w:author="Sarah Robinson" w:date="2019-10-16T15:24:00Z">
                <w:pPr>
                  <w:pStyle w:val="BodyText"/>
                </w:pPr>
              </w:pPrChange>
            </w:pPr>
            <w:del w:id="3014" w:author="Sarah Robinson" w:date="2019-10-16T15:23:00Z">
              <w:r w:rsidRPr="00670921" w:rsidDel="00395BDF">
                <w:rPr>
                  <w:sz w:val="28"/>
                  <w:szCs w:val="28"/>
                </w:rPr>
                <w:delText xml:space="preserve">Multiple use waterway </w:delText>
              </w:r>
              <w:r w:rsidRPr="00670921" w:rsidDel="00395BDF">
                <w:rPr>
                  <w:b/>
                  <w:bCs/>
                  <w:sz w:val="28"/>
                  <w:szCs w:val="28"/>
                </w:rPr>
                <w:delText xml:space="preserve">BUT </w:delText>
              </w:r>
              <w:r w:rsidRPr="00670921" w:rsidDel="00395BDF">
                <w:rPr>
                  <w:sz w:val="28"/>
                  <w:szCs w:val="28"/>
                </w:rPr>
                <w:delText>no conflicts occurring</w:delText>
              </w:r>
            </w:del>
          </w:p>
        </w:tc>
      </w:tr>
      <w:tr w:rsidR="002F383B" w:rsidRPr="00670921" w:rsidDel="00395BDF" w14:paraId="7E28F45E" w14:textId="55B956C0" w:rsidTr="0056568A">
        <w:trPr>
          <w:trHeight w:val="144"/>
          <w:del w:id="3015" w:author="Sarah Robinson" w:date="2019-10-16T15:23:00Z"/>
        </w:trPr>
        <w:tc>
          <w:tcPr>
            <w:tcW w:w="3227" w:type="dxa"/>
            <w:tcBorders>
              <w:top w:val="single" w:sz="4" w:space="0" w:color="auto"/>
              <w:left w:val="nil"/>
              <w:bottom w:val="single" w:sz="4" w:space="0" w:color="auto"/>
              <w:right w:val="nil"/>
            </w:tcBorders>
            <w:vAlign w:val="center"/>
          </w:tcPr>
          <w:p w14:paraId="5170BF78" w14:textId="4AACFCE2" w:rsidR="002F383B" w:rsidRPr="00670921" w:rsidDel="00395BDF" w:rsidRDefault="002F383B">
            <w:pPr>
              <w:rPr>
                <w:del w:id="3016" w:author="Sarah Robinson" w:date="2019-10-16T15:23:00Z"/>
                <w:rFonts w:cstheme="minorHAnsi"/>
                <w:b/>
                <w:bCs/>
                <w:sz w:val="16"/>
              </w:rPr>
              <w:pPrChange w:id="3017" w:author="Sarah Robinson" w:date="2019-10-16T15:24:00Z">
                <w:pPr>
                  <w:jc w:val="center"/>
                </w:pPr>
              </w:pPrChange>
            </w:pPr>
          </w:p>
        </w:tc>
        <w:tc>
          <w:tcPr>
            <w:tcW w:w="6975" w:type="dxa"/>
            <w:tcBorders>
              <w:top w:val="nil"/>
              <w:left w:val="nil"/>
              <w:bottom w:val="nil"/>
              <w:right w:val="nil"/>
            </w:tcBorders>
            <w:vAlign w:val="center"/>
          </w:tcPr>
          <w:p w14:paraId="6D6E4551" w14:textId="696E437D" w:rsidR="002F383B" w:rsidRPr="00670921" w:rsidDel="00395BDF" w:rsidRDefault="002F383B">
            <w:pPr>
              <w:rPr>
                <w:del w:id="3018" w:author="Sarah Robinson" w:date="2019-10-16T15:23:00Z"/>
                <w:rFonts w:cstheme="minorHAnsi"/>
                <w:sz w:val="16"/>
              </w:rPr>
              <w:pPrChange w:id="301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A6635C1" w14:textId="46200700" w:rsidR="002F383B" w:rsidRPr="00670921" w:rsidDel="00395BDF" w:rsidRDefault="002F383B">
            <w:pPr>
              <w:rPr>
                <w:del w:id="3020" w:author="Sarah Robinson" w:date="2019-10-16T15:23:00Z"/>
                <w:rFonts w:cstheme="minorHAnsi"/>
                <w:b/>
                <w:bCs/>
                <w:sz w:val="16"/>
              </w:rPr>
              <w:pPrChange w:id="3021" w:author="Sarah Robinson" w:date="2019-10-16T15:24:00Z">
                <w:pPr>
                  <w:jc w:val="center"/>
                </w:pPr>
              </w:pPrChange>
            </w:pPr>
          </w:p>
        </w:tc>
      </w:tr>
      <w:tr w:rsidR="002F383B" w:rsidRPr="00670921" w:rsidDel="00395BDF" w14:paraId="4ADB582C" w14:textId="3C10660F" w:rsidTr="0056568A">
        <w:trPr>
          <w:trHeight w:val="1440"/>
          <w:del w:id="3022" w:author="Sarah Robinson" w:date="2019-10-16T15:23:00Z"/>
        </w:trPr>
        <w:tc>
          <w:tcPr>
            <w:tcW w:w="3227" w:type="dxa"/>
            <w:tcBorders>
              <w:top w:val="single" w:sz="4" w:space="0" w:color="auto"/>
              <w:bottom w:val="single" w:sz="4" w:space="0" w:color="auto"/>
            </w:tcBorders>
            <w:vAlign w:val="center"/>
          </w:tcPr>
          <w:p w14:paraId="0433B064" w14:textId="0483F9DC" w:rsidR="002F383B" w:rsidRPr="00670921" w:rsidDel="00395BDF" w:rsidRDefault="002F383B">
            <w:pPr>
              <w:rPr>
                <w:del w:id="3023" w:author="Sarah Robinson" w:date="2019-10-16T15:23:00Z"/>
                <w:rFonts w:cstheme="minorHAnsi"/>
                <w:sz w:val="28"/>
              </w:rPr>
              <w:pPrChange w:id="3024" w:author="Sarah Robinson" w:date="2019-10-16T15:24:00Z">
                <w:pPr>
                  <w:jc w:val="center"/>
                </w:pPr>
              </w:pPrChange>
            </w:pPr>
            <w:del w:id="3025"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BUT </w:delText>
              </w:r>
              <w:r w:rsidRPr="00670921" w:rsidDel="00395BDF">
                <w:rPr>
                  <w:rFonts w:cstheme="minorHAnsi"/>
                  <w:sz w:val="28"/>
                </w:rPr>
                <w:delText>no conflicts occurring</w:delText>
              </w:r>
            </w:del>
          </w:p>
        </w:tc>
        <w:tc>
          <w:tcPr>
            <w:tcW w:w="6975" w:type="dxa"/>
            <w:tcBorders>
              <w:top w:val="nil"/>
              <w:bottom w:val="nil"/>
            </w:tcBorders>
            <w:vAlign w:val="center"/>
          </w:tcPr>
          <w:p w14:paraId="4E0291B8" w14:textId="01527435" w:rsidR="002F383B" w:rsidRPr="00670921" w:rsidDel="00395BDF" w:rsidRDefault="002F383B">
            <w:pPr>
              <w:rPr>
                <w:del w:id="3026" w:author="Sarah Robinson" w:date="2019-10-16T15:23:00Z"/>
                <w:rFonts w:cstheme="minorHAnsi"/>
                <w:sz w:val="40"/>
              </w:rPr>
              <w:pPrChange w:id="3027" w:author="Sarah Robinson" w:date="2019-10-16T15:24:00Z">
                <w:pPr>
                  <w:jc w:val="center"/>
                </w:pPr>
              </w:pPrChange>
            </w:pPr>
            <w:del w:id="302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39D0BD2" w14:textId="1B7D96D7" w:rsidR="002F383B" w:rsidRPr="00670921" w:rsidDel="00395BDF" w:rsidRDefault="002F383B">
            <w:pPr>
              <w:rPr>
                <w:del w:id="3029" w:author="Sarah Robinson" w:date="2019-10-16T15:23:00Z"/>
                <w:rFonts w:cstheme="minorHAnsi"/>
                <w:sz w:val="28"/>
              </w:rPr>
              <w:pPrChange w:id="3030" w:author="Sarah Robinson" w:date="2019-10-16T15:24:00Z">
                <w:pPr>
                  <w:jc w:val="center"/>
                </w:pPr>
              </w:pPrChange>
            </w:pPr>
            <w:del w:id="3031"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AND </w:delText>
              </w:r>
              <w:r w:rsidRPr="00670921" w:rsidDel="00395BDF">
                <w:rPr>
                  <w:rFonts w:cstheme="minorHAnsi"/>
                  <w:sz w:val="28"/>
                </w:rPr>
                <w:delText xml:space="preserve">some </w:delText>
              </w:r>
              <w:r w:rsidRPr="00670921" w:rsidDel="00395BDF">
                <w:rPr>
                  <w:rFonts w:cstheme="minorHAnsi"/>
                  <w:b/>
                  <w:bCs/>
                  <w:sz w:val="28"/>
                </w:rPr>
                <w:delText xml:space="preserve">MINOR </w:delText>
              </w:r>
              <w:r w:rsidRPr="00670921" w:rsidDel="00395BDF">
                <w:rPr>
                  <w:rFonts w:cstheme="minorHAnsi"/>
                  <w:sz w:val="28"/>
                </w:rPr>
                <w:delText>conflicts occurring</w:delText>
              </w:r>
            </w:del>
          </w:p>
        </w:tc>
      </w:tr>
      <w:tr w:rsidR="002F383B" w:rsidRPr="00670921" w:rsidDel="00395BDF" w14:paraId="36B4E653" w14:textId="01CDEA01" w:rsidTr="0056568A">
        <w:trPr>
          <w:trHeight w:val="144"/>
          <w:del w:id="3032" w:author="Sarah Robinson" w:date="2019-10-16T15:23:00Z"/>
        </w:trPr>
        <w:tc>
          <w:tcPr>
            <w:tcW w:w="3227" w:type="dxa"/>
            <w:tcBorders>
              <w:top w:val="single" w:sz="4" w:space="0" w:color="auto"/>
              <w:left w:val="nil"/>
              <w:bottom w:val="single" w:sz="4" w:space="0" w:color="auto"/>
              <w:right w:val="nil"/>
            </w:tcBorders>
            <w:vAlign w:val="center"/>
          </w:tcPr>
          <w:p w14:paraId="5BD26481" w14:textId="5C2830E1" w:rsidR="002F383B" w:rsidRPr="00670921" w:rsidDel="00395BDF" w:rsidRDefault="002F383B">
            <w:pPr>
              <w:rPr>
                <w:del w:id="3033" w:author="Sarah Robinson" w:date="2019-10-16T15:23:00Z"/>
                <w:rFonts w:cstheme="minorHAnsi"/>
                <w:b/>
                <w:bCs/>
                <w:sz w:val="16"/>
              </w:rPr>
              <w:pPrChange w:id="3034" w:author="Sarah Robinson" w:date="2019-10-16T15:24:00Z">
                <w:pPr>
                  <w:jc w:val="center"/>
                </w:pPr>
              </w:pPrChange>
            </w:pPr>
          </w:p>
        </w:tc>
        <w:tc>
          <w:tcPr>
            <w:tcW w:w="6975" w:type="dxa"/>
            <w:tcBorders>
              <w:top w:val="nil"/>
              <w:left w:val="nil"/>
              <w:bottom w:val="nil"/>
              <w:right w:val="nil"/>
            </w:tcBorders>
            <w:vAlign w:val="center"/>
          </w:tcPr>
          <w:p w14:paraId="31667E82" w14:textId="0CE80301" w:rsidR="002F383B" w:rsidRPr="00670921" w:rsidDel="00395BDF" w:rsidRDefault="002F383B">
            <w:pPr>
              <w:rPr>
                <w:del w:id="3035" w:author="Sarah Robinson" w:date="2019-10-16T15:23:00Z"/>
                <w:rFonts w:cstheme="minorHAnsi"/>
                <w:sz w:val="16"/>
              </w:rPr>
              <w:pPrChange w:id="303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4100C4E" w14:textId="3BC7F9FB" w:rsidR="002F383B" w:rsidRPr="00670921" w:rsidDel="00395BDF" w:rsidRDefault="002F383B">
            <w:pPr>
              <w:rPr>
                <w:del w:id="3037" w:author="Sarah Robinson" w:date="2019-10-16T15:23:00Z"/>
                <w:rFonts w:cstheme="minorHAnsi"/>
                <w:b/>
                <w:bCs/>
                <w:sz w:val="16"/>
              </w:rPr>
              <w:pPrChange w:id="3038" w:author="Sarah Robinson" w:date="2019-10-16T15:24:00Z">
                <w:pPr>
                  <w:jc w:val="center"/>
                </w:pPr>
              </w:pPrChange>
            </w:pPr>
          </w:p>
        </w:tc>
      </w:tr>
      <w:tr w:rsidR="002F383B" w:rsidRPr="00670921" w:rsidDel="00395BDF" w14:paraId="3402032D" w14:textId="27E22BBC" w:rsidTr="0056568A">
        <w:trPr>
          <w:trHeight w:val="1440"/>
          <w:del w:id="3039" w:author="Sarah Robinson" w:date="2019-10-16T15:23:00Z"/>
        </w:trPr>
        <w:tc>
          <w:tcPr>
            <w:tcW w:w="3227" w:type="dxa"/>
            <w:tcBorders>
              <w:top w:val="single" w:sz="4" w:space="0" w:color="auto"/>
              <w:bottom w:val="single" w:sz="4" w:space="0" w:color="auto"/>
            </w:tcBorders>
            <w:vAlign w:val="center"/>
          </w:tcPr>
          <w:p w14:paraId="54F4DDC3" w14:textId="0925DEEA" w:rsidR="002F383B" w:rsidRPr="00670921" w:rsidDel="00395BDF" w:rsidRDefault="002F383B">
            <w:pPr>
              <w:rPr>
                <w:del w:id="3040" w:author="Sarah Robinson" w:date="2019-10-16T15:23:00Z"/>
                <w:rFonts w:cstheme="minorHAnsi"/>
                <w:sz w:val="28"/>
              </w:rPr>
              <w:pPrChange w:id="3041" w:author="Sarah Robinson" w:date="2019-10-16T15:24:00Z">
                <w:pPr>
                  <w:jc w:val="center"/>
                </w:pPr>
              </w:pPrChange>
            </w:pPr>
            <w:del w:id="3042"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 xml:space="preserve">AND </w:delText>
              </w:r>
              <w:r w:rsidRPr="00670921" w:rsidDel="00395BDF">
                <w:rPr>
                  <w:rFonts w:cstheme="minorHAnsi"/>
                  <w:sz w:val="28"/>
                </w:rPr>
                <w:delText xml:space="preserve">some </w:delText>
              </w:r>
              <w:r w:rsidRPr="00670921" w:rsidDel="00395BDF">
                <w:rPr>
                  <w:rFonts w:cstheme="minorHAnsi"/>
                  <w:b/>
                  <w:bCs/>
                  <w:sz w:val="28"/>
                </w:rPr>
                <w:delText xml:space="preserve">MINOR </w:delText>
              </w:r>
              <w:r w:rsidRPr="00670921" w:rsidDel="00395BDF">
                <w:rPr>
                  <w:rFonts w:cstheme="minorHAnsi"/>
                  <w:sz w:val="28"/>
                </w:rPr>
                <w:delText>conflicts occurring</w:delText>
              </w:r>
            </w:del>
          </w:p>
        </w:tc>
        <w:tc>
          <w:tcPr>
            <w:tcW w:w="6975" w:type="dxa"/>
            <w:tcBorders>
              <w:top w:val="nil"/>
              <w:bottom w:val="nil"/>
            </w:tcBorders>
            <w:vAlign w:val="center"/>
          </w:tcPr>
          <w:p w14:paraId="50EC52FD" w14:textId="24440231" w:rsidR="002F383B" w:rsidRPr="00670921" w:rsidDel="00395BDF" w:rsidRDefault="002F383B">
            <w:pPr>
              <w:rPr>
                <w:del w:id="3043" w:author="Sarah Robinson" w:date="2019-10-16T15:23:00Z"/>
                <w:rFonts w:cstheme="minorHAnsi"/>
                <w:sz w:val="40"/>
              </w:rPr>
              <w:pPrChange w:id="3044" w:author="Sarah Robinson" w:date="2019-10-16T15:24:00Z">
                <w:pPr>
                  <w:jc w:val="center"/>
                </w:pPr>
              </w:pPrChange>
            </w:pPr>
            <w:del w:id="304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53882E3" w14:textId="412AF412" w:rsidR="002F383B" w:rsidRPr="00670921" w:rsidDel="00395BDF" w:rsidRDefault="002F383B">
            <w:pPr>
              <w:rPr>
                <w:del w:id="3046" w:author="Sarah Robinson" w:date="2019-10-16T15:23:00Z"/>
                <w:rFonts w:cstheme="minorHAnsi"/>
                <w:sz w:val="28"/>
              </w:rPr>
              <w:pPrChange w:id="3047" w:author="Sarah Robinson" w:date="2019-10-16T15:24:00Z">
                <w:pPr>
                  <w:jc w:val="center"/>
                </w:pPr>
              </w:pPrChange>
            </w:pPr>
            <w:del w:id="3048" w:author="Sarah Robinson" w:date="2019-10-16T15:23:00Z">
              <w:r w:rsidRPr="00670921" w:rsidDel="00395BDF">
                <w:rPr>
                  <w:rFonts w:cstheme="minorHAnsi"/>
                  <w:sz w:val="28"/>
                </w:rPr>
                <w:delText xml:space="preserve">Multiple use waterway </w:delText>
              </w:r>
              <w:r w:rsidRPr="00670921" w:rsidDel="00395BDF">
                <w:rPr>
                  <w:rFonts w:cstheme="minorHAnsi"/>
                  <w:b/>
                  <w:bCs/>
                  <w:sz w:val="28"/>
                </w:rPr>
                <w:delText>AND MAJOR</w:delText>
              </w:r>
              <w:r w:rsidRPr="00670921" w:rsidDel="00395BDF">
                <w:rPr>
                  <w:rFonts w:cstheme="minorHAnsi"/>
                  <w:sz w:val="28"/>
                </w:rPr>
                <w:delText xml:space="preserve"> conflicts occurring</w:delText>
              </w:r>
            </w:del>
          </w:p>
        </w:tc>
      </w:tr>
      <w:tr w:rsidR="002F383B" w:rsidRPr="00670921" w:rsidDel="00395BDF" w14:paraId="21644A53" w14:textId="61B5B330" w:rsidTr="0056568A">
        <w:trPr>
          <w:trHeight w:val="360"/>
          <w:del w:id="3049" w:author="Sarah Robinson" w:date="2019-10-16T15:23:00Z"/>
        </w:trPr>
        <w:tc>
          <w:tcPr>
            <w:tcW w:w="3227" w:type="dxa"/>
            <w:tcBorders>
              <w:top w:val="single" w:sz="4" w:space="0" w:color="auto"/>
              <w:left w:val="nil"/>
              <w:bottom w:val="nil"/>
              <w:right w:val="nil"/>
            </w:tcBorders>
            <w:vAlign w:val="center"/>
          </w:tcPr>
          <w:p w14:paraId="4C409E7A" w14:textId="2AB492EE" w:rsidR="002F383B" w:rsidRPr="00670921" w:rsidDel="00395BDF" w:rsidRDefault="002F383B">
            <w:pPr>
              <w:rPr>
                <w:del w:id="3050" w:author="Sarah Robinson" w:date="2019-10-16T15:23:00Z"/>
                <w:rFonts w:cstheme="minorHAnsi"/>
                <w:b/>
                <w:bCs/>
                <w:sz w:val="28"/>
              </w:rPr>
              <w:pPrChange w:id="3051" w:author="Sarah Robinson" w:date="2019-10-16T15:24:00Z">
                <w:pPr>
                  <w:jc w:val="center"/>
                </w:pPr>
              </w:pPrChange>
            </w:pPr>
          </w:p>
        </w:tc>
        <w:tc>
          <w:tcPr>
            <w:tcW w:w="6975" w:type="dxa"/>
            <w:tcBorders>
              <w:top w:val="nil"/>
              <w:left w:val="nil"/>
              <w:bottom w:val="nil"/>
              <w:right w:val="nil"/>
            </w:tcBorders>
            <w:vAlign w:val="center"/>
          </w:tcPr>
          <w:p w14:paraId="660C92F2" w14:textId="43B121B2" w:rsidR="002F383B" w:rsidRPr="00670921" w:rsidDel="00395BDF" w:rsidRDefault="00C73C2A">
            <w:pPr>
              <w:rPr>
                <w:del w:id="3052" w:author="Sarah Robinson" w:date="2019-10-16T15:23:00Z"/>
                <w:rFonts w:cstheme="minorHAnsi"/>
              </w:rPr>
              <w:pPrChange w:id="3053" w:author="Sarah Robinson" w:date="2019-10-16T15:24:00Z">
                <w:pPr>
                  <w:pStyle w:val="BodyText"/>
                </w:pPr>
              </w:pPrChange>
            </w:pPr>
            <w:del w:id="3054"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0B6E4BF2" w14:textId="7D66897E" w:rsidR="002F383B" w:rsidRPr="00670921" w:rsidDel="00395BDF" w:rsidRDefault="002F383B">
            <w:pPr>
              <w:rPr>
                <w:del w:id="3055" w:author="Sarah Robinson" w:date="2019-10-16T15:23:00Z"/>
                <w:rFonts w:cstheme="minorHAnsi"/>
                <w:b/>
                <w:bCs/>
                <w:sz w:val="28"/>
              </w:rPr>
              <w:pPrChange w:id="3056" w:author="Sarah Robinson" w:date="2019-10-16T15:24:00Z">
                <w:pPr>
                  <w:jc w:val="center"/>
                </w:pPr>
              </w:pPrChange>
            </w:pPr>
          </w:p>
        </w:tc>
      </w:tr>
    </w:tbl>
    <w:p w14:paraId="256F86A9" w14:textId="571C6515" w:rsidR="00C73C2A" w:rsidRPr="00670921" w:rsidDel="00395BDF" w:rsidRDefault="002F383B">
      <w:pPr>
        <w:rPr>
          <w:del w:id="3057" w:author="Sarah Robinson" w:date="2019-10-16T15:23:00Z"/>
          <w:rFonts w:cstheme="minorHAnsi"/>
          <w:b/>
        </w:rPr>
        <w:pPrChange w:id="3058" w:author="Sarah Robinson" w:date="2019-10-16T15:24:00Z">
          <w:pPr>
            <w:pStyle w:val="BodyText"/>
          </w:pPr>
        </w:pPrChange>
      </w:pPr>
      <w:del w:id="3059" w:author="Sarah Robinson" w:date="2019-10-16T15:23:00Z">
        <w:r w:rsidRPr="00670921" w:rsidDel="00395BDF">
          <w:rPr>
            <w:rFonts w:cstheme="minorHAnsi"/>
          </w:rPr>
          <w:br w:type="page"/>
        </w:r>
      </w:del>
    </w:p>
    <w:p w14:paraId="3957C17D" w14:textId="775EB350" w:rsidR="002F383B" w:rsidRPr="00670921" w:rsidDel="00395BDF" w:rsidRDefault="002F383B">
      <w:pPr>
        <w:rPr>
          <w:del w:id="3060" w:author="Sarah Robinson" w:date="2019-10-16T15:23:00Z"/>
          <w:rFonts w:cstheme="minorHAnsi"/>
          <w:b/>
          <w:bCs/>
          <w:sz w:val="32"/>
        </w:rPr>
        <w:pPrChange w:id="3061" w:author="Sarah Robinson" w:date="2019-10-16T15:24:00Z">
          <w:pPr>
            <w:jc w:val="center"/>
          </w:pPr>
        </w:pPrChange>
      </w:pPr>
    </w:p>
    <w:p w14:paraId="6721E402" w14:textId="352055A6" w:rsidR="00CE03F4" w:rsidRPr="00670921" w:rsidDel="00395BDF" w:rsidRDefault="00CE03F4">
      <w:pPr>
        <w:rPr>
          <w:del w:id="3062" w:author="Sarah Robinson" w:date="2019-10-16T15:23:00Z"/>
          <w:rFonts w:cstheme="minorHAnsi"/>
          <w:b/>
          <w:bCs/>
          <w:i/>
          <w:sz w:val="36"/>
          <w:szCs w:val="36"/>
        </w:rPr>
        <w:pPrChange w:id="3063" w:author="Sarah Robinson" w:date="2019-10-16T15:24:00Z">
          <w:pPr>
            <w:jc w:val="center"/>
          </w:pPr>
        </w:pPrChange>
      </w:pPr>
      <w:del w:id="3064" w:author="Sarah Robinson" w:date="2019-10-16T15:23:00Z">
        <w:r w:rsidRPr="00670921" w:rsidDel="00395BDF">
          <w:rPr>
            <w:rFonts w:cstheme="minorHAnsi"/>
            <w:b/>
            <w:i/>
            <w:sz w:val="36"/>
            <w:szCs w:val="36"/>
          </w:rPr>
          <w:delText>Book 2: Risk Factor Rating Scales</w:delText>
        </w:r>
        <w:r w:rsidRPr="00670921" w:rsidDel="00395BDF">
          <w:rPr>
            <w:rFonts w:cstheme="minorHAnsi"/>
            <w:b/>
            <w:bCs/>
            <w:i/>
            <w:sz w:val="36"/>
            <w:szCs w:val="36"/>
          </w:rPr>
          <w:delText xml:space="preserve"> </w:delText>
        </w:r>
      </w:del>
    </w:p>
    <w:p w14:paraId="76A6BA7D" w14:textId="125B628C" w:rsidR="002F383B" w:rsidRPr="00670921" w:rsidDel="00395BDF" w:rsidRDefault="002F383B">
      <w:pPr>
        <w:rPr>
          <w:del w:id="3065" w:author="Sarah Robinson" w:date="2019-10-16T15:23:00Z"/>
          <w:rFonts w:cstheme="minorHAnsi"/>
          <w:b/>
          <w:bCs/>
          <w:sz w:val="32"/>
        </w:rPr>
        <w:pPrChange w:id="3066" w:author="Sarah Robinson" w:date="2019-10-16T15:24:00Z">
          <w:pPr>
            <w:jc w:val="center"/>
          </w:pPr>
        </w:pPrChange>
      </w:pPr>
      <w:del w:id="3067" w:author="Sarah Robinson" w:date="2019-10-16T15:23:00Z">
        <w:r w:rsidRPr="00670921" w:rsidDel="00395BDF">
          <w:rPr>
            <w:rFonts w:cstheme="minorHAnsi"/>
            <w:b/>
            <w:bCs/>
            <w:sz w:val="32"/>
          </w:rPr>
          <w:delText>How much riskier is the condition on the right than the condition on the left?</w:delText>
        </w:r>
      </w:del>
    </w:p>
    <w:p w14:paraId="754D44B1" w14:textId="56E049D5" w:rsidR="002F383B" w:rsidRPr="00670921" w:rsidDel="00395BDF" w:rsidRDefault="002F383B">
      <w:pPr>
        <w:rPr>
          <w:del w:id="3068" w:author="Sarah Robinson" w:date="2019-10-16T15:23:00Z"/>
          <w:rFonts w:cstheme="minorHAnsi"/>
          <w:b/>
          <w:bCs/>
          <w:sz w:val="32"/>
        </w:rPr>
        <w:pPrChange w:id="3069"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142FF68" w14:textId="16D5B8A5" w:rsidTr="0056568A">
        <w:trPr>
          <w:del w:id="3070" w:author="Sarah Robinson" w:date="2019-10-16T15:23:00Z"/>
        </w:trPr>
        <w:tc>
          <w:tcPr>
            <w:tcW w:w="13428" w:type="dxa"/>
          </w:tcPr>
          <w:p w14:paraId="30514119" w14:textId="64FF1C35" w:rsidR="002F383B" w:rsidRPr="00670921" w:rsidDel="00395BDF" w:rsidRDefault="002F383B">
            <w:pPr>
              <w:rPr>
                <w:del w:id="3071" w:author="Sarah Robinson" w:date="2019-10-16T15:23:00Z"/>
                <w:rFonts w:cstheme="minorHAnsi"/>
                <w:b/>
                <w:bCs/>
                <w:sz w:val="40"/>
                <w:szCs w:val="40"/>
              </w:rPr>
              <w:pPrChange w:id="3072" w:author="Sarah Robinson" w:date="2019-10-16T15:24:00Z">
                <w:pPr>
                  <w:jc w:val="center"/>
                </w:pPr>
              </w:pPrChange>
            </w:pPr>
            <w:del w:id="3073" w:author="Sarah Robinson" w:date="2019-10-16T15:23:00Z">
              <w:r w:rsidRPr="00670921" w:rsidDel="00395BDF">
                <w:rPr>
                  <w:rFonts w:cstheme="minorHAnsi"/>
                  <w:b/>
                  <w:bCs/>
                  <w:sz w:val="40"/>
                  <w:szCs w:val="40"/>
                </w:rPr>
                <w:delText>Traffic Conditions:</w:delText>
              </w:r>
            </w:del>
          </w:p>
          <w:p w14:paraId="383B2D3B" w14:textId="14DDAA2A" w:rsidR="002F383B" w:rsidRPr="00670921" w:rsidDel="00395BDF" w:rsidRDefault="002F383B">
            <w:pPr>
              <w:rPr>
                <w:del w:id="3074" w:author="Sarah Robinson" w:date="2019-10-16T15:23:00Z"/>
                <w:rFonts w:cstheme="minorHAnsi"/>
                <w:b/>
                <w:bCs/>
                <w:sz w:val="32"/>
              </w:rPr>
              <w:pPrChange w:id="3075" w:author="Sarah Robinson" w:date="2019-10-16T15:24:00Z">
                <w:pPr>
                  <w:jc w:val="center"/>
                </w:pPr>
              </w:pPrChange>
            </w:pPr>
            <w:del w:id="3076" w:author="Sarah Robinson" w:date="2019-10-16T15:23:00Z">
              <w:r w:rsidRPr="00670921" w:rsidDel="00395BDF">
                <w:rPr>
                  <w:rFonts w:cstheme="minorHAnsi"/>
                  <w:b/>
                  <w:bCs/>
                  <w:sz w:val="40"/>
                  <w:szCs w:val="40"/>
                </w:rPr>
                <w:delText>Congestion</w:delText>
              </w:r>
            </w:del>
          </w:p>
        </w:tc>
      </w:tr>
    </w:tbl>
    <w:p w14:paraId="124D23DB" w14:textId="20194BF0" w:rsidR="002F383B" w:rsidRPr="00670921" w:rsidDel="00395BDF" w:rsidRDefault="002F383B">
      <w:pPr>
        <w:rPr>
          <w:del w:id="3077" w:author="Sarah Robinson" w:date="2019-10-16T15:23:00Z"/>
          <w:rFonts w:cstheme="minorHAnsi"/>
          <w:b/>
          <w:bCs/>
        </w:rPr>
        <w:pPrChange w:id="3078" w:author="Sarah Robinson" w:date="2019-10-16T15:24:00Z">
          <w:pPr>
            <w:jc w:val="center"/>
          </w:pPr>
        </w:pPrChange>
      </w:pPr>
    </w:p>
    <w:p w14:paraId="346551B1" w14:textId="0DAF0960" w:rsidR="002F383B" w:rsidRPr="00670921" w:rsidDel="00395BDF" w:rsidRDefault="002F383B">
      <w:pPr>
        <w:rPr>
          <w:del w:id="3079" w:author="Sarah Robinson" w:date="2019-10-16T15:23:00Z"/>
          <w:rFonts w:cstheme="minorHAnsi"/>
          <w:sz w:val="22"/>
        </w:rPr>
        <w:pPrChange w:id="3080" w:author="Sarah Robinson" w:date="2019-10-16T15:24:00Z">
          <w:pPr>
            <w:jc w:val="center"/>
          </w:pPr>
        </w:pPrChange>
      </w:pPr>
      <w:del w:id="3081"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B5512AF" w14:textId="1C59DC1C" w:rsidTr="0056568A">
        <w:trPr>
          <w:trHeight w:val="1440"/>
          <w:del w:id="3082" w:author="Sarah Robinson" w:date="2019-10-16T15:23:00Z"/>
        </w:trPr>
        <w:tc>
          <w:tcPr>
            <w:tcW w:w="3227" w:type="dxa"/>
            <w:tcBorders>
              <w:bottom w:val="single" w:sz="4" w:space="0" w:color="auto"/>
            </w:tcBorders>
            <w:vAlign w:val="center"/>
          </w:tcPr>
          <w:p w14:paraId="2DFBB191" w14:textId="183689ED" w:rsidR="002F383B" w:rsidRPr="00670921" w:rsidDel="00395BDF" w:rsidRDefault="002F383B">
            <w:pPr>
              <w:rPr>
                <w:del w:id="3083" w:author="Sarah Robinson" w:date="2019-10-16T15:23:00Z"/>
                <w:rFonts w:cstheme="minorHAnsi"/>
                <w:sz w:val="28"/>
              </w:rPr>
              <w:pPrChange w:id="3084" w:author="Sarah Robinson" w:date="2019-10-16T15:24:00Z">
                <w:pPr>
                  <w:jc w:val="center"/>
                </w:pPr>
              </w:pPrChange>
            </w:pPr>
            <w:del w:id="3085" w:author="Sarah Robinson" w:date="2019-10-16T15:23:00Z">
              <w:r w:rsidRPr="00670921" w:rsidDel="00395BDF">
                <w:rPr>
                  <w:rFonts w:cstheme="minorHAnsi"/>
                  <w:b/>
                  <w:bCs/>
                  <w:sz w:val="28"/>
                </w:rPr>
                <w:delText>NO</w:delText>
              </w:r>
              <w:r w:rsidRPr="00670921" w:rsidDel="00395BDF">
                <w:rPr>
                  <w:rFonts w:cstheme="minorHAnsi"/>
                  <w:sz w:val="28"/>
                </w:rPr>
                <w:delText xml:space="preserve"> congestion ever occurs in the waterway</w:delText>
              </w:r>
            </w:del>
          </w:p>
        </w:tc>
        <w:tc>
          <w:tcPr>
            <w:tcW w:w="6975" w:type="dxa"/>
            <w:tcBorders>
              <w:top w:val="nil"/>
              <w:bottom w:val="nil"/>
            </w:tcBorders>
            <w:vAlign w:val="center"/>
          </w:tcPr>
          <w:p w14:paraId="2BD7DF58" w14:textId="2342A87F" w:rsidR="002F383B" w:rsidRPr="00670921" w:rsidDel="00395BDF" w:rsidRDefault="002F383B">
            <w:pPr>
              <w:rPr>
                <w:del w:id="3086" w:author="Sarah Robinson" w:date="2019-10-16T15:23:00Z"/>
                <w:rFonts w:cstheme="minorHAnsi"/>
                <w:sz w:val="40"/>
              </w:rPr>
              <w:pPrChange w:id="3087" w:author="Sarah Robinson" w:date="2019-10-16T15:24:00Z">
                <w:pPr>
                  <w:jc w:val="center"/>
                </w:pPr>
              </w:pPrChange>
            </w:pPr>
            <w:del w:id="3088"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139FFA61" w14:textId="67F0CF9E" w:rsidR="002F383B" w:rsidRPr="00670921" w:rsidDel="00395BDF" w:rsidRDefault="002F383B">
            <w:pPr>
              <w:rPr>
                <w:del w:id="3089" w:author="Sarah Robinson" w:date="2019-10-16T15:23:00Z"/>
                <w:rFonts w:cstheme="minorHAnsi"/>
                <w:sz w:val="28"/>
              </w:rPr>
              <w:pPrChange w:id="3090" w:author="Sarah Robinson" w:date="2019-10-16T15:24:00Z">
                <w:pPr>
                  <w:jc w:val="center"/>
                </w:pPr>
              </w:pPrChange>
            </w:pPr>
            <w:del w:id="3091" w:author="Sarah Robinson" w:date="2019-10-16T15:23:00Z">
              <w:r w:rsidRPr="00670921" w:rsidDel="00395BDF">
                <w:rPr>
                  <w:rFonts w:cstheme="minorHAnsi"/>
                  <w:sz w:val="28"/>
                </w:rPr>
                <w:delText xml:space="preserve">Congestion </w:delText>
              </w:r>
              <w:r w:rsidRPr="00670921" w:rsidDel="00395BDF">
                <w:rPr>
                  <w:rFonts w:cstheme="minorHAnsi"/>
                  <w:b/>
                  <w:bCs/>
                  <w:sz w:val="28"/>
                </w:rPr>
                <w:delText>ONLY</w:delText>
              </w:r>
              <w:r w:rsidRPr="00670921" w:rsidDel="00395BDF">
                <w:rPr>
                  <w:rFonts w:cstheme="minorHAnsi"/>
                  <w:sz w:val="28"/>
                </w:rPr>
                <w:delText xml:space="preserve"> occurs in small areas for limited times</w:delText>
              </w:r>
            </w:del>
          </w:p>
        </w:tc>
      </w:tr>
      <w:tr w:rsidR="002F383B" w:rsidRPr="00670921" w:rsidDel="00395BDF" w14:paraId="31A3F38C" w14:textId="31A02849" w:rsidTr="0056568A">
        <w:trPr>
          <w:trHeight w:val="144"/>
          <w:del w:id="3092" w:author="Sarah Robinson" w:date="2019-10-16T15:23:00Z"/>
        </w:trPr>
        <w:tc>
          <w:tcPr>
            <w:tcW w:w="3227" w:type="dxa"/>
            <w:tcBorders>
              <w:top w:val="single" w:sz="4" w:space="0" w:color="auto"/>
              <w:left w:val="nil"/>
              <w:bottom w:val="single" w:sz="4" w:space="0" w:color="auto"/>
              <w:right w:val="nil"/>
            </w:tcBorders>
            <w:vAlign w:val="center"/>
          </w:tcPr>
          <w:p w14:paraId="09BAAD4D" w14:textId="3E5DCD61" w:rsidR="002F383B" w:rsidRPr="00670921" w:rsidDel="00395BDF" w:rsidRDefault="002F383B">
            <w:pPr>
              <w:rPr>
                <w:del w:id="3093" w:author="Sarah Robinson" w:date="2019-10-16T15:23:00Z"/>
                <w:rFonts w:cstheme="minorHAnsi"/>
                <w:b/>
                <w:bCs/>
                <w:sz w:val="16"/>
              </w:rPr>
              <w:pPrChange w:id="3094" w:author="Sarah Robinson" w:date="2019-10-16T15:24:00Z">
                <w:pPr>
                  <w:jc w:val="center"/>
                </w:pPr>
              </w:pPrChange>
            </w:pPr>
          </w:p>
        </w:tc>
        <w:tc>
          <w:tcPr>
            <w:tcW w:w="6975" w:type="dxa"/>
            <w:tcBorders>
              <w:top w:val="nil"/>
              <w:left w:val="nil"/>
              <w:bottom w:val="nil"/>
              <w:right w:val="nil"/>
            </w:tcBorders>
            <w:vAlign w:val="center"/>
          </w:tcPr>
          <w:p w14:paraId="599721D6" w14:textId="2F9CC659" w:rsidR="002F383B" w:rsidRPr="00670921" w:rsidDel="00395BDF" w:rsidRDefault="002F383B">
            <w:pPr>
              <w:rPr>
                <w:del w:id="3095" w:author="Sarah Robinson" w:date="2019-10-16T15:23:00Z"/>
                <w:rFonts w:cstheme="minorHAnsi"/>
                <w:sz w:val="16"/>
              </w:rPr>
              <w:pPrChange w:id="309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5F9F7CB" w14:textId="2C722272" w:rsidR="002F383B" w:rsidRPr="00670921" w:rsidDel="00395BDF" w:rsidRDefault="002F383B">
            <w:pPr>
              <w:rPr>
                <w:del w:id="3097" w:author="Sarah Robinson" w:date="2019-10-16T15:23:00Z"/>
                <w:rFonts w:cstheme="minorHAnsi"/>
                <w:b/>
                <w:bCs/>
                <w:sz w:val="16"/>
              </w:rPr>
              <w:pPrChange w:id="3098" w:author="Sarah Robinson" w:date="2019-10-16T15:24:00Z">
                <w:pPr>
                  <w:jc w:val="center"/>
                </w:pPr>
              </w:pPrChange>
            </w:pPr>
          </w:p>
        </w:tc>
      </w:tr>
      <w:tr w:rsidR="002F383B" w:rsidRPr="00670921" w:rsidDel="00395BDF" w14:paraId="0FE5A0D4" w14:textId="446F508E" w:rsidTr="0056568A">
        <w:trPr>
          <w:trHeight w:val="1440"/>
          <w:del w:id="3099" w:author="Sarah Robinson" w:date="2019-10-16T15:23:00Z"/>
        </w:trPr>
        <w:tc>
          <w:tcPr>
            <w:tcW w:w="3227" w:type="dxa"/>
            <w:tcBorders>
              <w:top w:val="single" w:sz="4" w:space="0" w:color="auto"/>
              <w:bottom w:val="single" w:sz="4" w:space="0" w:color="auto"/>
            </w:tcBorders>
            <w:vAlign w:val="center"/>
          </w:tcPr>
          <w:p w14:paraId="79C322AA" w14:textId="1DD71969" w:rsidR="002F383B" w:rsidRPr="00670921" w:rsidDel="00395BDF" w:rsidRDefault="002F383B">
            <w:pPr>
              <w:rPr>
                <w:del w:id="3100" w:author="Sarah Robinson" w:date="2019-10-16T15:23:00Z"/>
                <w:rFonts w:cstheme="minorHAnsi"/>
                <w:sz w:val="28"/>
              </w:rPr>
              <w:pPrChange w:id="3101" w:author="Sarah Robinson" w:date="2019-10-16T15:24:00Z">
                <w:pPr>
                  <w:jc w:val="center"/>
                </w:pPr>
              </w:pPrChange>
            </w:pPr>
            <w:del w:id="3102" w:author="Sarah Robinson" w:date="2019-10-16T15:23:00Z">
              <w:r w:rsidRPr="00670921" w:rsidDel="00395BDF">
                <w:rPr>
                  <w:rFonts w:cstheme="minorHAnsi"/>
                  <w:sz w:val="28"/>
                </w:rPr>
                <w:delText xml:space="preserve">Congestion </w:delText>
              </w:r>
              <w:r w:rsidRPr="00670921" w:rsidDel="00395BDF">
                <w:rPr>
                  <w:rFonts w:cstheme="minorHAnsi"/>
                  <w:b/>
                  <w:bCs/>
                  <w:sz w:val="28"/>
                </w:rPr>
                <w:delText>ONLY</w:delText>
              </w:r>
              <w:r w:rsidRPr="00670921" w:rsidDel="00395BDF">
                <w:rPr>
                  <w:rFonts w:cstheme="minorHAnsi"/>
                  <w:sz w:val="28"/>
                </w:rPr>
                <w:delText xml:space="preserve"> occurs in small areas for limited times</w:delText>
              </w:r>
            </w:del>
          </w:p>
        </w:tc>
        <w:tc>
          <w:tcPr>
            <w:tcW w:w="6975" w:type="dxa"/>
            <w:tcBorders>
              <w:top w:val="nil"/>
              <w:bottom w:val="nil"/>
            </w:tcBorders>
            <w:vAlign w:val="center"/>
          </w:tcPr>
          <w:p w14:paraId="4E15C7AC" w14:textId="69400892" w:rsidR="002F383B" w:rsidRPr="00670921" w:rsidDel="00395BDF" w:rsidRDefault="002F383B">
            <w:pPr>
              <w:rPr>
                <w:del w:id="3103" w:author="Sarah Robinson" w:date="2019-10-16T15:23:00Z"/>
                <w:rFonts w:cstheme="minorHAnsi"/>
                <w:sz w:val="40"/>
              </w:rPr>
              <w:pPrChange w:id="3104" w:author="Sarah Robinson" w:date="2019-10-16T15:24:00Z">
                <w:pPr>
                  <w:jc w:val="center"/>
                </w:pPr>
              </w:pPrChange>
            </w:pPr>
            <w:del w:id="310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499EB53" w14:textId="098B6A07" w:rsidR="002F383B" w:rsidRPr="00670921" w:rsidDel="00395BDF" w:rsidRDefault="002F383B">
            <w:pPr>
              <w:rPr>
                <w:del w:id="3106" w:author="Sarah Robinson" w:date="2019-10-16T15:23:00Z"/>
                <w:rFonts w:cstheme="minorHAnsi"/>
                <w:sz w:val="28"/>
              </w:rPr>
              <w:pPrChange w:id="3107" w:author="Sarah Robinson" w:date="2019-10-16T15:24:00Z">
                <w:pPr>
                  <w:jc w:val="center"/>
                </w:pPr>
              </w:pPrChange>
            </w:pPr>
            <w:del w:id="3108"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BUT</w:delText>
              </w:r>
              <w:r w:rsidRPr="00670921" w:rsidDel="00395BDF">
                <w:rPr>
                  <w:rFonts w:cstheme="minorHAnsi"/>
                  <w:sz w:val="28"/>
                </w:rPr>
                <w:delText xml:space="preserve"> flow of vessel traffic is</w:delText>
              </w:r>
              <w:r w:rsidRPr="00670921" w:rsidDel="00395BDF">
                <w:rPr>
                  <w:rFonts w:cstheme="minorHAnsi"/>
                  <w:sz w:val="28"/>
                </w:rPr>
                <w:br/>
              </w:r>
              <w:r w:rsidRPr="00670921" w:rsidDel="00395BDF">
                <w:rPr>
                  <w:rFonts w:cstheme="minorHAnsi"/>
                  <w:b/>
                  <w:bCs/>
                  <w:sz w:val="28"/>
                </w:rPr>
                <w:delText>NOT</w:delText>
              </w:r>
              <w:r w:rsidRPr="00670921" w:rsidDel="00395BDF">
                <w:rPr>
                  <w:rFonts w:cstheme="minorHAnsi"/>
                  <w:sz w:val="28"/>
                </w:rPr>
                <w:delText xml:space="preserve"> impeded</w:delText>
              </w:r>
            </w:del>
          </w:p>
        </w:tc>
      </w:tr>
      <w:tr w:rsidR="002F383B" w:rsidRPr="00670921" w:rsidDel="00395BDF" w14:paraId="1E15C4EC" w14:textId="03BF4D3D" w:rsidTr="0056568A">
        <w:trPr>
          <w:trHeight w:val="144"/>
          <w:del w:id="3109" w:author="Sarah Robinson" w:date="2019-10-16T15:23:00Z"/>
        </w:trPr>
        <w:tc>
          <w:tcPr>
            <w:tcW w:w="3227" w:type="dxa"/>
            <w:tcBorders>
              <w:top w:val="single" w:sz="4" w:space="0" w:color="auto"/>
              <w:left w:val="nil"/>
              <w:bottom w:val="single" w:sz="4" w:space="0" w:color="auto"/>
              <w:right w:val="nil"/>
            </w:tcBorders>
            <w:vAlign w:val="center"/>
          </w:tcPr>
          <w:p w14:paraId="7757980A" w14:textId="7D723265" w:rsidR="002F383B" w:rsidRPr="00670921" w:rsidDel="00395BDF" w:rsidRDefault="002F383B">
            <w:pPr>
              <w:rPr>
                <w:del w:id="3110" w:author="Sarah Robinson" w:date="2019-10-16T15:23:00Z"/>
                <w:rFonts w:cstheme="minorHAnsi"/>
                <w:b/>
                <w:bCs/>
                <w:sz w:val="16"/>
              </w:rPr>
              <w:pPrChange w:id="3111" w:author="Sarah Robinson" w:date="2019-10-16T15:24:00Z">
                <w:pPr>
                  <w:jc w:val="center"/>
                </w:pPr>
              </w:pPrChange>
            </w:pPr>
          </w:p>
        </w:tc>
        <w:tc>
          <w:tcPr>
            <w:tcW w:w="6975" w:type="dxa"/>
            <w:tcBorders>
              <w:top w:val="nil"/>
              <w:left w:val="nil"/>
              <w:bottom w:val="nil"/>
              <w:right w:val="nil"/>
            </w:tcBorders>
            <w:vAlign w:val="center"/>
          </w:tcPr>
          <w:p w14:paraId="7670AC38" w14:textId="21045297" w:rsidR="002F383B" w:rsidRPr="00670921" w:rsidDel="00395BDF" w:rsidRDefault="002F383B">
            <w:pPr>
              <w:rPr>
                <w:del w:id="3112" w:author="Sarah Robinson" w:date="2019-10-16T15:23:00Z"/>
                <w:rFonts w:cstheme="minorHAnsi"/>
                <w:sz w:val="16"/>
              </w:rPr>
              <w:pPrChange w:id="311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5B8BD275" w14:textId="3DE1351C" w:rsidR="002F383B" w:rsidRPr="00670921" w:rsidDel="00395BDF" w:rsidRDefault="002F383B">
            <w:pPr>
              <w:rPr>
                <w:del w:id="3114" w:author="Sarah Robinson" w:date="2019-10-16T15:23:00Z"/>
                <w:rFonts w:cstheme="minorHAnsi"/>
                <w:b/>
                <w:bCs/>
                <w:sz w:val="16"/>
              </w:rPr>
              <w:pPrChange w:id="3115" w:author="Sarah Robinson" w:date="2019-10-16T15:24:00Z">
                <w:pPr>
                  <w:jc w:val="center"/>
                </w:pPr>
              </w:pPrChange>
            </w:pPr>
          </w:p>
        </w:tc>
      </w:tr>
      <w:tr w:rsidR="002F383B" w:rsidRPr="00670921" w:rsidDel="00395BDF" w14:paraId="5D715B92" w14:textId="0F761081" w:rsidTr="0056568A">
        <w:trPr>
          <w:trHeight w:val="1440"/>
          <w:del w:id="3116" w:author="Sarah Robinson" w:date="2019-10-16T15:23:00Z"/>
        </w:trPr>
        <w:tc>
          <w:tcPr>
            <w:tcW w:w="3227" w:type="dxa"/>
            <w:tcBorders>
              <w:top w:val="single" w:sz="4" w:space="0" w:color="auto"/>
              <w:bottom w:val="single" w:sz="4" w:space="0" w:color="auto"/>
            </w:tcBorders>
            <w:vAlign w:val="center"/>
          </w:tcPr>
          <w:p w14:paraId="44305339" w14:textId="4FE13E00" w:rsidR="002F383B" w:rsidRPr="00670921" w:rsidDel="00395BDF" w:rsidRDefault="002F383B">
            <w:pPr>
              <w:rPr>
                <w:del w:id="3117" w:author="Sarah Robinson" w:date="2019-10-16T15:23:00Z"/>
                <w:rFonts w:cstheme="minorHAnsi"/>
                <w:sz w:val="28"/>
              </w:rPr>
              <w:pPrChange w:id="3118" w:author="Sarah Robinson" w:date="2019-10-16T15:24:00Z">
                <w:pPr>
                  <w:jc w:val="center"/>
                </w:pPr>
              </w:pPrChange>
            </w:pPr>
            <w:del w:id="3119"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BUT</w:delText>
              </w:r>
              <w:r w:rsidRPr="00670921" w:rsidDel="00395BDF">
                <w:rPr>
                  <w:rFonts w:cstheme="minorHAnsi"/>
                  <w:sz w:val="28"/>
                </w:rPr>
                <w:delText xml:space="preserve"> flow of vessel traffic is</w:delText>
              </w:r>
              <w:r w:rsidRPr="00670921" w:rsidDel="00395BDF">
                <w:rPr>
                  <w:rFonts w:cstheme="minorHAnsi"/>
                  <w:sz w:val="28"/>
                </w:rPr>
                <w:br/>
              </w:r>
              <w:r w:rsidRPr="00670921" w:rsidDel="00395BDF">
                <w:rPr>
                  <w:rFonts w:cstheme="minorHAnsi"/>
                  <w:b/>
                  <w:bCs/>
                  <w:sz w:val="28"/>
                </w:rPr>
                <w:delText>NOT</w:delText>
              </w:r>
              <w:r w:rsidRPr="00670921" w:rsidDel="00395BDF">
                <w:rPr>
                  <w:rFonts w:cstheme="minorHAnsi"/>
                  <w:sz w:val="28"/>
                </w:rPr>
                <w:delText xml:space="preserve"> impeded</w:delText>
              </w:r>
            </w:del>
          </w:p>
        </w:tc>
        <w:tc>
          <w:tcPr>
            <w:tcW w:w="6975" w:type="dxa"/>
            <w:tcBorders>
              <w:top w:val="nil"/>
              <w:bottom w:val="nil"/>
            </w:tcBorders>
            <w:vAlign w:val="center"/>
          </w:tcPr>
          <w:p w14:paraId="0CF5821C" w14:textId="1E766CB5" w:rsidR="002F383B" w:rsidRPr="00670921" w:rsidDel="00395BDF" w:rsidRDefault="002F383B">
            <w:pPr>
              <w:rPr>
                <w:del w:id="3120" w:author="Sarah Robinson" w:date="2019-10-16T15:23:00Z"/>
                <w:rFonts w:cstheme="minorHAnsi"/>
                <w:sz w:val="40"/>
              </w:rPr>
              <w:pPrChange w:id="3121" w:author="Sarah Robinson" w:date="2019-10-16T15:24:00Z">
                <w:pPr>
                  <w:jc w:val="center"/>
                </w:pPr>
              </w:pPrChange>
            </w:pPr>
            <w:del w:id="312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18D1BD4" w14:textId="71DEE7F8" w:rsidR="002F383B" w:rsidRPr="00670921" w:rsidDel="00395BDF" w:rsidRDefault="002F383B">
            <w:pPr>
              <w:rPr>
                <w:del w:id="3123" w:author="Sarah Robinson" w:date="2019-10-16T15:23:00Z"/>
                <w:rFonts w:cstheme="minorHAnsi"/>
                <w:sz w:val="28"/>
              </w:rPr>
              <w:pPrChange w:id="3124" w:author="Sarah Robinson" w:date="2019-10-16T15:24:00Z">
                <w:pPr>
                  <w:jc w:val="center"/>
                </w:pPr>
              </w:pPrChange>
            </w:pPr>
            <w:del w:id="3125" w:author="Sarah Robinson" w:date="2019-10-16T15:23:00Z">
              <w:r w:rsidRPr="00670921" w:rsidDel="00395BDF">
                <w:rPr>
                  <w:rFonts w:cstheme="minorHAnsi"/>
                  <w:sz w:val="28"/>
                </w:rPr>
                <w:delText xml:space="preserve">Congestion occurs regularly </w:delText>
              </w:r>
              <w:r w:rsidRPr="00670921" w:rsidDel="00395BDF">
                <w:rPr>
                  <w:rFonts w:cstheme="minorHAnsi"/>
                  <w:b/>
                  <w:bCs/>
                  <w:sz w:val="28"/>
                </w:rPr>
                <w:delText>AND</w:delText>
              </w:r>
              <w:r w:rsidRPr="00670921" w:rsidDel="00395BDF">
                <w:rPr>
                  <w:rFonts w:cstheme="minorHAnsi"/>
                  <w:sz w:val="28"/>
                </w:rPr>
                <w:delText xml:space="preserve"> flow of vessel traffic </w:delText>
              </w:r>
              <w:r w:rsidRPr="00670921" w:rsidDel="00395BDF">
                <w:rPr>
                  <w:rFonts w:cstheme="minorHAnsi"/>
                  <w:b/>
                  <w:bCs/>
                  <w:sz w:val="28"/>
                </w:rPr>
                <w:delText>IS</w:delText>
              </w:r>
              <w:r w:rsidRPr="00670921" w:rsidDel="00395BDF">
                <w:rPr>
                  <w:rFonts w:cstheme="minorHAnsi"/>
                  <w:sz w:val="28"/>
                </w:rPr>
                <w:delText xml:space="preserve"> impeded</w:delText>
              </w:r>
            </w:del>
          </w:p>
        </w:tc>
      </w:tr>
      <w:tr w:rsidR="002F383B" w:rsidRPr="00670921" w:rsidDel="00395BDF" w14:paraId="6CB4D574" w14:textId="6F827CF5" w:rsidTr="0056568A">
        <w:trPr>
          <w:trHeight w:val="360"/>
          <w:del w:id="3126" w:author="Sarah Robinson" w:date="2019-10-16T15:23:00Z"/>
        </w:trPr>
        <w:tc>
          <w:tcPr>
            <w:tcW w:w="3227" w:type="dxa"/>
            <w:tcBorders>
              <w:top w:val="single" w:sz="4" w:space="0" w:color="auto"/>
              <w:left w:val="nil"/>
              <w:bottom w:val="nil"/>
              <w:right w:val="nil"/>
            </w:tcBorders>
            <w:vAlign w:val="center"/>
          </w:tcPr>
          <w:p w14:paraId="60D2DBC9" w14:textId="3F63DEA2" w:rsidR="002F383B" w:rsidRPr="00670921" w:rsidDel="00395BDF" w:rsidRDefault="002F383B">
            <w:pPr>
              <w:rPr>
                <w:del w:id="3127" w:author="Sarah Robinson" w:date="2019-10-16T15:23:00Z"/>
                <w:rFonts w:cstheme="minorHAnsi"/>
                <w:b/>
                <w:bCs/>
                <w:sz w:val="28"/>
              </w:rPr>
              <w:pPrChange w:id="3128" w:author="Sarah Robinson" w:date="2019-10-16T15:24:00Z">
                <w:pPr>
                  <w:jc w:val="center"/>
                </w:pPr>
              </w:pPrChange>
            </w:pPr>
          </w:p>
        </w:tc>
        <w:tc>
          <w:tcPr>
            <w:tcW w:w="6975" w:type="dxa"/>
            <w:tcBorders>
              <w:top w:val="nil"/>
              <w:left w:val="nil"/>
              <w:bottom w:val="nil"/>
              <w:right w:val="nil"/>
            </w:tcBorders>
            <w:vAlign w:val="center"/>
          </w:tcPr>
          <w:p w14:paraId="14468F81" w14:textId="107FE511" w:rsidR="002F383B" w:rsidRPr="00670921" w:rsidDel="00395BDF" w:rsidRDefault="00C73C2A">
            <w:pPr>
              <w:rPr>
                <w:del w:id="3129" w:author="Sarah Robinson" w:date="2019-10-16T15:23:00Z"/>
                <w:rFonts w:cstheme="minorHAnsi"/>
              </w:rPr>
              <w:pPrChange w:id="3130" w:author="Sarah Robinson" w:date="2019-10-16T15:24:00Z">
                <w:pPr>
                  <w:pStyle w:val="BodyText"/>
                </w:pPr>
              </w:pPrChange>
            </w:pPr>
            <w:del w:id="3131"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71FC0766" w14:textId="15837740" w:rsidR="002F383B" w:rsidRPr="00670921" w:rsidDel="00395BDF" w:rsidRDefault="002F383B">
            <w:pPr>
              <w:rPr>
                <w:del w:id="3132" w:author="Sarah Robinson" w:date="2019-10-16T15:23:00Z"/>
                <w:rFonts w:cstheme="minorHAnsi"/>
                <w:b/>
                <w:bCs/>
                <w:sz w:val="28"/>
              </w:rPr>
              <w:pPrChange w:id="3133" w:author="Sarah Robinson" w:date="2019-10-16T15:24:00Z">
                <w:pPr>
                  <w:jc w:val="center"/>
                </w:pPr>
              </w:pPrChange>
            </w:pPr>
          </w:p>
        </w:tc>
      </w:tr>
    </w:tbl>
    <w:p w14:paraId="706DB7A7" w14:textId="7C00B15F" w:rsidR="002F383B" w:rsidRPr="00670921" w:rsidDel="00395BDF" w:rsidRDefault="002F383B">
      <w:pPr>
        <w:rPr>
          <w:del w:id="3134" w:author="Sarah Robinson" w:date="2019-10-16T15:23:00Z"/>
          <w:rFonts w:cstheme="minorHAnsi"/>
        </w:rPr>
        <w:pPrChange w:id="3135" w:author="Sarah Robinson" w:date="2019-10-16T15:24:00Z">
          <w:pPr>
            <w:pStyle w:val="Title"/>
          </w:pPr>
        </w:pPrChange>
      </w:pPr>
    </w:p>
    <w:p w14:paraId="3C2B6CE4" w14:textId="18B82D24" w:rsidR="002F383B" w:rsidRPr="00670921" w:rsidDel="00395BDF" w:rsidRDefault="002F383B">
      <w:pPr>
        <w:rPr>
          <w:del w:id="3136" w:author="Sarah Robinson" w:date="2019-10-16T15:23:00Z"/>
          <w:rFonts w:cstheme="minorHAnsi"/>
        </w:rPr>
        <w:pPrChange w:id="3137" w:author="Sarah Robinson" w:date="2019-10-16T15:24:00Z">
          <w:pPr>
            <w:pStyle w:val="Title"/>
          </w:pPr>
        </w:pPrChange>
      </w:pPr>
      <w:del w:id="3138" w:author="Sarah Robinson" w:date="2019-10-16T15:23:00Z">
        <w:r w:rsidRPr="00670921" w:rsidDel="00395BDF">
          <w:rPr>
            <w:rFonts w:cstheme="minorHAnsi"/>
          </w:rPr>
          <w:br w:type="page"/>
          <w:delText>Book 2: Risk Factor Rating Scales</w:delText>
        </w:r>
      </w:del>
    </w:p>
    <w:p w14:paraId="68FD3DF8" w14:textId="6CA8803D" w:rsidR="002F383B" w:rsidRPr="00670921" w:rsidDel="00395BDF" w:rsidRDefault="002F383B">
      <w:pPr>
        <w:rPr>
          <w:del w:id="3139" w:author="Sarah Robinson" w:date="2019-10-16T15:23:00Z"/>
          <w:rFonts w:cstheme="minorHAnsi"/>
          <w:b/>
          <w:bCs/>
          <w:sz w:val="32"/>
        </w:rPr>
        <w:pPrChange w:id="3140" w:author="Sarah Robinson" w:date="2019-10-16T15:24:00Z">
          <w:pPr>
            <w:jc w:val="center"/>
          </w:pPr>
        </w:pPrChange>
      </w:pPr>
    </w:p>
    <w:p w14:paraId="563F3673" w14:textId="6EC69E15" w:rsidR="002F383B" w:rsidRPr="00670921" w:rsidDel="00395BDF" w:rsidRDefault="002F383B">
      <w:pPr>
        <w:rPr>
          <w:del w:id="3141" w:author="Sarah Robinson" w:date="2019-10-16T15:23:00Z"/>
          <w:rFonts w:cstheme="minorHAnsi"/>
          <w:b/>
          <w:bCs/>
          <w:sz w:val="32"/>
        </w:rPr>
        <w:pPrChange w:id="3142" w:author="Sarah Robinson" w:date="2019-10-16T15:24:00Z">
          <w:pPr>
            <w:jc w:val="center"/>
          </w:pPr>
        </w:pPrChange>
      </w:pPr>
      <w:del w:id="3143" w:author="Sarah Robinson" w:date="2019-10-16T15:23:00Z">
        <w:r w:rsidRPr="00670921" w:rsidDel="00395BDF">
          <w:rPr>
            <w:rFonts w:cstheme="minorHAnsi"/>
            <w:b/>
            <w:bCs/>
            <w:sz w:val="32"/>
          </w:rPr>
          <w:delText>How much riskier is the condition on the right than the condition on the left?</w:delText>
        </w:r>
      </w:del>
    </w:p>
    <w:p w14:paraId="5218AE12" w14:textId="54AB8ADB" w:rsidR="002F383B" w:rsidRPr="00670921" w:rsidDel="00395BDF" w:rsidRDefault="002F383B">
      <w:pPr>
        <w:rPr>
          <w:del w:id="3144" w:author="Sarah Robinson" w:date="2019-10-16T15:23:00Z"/>
          <w:rFonts w:cstheme="minorHAnsi"/>
          <w:b/>
          <w:bCs/>
          <w:sz w:val="32"/>
        </w:rPr>
        <w:pPrChange w:id="3145"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C26FEAF" w14:textId="3AB31E27" w:rsidTr="0056568A">
        <w:trPr>
          <w:del w:id="3146" w:author="Sarah Robinson" w:date="2019-10-16T15:23:00Z"/>
        </w:trPr>
        <w:tc>
          <w:tcPr>
            <w:tcW w:w="13428" w:type="dxa"/>
          </w:tcPr>
          <w:p w14:paraId="17DACFA5" w14:textId="5A1EF746" w:rsidR="002F383B" w:rsidRPr="00670921" w:rsidDel="00395BDF" w:rsidRDefault="002F383B">
            <w:pPr>
              <w:rPr>
                <w:del w:id="3147" w:author="Sarah Robinson" w:date="2019-10-16T15:23:00Z"/>
                <w:rFonts w:cstheme="minorHAnsi"/>
                <w:b/>
                <w:bCs/>
                <w:sz w:val="40"/>
                <w:szCs w:val="40"/>
              </w:rPr>
              <w:pPrChange w:id="3148" w:author="Sarah Robinson" w:date="2019-10-16T15:24:00Z">
                <w:pPr>
                  <w:jc w:val="center"/>
                </w:pPr>
              </w:pPrChange>
            </w:pPr>
            <w:del w:id="3149" w:author="Sarah Robinson" w:date="2019-10-16T15:23:00Z">
              <w:r w:rsidRPr="00670921" w:rsidDel="00395BDF">
                <w:rPr>
                  <w:rFonts w:cstheme="minorHAnsi"/>
                  <w:b/>
                  <w:bCs/>
                  <w:sz w:val="40"/>
                  <w:szCs w:val="40"/>
                </w:rPr>
                <w:delText>Navigational Conditions:</w:delText>
              </w:r>
            </w:del>
          </w:p>
          <w:p w14:paraId="405C9E05" w14:textId="5331DB33" w:rsidR="002F383B" w:rsidRPr="00670921" w:rsidDel="00395BDF" w:rsidRDefault="002F383B">
            <w:pPr>
              <w:rPr>
                <w:del w:id="3150" w:author="Sarah Robinson" w:date="2019-10-16T15:23:00Z"/>
                <w:rFonts w:cstheme="minorHAnsi"/>
                <w:b/>
                <w:bCs/>
                <w:sz w:val="32"/>
              </w:rPr>
              <w:pPrChange w:id="3151" w:author="Sarah Robinson" w:date="2019-10-16T15:24:00Z">
                <w:pPr>
                  <w:jc w:val="center"/>
                </w:pPr>
              </w:pPrChange>
            </w:pPr>
            <w:del w:id="3152" w:author="Sarah Robinson" w:date="2019-10-16T15:23:00Z">
              <w:r w:rsidRPr="00670921" w:rsidDel="00395BDF">
                <w:rPr>
                  <w:rFonts w:cstheme="minorHAnsi"/>
                  <w:b/>
                  <w:bCs/>
                  <w:sz w:val="40"/>
                  <w:szCs w:val="40"/>
                </w:rPr>
                <w:delText>Winds</w:delText>
              </w:r>
            </w:del>
          </w:p>
        </w:tc>
      </w:tr>
    </w:tbl>
    <w:p w14:paraId="3F054362" w14:textId="049883DB" w:rsidR="002F383B" w:rsidRPr="00670921" w:rsidDel="00395BDF" w:rsidRDefault="002F383B">
      <w:pPr>
        <w:rPr>
          <w:del w:id="3153" w:author="Sarah Robinson" w:date="2019-10-16T15:23:00Z"/>
          <w:rFonts w:cstheme="minorHAnsi"/>
          <w:b/>
          <w:bCs/>
        </w:rPr>
        <w:pPrChange w:id="3154" w:author="Sarah Robinson" w:date="2019-10-16T15:24:00Z">
          <w:pPr>
            <w:jc w:val="center"/>
          </w:pPr>
        </w:pPrChange>
      </w:pPr>
    </w:p>
    <w:p w14:paraId="47F6EF34" w14:textId="2D5E1BDB" w:rsidR="002F383B" w:rsidRPr="00670921" w:rsidDel="00395BDF" w:rsidRDefault="002F383B">
      <w:pPr>
        <w:rPr>
          <w:del w:id="3155" w:author="Sarah Robinson" w:date="2019-10-16T15:23:00Z"/>
          <w:rFonts w:cstheme="minorHAnsi"/>
          <w:sz w:val="22"/>
        </w:rPr>
        <w:pPrChange w:id="3156" w:author="Sarah Robinson" w:date="2019-10-16T15:24:00Z">
          <w:pPr>
            <w:jc w:val="center"/>
          </w:pPr>
        </w:pPrChange>
      </w:pPr>
      <w:del w:id="3157"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D94BDA5" w14:textId="3D27C886" w:rsidTr="0056568A">
        <w:trPr>
          <w:trHeight w:val="1440"/>
          <w:del w:id="3158" w:author="Sarah Robinson" w:date="2019-10-16T15:23:00Z"/>
        </w:trPr>
        <w:tc>
          <w:tcPr>
            <w:tcW w:w="3227" w:type="dxa"/>
            <w:tcBorders>
              <w:bottom w:val="single" w:sz="4" w:space="0" w:color="auto"/>
            </w:tcBorders>
            <w:vAlign w:val="center"/>
          </w:tcPr>
          <w:p w14:paraId="6743673E" w14:textId="11807D3D" w:rsidR="002F383B" w:rsidRPr="00670921" w:rsidDel="00395BDF" w:rsidRDefault="002F383B">
            <w:pPr>
              <w:rPr>
                <w:del w:id="3159" w:author="Sarah Robinson" w:date="2019-10-16T15:23:00Z"/>
                <w:rFonts w:cstheme="minorHAnsi"/>
                <w:sz w:val="28"/>
              </w:rPr>
              <w:pPrChange w:id="3160" w:author="Sarah Robinson" w:date="2019-10-16T15:24:00Z">
                <w:pPr>
                  <w:jc w:val="center"/>
                </w:pPr>
              </w:pPrChange>
            </w:pPr>
            <w:del w:id="3161"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 xml:space="preserve">AND </w:delText>
              </w:r>
              <w:r w:rsidRPr="00670921" w:rsidDel="00395BDF">
                <w:rPr>
                  <w:rFonts w:cstheme="minorHAnsi"/>
                  <w:sz w:val="28"/>
                </w:rPr>
                <w:delText>well forecast</w:delText>
              </w:r>
            </w:del>
          </w:p>
        </w:tc>
        <w:tc>
          <w:tcPr>
            <w:tcW w:w="6975" w:type="dxa"/>
            <w:tcBorders>
              <w:top w:val="nil"/>
              <w:bottom w:val="nil"/>
            </w:tcBorders>
            <w:vAlign w:val="center"/>
          </w:tcPr>
          <w:p w14:paraId="1FDCAF0F" w14:textId="5484A624" w:rsidR="002F383B" w:rsidRPr="00670921" w:rsidDel="00395BDF" w:rsidRDefault="002F383B">
            <w:pPr>
              <w:rPr>
                <w:del w:id="3162" w:author="Sarah Robinson" w:date="2019-10-16T15:23:00Z"/>
                <w:rFonts w:cstheme="minorHAnsi"/>
                <w:sz w:val="40"/>
              </w:rPr>
              <w:pPrChange w:id="3163" w:author="Sarah Robinson" w:date="2019-10-16T15:24:00Z">
                <w:pPr>
                  <w:jc w:val="center"/>
                </w:pPr>
              </w:pPrChange>
            </w:pPr>
            <w:del w:id="3164"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70349DC0" w14:textId="7C6EAE75" w:rsidR="002F383B" w:rsidRPr="00670921" w:rsidDel="00395BDF" w:rsidRDefault="002F383B">
            <w:pPr>
              <w:rPr>
                <w:del w:id="3165" w:author="Sarah Robinson" w:date="2019-10-16T15:23:00Z"/>
                <w:rFonts w:cstheme="minorHAnsi"/>
                <w:sz w:val="28"/>
              </w:rPr>
              <w:pPrChange w:id="3166" w:author="Sarah Robinson" w:date="2019-10-16T15:24:00Z">
                <w:pPr>
                  <w:jc w:val="center"/>
                </w:pPr>
              </w:pPrChange>
            </w:pPr>
            <w:del w:id="3167"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well forecast</w:delText>
              </w:r>
            </w:del>
          </w:p>
        </w:tc>
      </w:tr>
      <w:tr w:rsidR="002F383B" w:rsidRPr="00670921" w:rsidDel="00395BDF" w14:paraId="737319A9" w14:textId="1F88A94A" w:rsidTr="0056568A">
        <w:trPr>
          <w:trHeight w:val="144"/>
          <w:del w:id="3168" w:author="Sarah Robinson" w:date="2019-10-16T15:23:00Z"/>
        </w:trPr>
        <w:tc>
          <w:tcPr>
            <w:tcW w:w="3227" w:type="dxa"/>
            <w:tcBorders>
              <w:top w:val="single" w:sz="4" w:space="0" w:color="auto"/>
              <w:left w:val="nil"/>
              <w:bottom w:val="single" w:sz="4" w:space="0" w:color="auto"/>
              <w:right w:val="nil"/>
            </w:tcBorders>
            <w:vAlign w:val="center"/>
          </w:tcPr>
          <w:p w14:paraId="3E3C3630" w14:textId="3A4486A2" w:rsidR="002F383B" w:rsidRPr="00670921" w:rsidDel="00395BDF" w:rsidRDefault="002F383B">
            <w:pPr>
              <w:rPr>
                <w:del w:id="3169" w:author="Sarah Robinson" w:date="2019-10-16T15:23:00Z"/>
                <w:rFonts w:cstheme="minorHAnsi"/>
                <w:b/>
                <w:bCs/>
                <w:sz w:val="16"/>
              </w:rPr>
              <w:pPrChange w:id="3170" w:author="Sarah Robinson" w:date="2019-10-16T15:24:00Z">
                <w:pPr>
                  <w:jc w:val="center"/>
                </w:pPr>
              </w:pPrChange>
            </w:pPr>
          </w:p>
        </w:tc>
        <w:tc>
          <w:tcPr>
            <w:tcW w:w="6975" w:type="dxa"/>
            <w:tcBorders>
              <w:top w:val="nil"/>
              <w:left w:val="nil"/>
              <w:bottom w:val="nil"/>
              <w:right w:val="nil"/>
            </w:tcBorders>
            <w:vAlign w:val="center"/>
          </w:tcPr>
          <w:p w14:paraId="26F7A1B6" w14:textId="71EDD967" w:rsidR="002F383B" w:rsidRPr="00670921" w:rsidDel="00395BDF" w:rsidRDefault="002F383B">
            <w:pPr>
              <w:rPr>
                <w:del w:id="3171" w:author="Sarah Robinson" w:date="2019-10-16T15:23:00Z"/>
                <w:rFonts w:cstheme="minorHAnsi"/>
                <w:sz w:val="16"/>
              </w:rPr>
              <w:pPrChange w:id="317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05038788" w14:textId="4CBA3B7B" w:rsidR="002F383B" w:rsidRPr="00670921" w:rsidDel="00395BDF" w:rsidRDefault="002F383B">
            <w:pPr>
              <w:rPr>
                <w:del w:id="3173" w:author="Sarah Robinson" w:date="2019-10-16T15:23:00Z"/>
                <w:rFonts w:cstheme="minorHAnsi"/>
                <w:b/>
                <w:bCs/>
                <w:sz w:val="16"/>
              </w:rPr>
              <w:pPrChange w:id="3174" w:author="Sarah Robinson" w:date="2019-10-16T15:24:00Z">
                <w:pPr>
                  <w:jc w:val="center"/>
                </w:pPr>
              </w:pPrChange>
            </w:pPr>
          </w:p>
        </w:tc>
      </w:tr>
      <w:tr w:rsidR="002F383B" w:rsidRPr="00670921" w:rsidDel="00395BDF" w14:paraId="1885DA9F" w14:textId="544DF668" w:rsidTr="0056568A">
        <w:trPr>
          <w:trHeight w:val="1440"/>
          <w:del w:id="3175" w:author="Sarah Robinson" w:date="2019-10-16T15:23:00Z"/>
        </w:trPr>
        <w:tc>
          <w:tcPr>
            <w:tcW w:w="3227" w:type="dxa"/>
            <w:tcBorders>
              <w:top w:val="single" w:sz="4" w:space="0" w:color="auto"/>
              <w:bottom w:val="single" w:sz="4" w:space="0" w:color="auto"/>
            </w:tcBorders>
            <w:vAlign w:val="center"/>
          </w:tcPr>
          <w:p w14:paraId="21AC5D82" w14:textId="1C8136FD" w:rsidR="002F383B" w:rsidRPr="00670921" w:rsidDel="00395BDF" w:rsidRDefault="002F383B">
            <w:pPr>
              <w:rPr>
                <w:del w:id="3176" w:author="Sarah Robinson" w:date="2019-10-16T15:23:00Z"/>
                <w:rFonts w:cstheme="minorHAnsi"/>
                <w:sz w:val="28"/>
              </w:rPr>
              <w:pPrChange w:id="3177" w:author="Sarah Robinson" w:date="2019-10-16T15:24:00Z">
                <w:pPr>
                  <w:jc w:val="center"/>
                </w:pPr>
              </w:pPrChange>
            </w:pPr>
            <w:del w:id="3178"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well forecast</w:delText>
              </w:r>
            </w:del>
          </w:p>
        </w:tc>
        <w:tc>
          <w:tcPr>
            <w:tcW w:w="6975" w:type="dxa"/>
            <w:tcBorders>
              <w:top w:val="nil"/>
              <w:bottom w:val="nil"/>
            </w:tcBorders>
            <w:vAlign w:val="center"/>
          </w:tcPr>
          <w:p w14:paraId="6C8C1A77" w14:textId="108591FC" w:rsidR="002F383B" w:rsidRPr="00670921" w:rsidDel="00395BDF" w:rsidRDefault="002F383B">
            <w:pPr>
              <w:rPr>
                <w:del w:id="3179" w:author="Sarah Robinson" w:date="2019-10-16T15:23:00Z"/>
                <w:rFonts w:cstheme="minorHAnsi"/>
                <w:sz w:val="40"/>
              </w:rPr>
              <w:pPrChange w:id="3180" w:author="Sarah Robinson" w:date="2019-10-16T15:24:00Z">
                <w:pPr>
                  <w:jc w:val="center"/>
                </w:pPr>
              </w:pPrChange>
            </w:pPr>
            <w:del w:id="318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5E04A0E" w14:textId="072FEAC3" w:rsidR="002F383B" w:rsidRPr="00670921" w:rsidDel="00395BDF" w:rsidRDefault="002F383B">
            <w:pPr>
              <w:rPr>
                <w:del w:id="3182" w:author="Sarah Robinson" w:date="2019-10-16T15:23:00Z"/>
                <w:rFonts w:cstheme="minorHAnsi"/>
                <w:sz w:val="28"/>
              </w:rPr>
              <w:pPrChange w:id="3183" w:author="Sarah Robinson" w:date="2019-10-16T15:24:00Z">
                <w:pPr>
                  <w:jc w:val="center"/>
                </w:pPr>
              </w:pPrChange>
            </w:pPr>
            <w:del w:id="3184"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without warning</w:delText>
              </w:r>
            </w:del>
          </w:p>
        </w:tc>
      </w:tr>
      <w:tr w:rsidR="002F383B" w:rsidRPr="00670921" w:rsidDel="00395BDF" w14:paraId="42226F3B" w14:textId="255151AE" w:rsidTr="0056568A">
        <w:trPr>
          <w:trHeight w:val="144"/>
          <w:del w:id="3185" w:author="Sarah Robinson" w:date="2019-10-16T15:23:00Z"/>
        </w:trPr>
        <w:tc>
          <w:tcPr>
            <w:tcW w:w="3227" w:type="dxa"/>
            <w:tcBorders>
              <w:top w:val="single" w:sz="4" w:space="0" w:color="auto"/>
              <w:left w:val="nil"/>
              <w:bottom w:val="single" w:sz="4" w:space="0" w:color="auto"/>
              <w:right w:val="nil"/>
            </w:tcBorders>
            <w:vAlign w:val="center"/>
          </w:tcPr>
          <w:p w14:paraId="6220CFF0" w14:textId="4DF2DD21" w:rsidR="002F383B" w:rsidRPr="00670921" w:rsidDel="00395BDF" w:rsidRDefault="002F383B">
            <w:pPr>
              <w:rPr>
                <w:del w:id="3186" w:author="Sarah Robinson" w:date="2019-10-16T15:23:00Z"/>
                <w:rFonts w:cstheme="minorHAnsi"/>
                <w:b/>
                <w:bCs/>
                <w:sz w:val="16"/>
              </w:rPr>
              <w:pPrChange w:id="3187" w:author="Sarah Robinson" w:date="2019-10-16T15:24:00Z">
                <w:pPr>
                  <w:jc w:val="center"/>
                </w:pPr>
              </w:pPrChange>
            </w:pPr>
          </w:p>
        </w:tc>
        <w:tc>
          <w:tcPr>
            <w:tcW w:w="6975" w:type="dxa"/>
            <w:tcBorders>
              <w:top w:val="nil"/>
              <w:left w:val="nil"/>
              <w:bottom w:val="nil"/>
              <w:right w:val="nil"/>
            </w:tcBorders>
            <w:vAlign w:val="center"/>
          </w:tcPr>
          <w:p w14:paraId="1FD623A6" w14:textId="791A23A9" w:rsidR="002F383B" w:rsidRPr="00670921" w:rsidDel="00395BDF" w:rsidRDefault="002F383B">
            <w:pPr>
              <w:rPr>
                <w:del w:id="3188" w:author="Sarah Robinson" w:date="2019-10-16T15:23:00Z"/>
                <w:rFonts w:cstheme="minorHAnsi"/>
                <w:sz w:val="16"/>
              </w:rPr>
              <w:pPrChange w:id="318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5225BA3" w14:textId="7AD70114" w:rsidR="002F383B" w:rsidRPr="00670921" w:rsidDel="00395BDF" w:rsidRDefault="002F383B">
            <w:pPr>
              <w:rPr>
                <w:del w:id="3190" w:author="Sarah Robinson" w:date="2019-10-16T15:23:00Z"/>
                <w:rFonts w:cstheme="minorHAnsi"/>
                <w:b/>
                <w:bCs/>
                <w:sz w:val="16"/>
              </w:rPr>
              <w:pPrChange w:id="3191" w:author="Sarah Robinson" w:date="2019-10-16T15:24:00Z">
                <w:pPr>
                  <w:jc w:val="center"/>
                </w:pPr>
              </w:pPrChange>
            </w:pPr>
          </w:p>
        </w:tc>
      </w:tr>
      <w:tr w:rsidR="002F383B" w:rsidRPr="00670921" w:rsidDel="00395BDF" w14:paraId="3E232E50" w14:textId="290EAA1D" w:rsidTr="0056568A">
        <w:trPr>
          <w:trHeight w:val="1440"/>
          <w:del w:id="3192" w:author="Sarah Robinson" w:date="2019-10-16T15:23:00Z"/>
        </w:trPr>
        <w:tc>
          <w:tcPr>
            <w:tcW w:w="3227" w:type="dxa"/>
            <w:tcBorders>
              <w:top w:val="single" w:sz="4" w:space="0" w:color="auto"/>
              <w:bottom w:val="single" w:sz="4" w:space="0" w:color="auto"/>
            </w:tcBorders>
            <w:vAlign w:val="center"/>
          </w:tcPr>
          <w:p w14:paraId="3E11FD61" w14:textId="266AD8F4" w:rsidR="002F383B" w:rsidRPr="00670921" w:rsidDel="00395BDF" w:rsidRDefault="002F383B">
            <w:pPr>
              <w:rPr>
                <w:del w:id="3193" w:author="Sarah Robinson" w:date="2019-10-16T15:23:00Z"/>
                <w:rFonts w:cstheme="minorHAnsi"/>
                <w:sz w:val="28"/>
              </w:rPr>
              <w:pPrChange w:id="3194" w:author="Sarah Robinson" w:date="2019-10-16T15:24:00Z">
                <w:pPr>
                  <w:jc w:val="center"/>
                </w:pPr>
              </w:pPrChange>
            </w:pPr>
            <w:del w:id="3195"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LESS</w:delText>
              </w:r>
              <w:r w:rsidRPr="00670921" w:rsidDel="00395BDF">
                <w:rPr>
                  <w:rFonts w:cstheme="minorHAnsi"/>
                  <w:sz w:val="28"/>
                </w:rPr>
                <w:delText xml:space="preserve"> than twice a month </w:delText>
              </w:r>
              <w:r w:rsidRPr="00670921" w:rsidDel="00395BDF">
                <w:rPr>
                  <w:rFonts w:cstheme="minorHAnsi"/>
                  <w:b/>
                  <w:bCs/>
                  <w:sz w:val="28"/>
                </w:rPr>
                <w:delText>BUT</w:delText>
              </w:r>
              <w:r w:rsidRPr="00670921" w:rsidDel="00395BDF">
                <w:rPr>
                  <w:rFonts w:cstheme="minorHAnsi"/>
                  <w:sz w:val="28"/>
                </w:rPr>
                <w:delText xml:space="preserve"> without warning</w:delText>
              </w:r>
            </w:del>
          </w:p>
        </w:tc>
        <w:tc>
          <w:tcPr>
            <w:tcW w:w="6975" w:type="dxa"/>
            <w:tcBorders>
              <w:top w:val="nil"/>
              <w:bottom w:val="nil"/>
            </w:tcBorders>
            <w:vAlign w:val="center"/>
          </w:tcPr>
          <w:p w14:paraId="53324F00" w14:textId="02A39775" w:rsidR="002F383B" w:rsidRPr="00670921" w:rsidDel="00395BDF" w:rsidRDefault="002F383B">
            <w:pPr>
              <w:rPr>
                <w:del w:id="3196" w:author="Sarah Robinson" w:date="2019-10-16T15:23:00Z"/>
                <w:rFonts w:cstheme="minorHAnsi"/>
                <w:sz w:val="40"/>
              </w:rPr>
              <w:pPrChange w:id="3197" w:author="Sarah Robinson" w:date="2019-10-16T15:24:00Z">
                <w:pPr>
                  <w:jc w:val="center"/>
                </w:pPr>
              </w:pPrChange>
            </w:pPr>
            <w:del w:id="319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C0D87E5" w14:textId="4D7BFFBC" w:rsidR="002F383B" w:rsidRPr="00670921" w:rsidDel="00395BDF" w:rsidRDefault="002F383B">
            <w:pPr>
              <w:rPr>
                <w:del w:id="3199" w:author="Sarah Robinson" w:date="2019-10-16T15:23:00Z"/>
                <w:rFonts w:cstheme="minorHAnsi"/>
                <w:sz w:val="28"/>
              </w:rPr>
              <w:pPrChange w:id="3200" w:author="Sarah Robinson" w:date="2019-10-16T15:24:00Z">
                <w:pPr>
                  <w:jc w:val="center"/>
                </w:pPr>
              </w:pPrChange>
            </w:pPr>
            <w:del w:id="3201" w:author="Sarah Robinson" w:date="2019-10-16T15:23:00Z">
              <w:r w:rsidRPr="00670921" w:rsidDel="00395BDF">
                <w:rPr>
                  <w:rFonts w:cstheme="minorHAnsi"/>
                  <w:sz w:val="28"/>
                </w:rPr>
                <w:delText xml:space="preserve">Strong winds occur </w:delText>
              </w:r>
              <w:r w:rsidRPr="00670921" w:rsidDel="00395BDF">
                <w:rPr>
                  <w:rFonts w:cstheme="minorHAnsi"/>
                  <w:b/>
                  <w:bCs/>
                  <w:sz w:val="28"/>
                </w:rPr>
                <w:delText>MORE</w:delText>
              </w:r>
              <w:r w:rsidRPr="00670921" w:rsidDel="00395BDF">
                <w:rPr>
                  <w:rFonts w:cstheme="minorHAnsi"/>
                  <w:sz w:val="28"/>
                </w:rPr>
                <w:delText xml:space="preserve"> than twice a month </w:delText>
              </w:r>
              <w:r w:rsidRPr="00670921" w:rsidDel="00395BDF">
                <w:rPr>
                  <w:rFonts w:cstheme="minorHAnsi"/>
                  <w:b/>
                  <w:bCs/>
                  <w:sz w:val="28"/>
                </w:rPr>
                <w:delText>AND</w:delText>
              </w:r>
              <w:r w:rsidRPr="00670921" w:rsidDel="00395BDF">
                <w:rPr>
                  <w:rFonts w:cstheme="minorHAnsi"/>
                  <w:sz w:val="28"/>
                </w:rPr>
                <w:delText xml:space="preserve"> without warning</w:delText>
              </w:r>
            </w:del>
          </w:p>
        </w:tc>
      </w:tr>
      <w:tr w:rsidR="002F383B" w:rsidRPr="00670921" w:rsidDel="00395BDF" w14:paraId="6019FC39" w14:textId="5E2B0F88" w:rsidTr="0056568A">
        <w:trPr>
          <w:trHeight w:val="360"/>
          <w:del w:id="3202" w:author="Sarah Robinson" w:date="2019-10-16T15:23:00Z"/>
        </w:trPr>
        <w:tc>
          <w:tcPr>
            <w:tcW w:w="3227" w:type="dxa"/>
            <w:tcBorders>
              <w:top w:val="single" w:sz="4" w:space="0" w:color="auto"/>
              <w:left w:val="nil"/>
              <w:bottom w:val="nil"/>
              <w:right w:val="nil"/>
            </w:tcBorders>
            <w:vAlign w:val="center"/>
          </w:tcPr>
          <w:p w14:paraId="66B48FE6" w14:textId="32A0D3B5" w:rsidR="002F383B" w:rsidRPr="00670921" w:rsidDel="00395BDF" w:rsidRDefault="002F383B">
            <w:pPr>
              <w:rPr>
                <w:del w:id="3203" w:author="Sarah Robinson" w:date="2019-10-16T15:23:00Z"/>
                <w:rFonts w:cstheme="minorHAnsi"/>
                <w:b/>
                <w:bCs/>
                <w:sz w:val="28"/>
              </w:rPr>
              <w:pPrChange w:id="3204" w:author="Sarah Robinson" w:date="2019-10-16T15:24:00Z">
                <w:pPr>
                  <w:jc w:val="center"/>
                </w:pPr>
              </w:pPrChange>
            </w:pPr>
          </w:p>
        </w:tc>
        <w:tc>
          <w:tcPr>
            <w:tcW w:w="6975" w:type="dxa"/>
            <w:tcBorders>
              <w:top w:val="nil"/>
              <w:left w:val="nil"/>
              <w:bottom w:val="nil"/>
              <w:right w:val="nil"/>
            </w:tcBorders>
            <w:vAlign w:val="center"/>
          </w:tcPr>
          <w:p w14:paraId="3801466B" w14:textId="2A9E14F3" w:rsidR="002F383B" w:rsidRPr="00670921" w:rsidDel="00395BDF" w:rsidRDefault="00C73C2A">
            <w:pPr>
              <w:rPr>
                <w:del w:id="3205" w:author="Sarah Robinson" w:date="2019-10-16T15:23:00Z"/>
                <w:rFonts w:cstheme="minorHAnsi"/>
              </w:rPr>
              <w:pPrChange w:id="3206" w:author="Sarah Robinson" w:date="2019-10-16T15:24:00Z">
                <w:pPr>
                  <w:pStyle w:val="BodyText"/>
                </w:pPr>
              </w:pPrChange>
            </w:pPr>
            <w:del w:id="320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23F744E0" w14:textId="0D966846" w:rsidR="002F383B" w:rsidRPr="00670921" w:rsidDel="00395BDF" w:rsidRDefault="002F383B">
            <w:pPr>
              <w:rPr>
                <w:del w:id="3208" w:author="Sarah Robinson" w:date="2019-10-16T15:23:00Z"/>
                <w:rFonts w:cstheme="minorHAnsi"/>
                <w:b/>
                <w:bCs/>
                <w:sz w:val="28"/>
              </w:rPr>
              <w:pPrChange w:id="3209" w:author="Sarah Robinson" w:date="2019-10-16T15:24:00Z">
                <w:pPr>
                  <w:jc w:val="center"/>
                </w:pPr>
              </w:pPrChange>
            </w:pPr>
          </w:p>
        </w:tc>
      </w:tr>
    </w:tbl>
    <w:p w14:paraId="5FEDEF0C" w14:textId="34FFC6E6" w:rsidR="002F383B" w:rsidRPr="00670921" w:rsidDel="00395BDF" w:rsidRDefault="002F383B">
      <w:pPr>
        <w:rPr>
          <w:del w:id="3210" w:author="Sarah Robinson" w:date="2019-10-16T15:23:00Z"/>
          <w:rFonts w:cstheme="minorHAnsi"/>
        </w:rPr>
        <w:pPrChange w:id="3211" w:author="Sarah Robinson" w:date="2019-10-16T15:24:00Z">
          <w:pPr>
            <w:pStyle w:val="Title"/>
          </w:pPr>
        </w:pPrChange>
      </w:pPr>
    </w:p>
    <w:p w14:paraId="45F87F1E" w14:textId="2AB7F55E" w:rsidR="002F383B" w:rsidRPr="00670921" w:rsidDel="00395BDF" w:rsidRDefault="002F383B">
      <w:pPr>
        <w:rPr>
          <w:del w:id="3212" w:author="Sarah Robinson" w:date="2019-10-16T15:23:00Z"/>
          <w:rFonts w:cstheme="minorHAnsi"/>
        </w:rPr>
        <w:pPrChange w:id="3213" w:author="Sarah Robinson" w:date="2019-10-16T15:24:00Z">
          <w:pPr>
            <w:pStyle w:val="Title"/>
          </w:pPr>
        </w:pPrChange>
      </w:pPr>
      <w:del w:id="3214" w:author="Sarah Robinson" w:date="2019-10-16T15:23:00Z">
        <w:r w:rsidRPr="00670921" w:rsidDel="00395BDF">
          <w:rPr>
            <w:rFonts w:cstheme="minorHAnsi"/>
          </w:rPr>
          <w:br w:type="page"/>
          <w:delText>Book 2: Risk Factor Rating Scales</w:delText>
        </w:r>
      </w:del>
    </w:p>
    <w:p w14:paraId="693180FB" w14:textId="6E4CED8A" w:rsidR="002F383B" w:rsidRPr="00670921" w:rsidDel="00395BDF" w:rsidRDefault="002F383B">
      <w:pPr>
        <w:rPr>
          <w:del w:id="3215" w:author="Sarah Robinson" w:date="2019-10-16T15:23:00Z"/>
          <w:rFonts w:cstheme="minorHAnsi"/>
          <w:b/>
          <w:bCs/>
          <w:sz w:val="32"/>
        </w:rPr>
        <w:pPrChange w:id="3216" w:author="Sarah Robinson" w:date="2019-10-16T15:24:00Z">
          <w:pPr>
            <w:jc w:val="center"/>
          </w:pPr>
        </w:pPrChange>
      </w:pPr>
    </w:p>
    <w:p w14:paraId="2B2E0A48" w14:textId="7EC42F36" w:rsidR="002F383B" w:rsidRPr="00670921" w:rsidDel="00395BDF" w:rsidRDefault="002F383B">
      <w:pPr>
        <w:rPr>
          <w:del w:id="3217" w:author="Sarah Robinson" w:date="2019-10-16T15:23:00Z"/>
          <w:rFonts w:cstheme="minorHAnsi"/>
          <w:b/>
          <w:bCs/>
          <w:sz w:val="32"/>
        </w:rPr>
        <w:pPrChange w:id="3218" w:author="Sarah Robinson" w:date="2019-10-16T15:24:00Z">
          <w:pPr>
            <w:jc w:val="center"/>
          </w:pPr>
        </w:pPrChange>
      </w:pPr>
      <w:del w:id="3219" w:author="Sarah Robinson" w:date="2019-10-16T15:23:00Z">
        <w:r w:rsidRPr="00670921" w:rsidDel="00395BDF">
          <w:rPr>
            <w:rFonts w:cstheme="minorHAnsi"/>
            <w:b/>
            <w:bCs/>
            <w:sz w:val="32"/>
          </w:rPr>
          <w:delText>How much riskier is the condition on the right than the condition on the left?</w:delText>
        </w:r>
      </w:del>
    </w:p>
    <w:p w14:paraId="204D319E" w14:textId="47542546" w:rsidR="002F383B" w:rsidRPr="00670921" w:rsidDel="00395BDF" w:rsidRDefault="002F383B">
      <w:pPr>
        <w:rPr>
          <w:del w:id="3220" w:author="Sarah Robinson" w:date="2019-10-16T15:23:00Z"/>
          <w:rFonts w:cstheme="minorHAnsi"/>
          <w:b/>
          <w:bCs/>
          <w:sz w:val="32"/>
        </w:rPr>
        <w:pPrChange w:id="3221"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7A769A6D" w14:textId="3EF9CA02" w:rsidTr="0056568A">
        <w:trPr>
          <w:del w:id="3222" w:author="Sarah Robinson" w:date="2019-10-16T15:23:00Z"/>
        </w:trPr>
        <w:tc>
          <w:tcPr>
            <w:tcW w:w="13428" w:type="dxa"/>
          </w:tcPr>
          <w:p w14:paraId="4C753C7C" w14:textId="26DD79B8" w:rsidR="002F383B" w:rsidRPr="00670921" w:rsidDel="00395BDF" w:rsidRDefault="002F383B">
            <w:pPr>
              <w:rPr>
                <w:del w:id="3223" w:author="Sarah Robinson" w:date="2019-10-16T15:23:00Z"/>
                <w:rFonts w:cstheme="minorHAnsi"/>
                <w:b/>
                <w:bCs/>
                <w:sz w:val="40"/>
                <w:szCs w:val="40"/>
              </w:rPr>
              <w:pPrChange w:id="3224" w:author="Sarah Robinson" w:date="2019-10-16T15:24:00Z">
                <w:pPr>
                  <w:jc w:val="center"/>
                </w:pPr>
              </w:pPrChange>
            </w:pPr>
            <w:del w:id="3225" w:author="Sarah Robinson" w:date="2019-10-16T15:23:00Z">
              <w:r w:rsidRPr="00670921" w:rsidDel="00395BDF">
                <w:rPr>
                  <w:rFonts w:cstheme="minorHAnsi"/>
                  <w:b/>
                  <w:bCs/>
                  <w:sz w:val="40"/>
                  <w:szCs w:val="40"/>
                </w:rPr>
                <w:delText>Navigational Conditions:</w:delText>
              </w:r>
            </w:del>
          </w:p>
          <w:p w14:paraId="489E42D4" w14:textId="4553E80B" w:rsidR="002F383B" w:rsidRPr="00670921" w:rsidDel="00395BDF" w:rsidRDefault="002F383B">
            <w:pPr>
              <w:rPr>
                <w:del w:id="3226" w:author="Sarah Robinson" w:date="2019-10-16T15:23:00Z"/>
                <w:rFonts w:cstheme="minorHAnsi"/>
                <w:b/>
                <w:bCs/>
                <w:sz w:val="32"/>
              </w:rPr>
              <w:pPrChange w:id="3227" w:author="Sarah Robinson" w:date="2019-10-16T15:24:00Z">
                <w:pPr>
                  <w:jc w:val="center"/>
                </w:pPr>
              </w:pPrChange>
            </w:pPr>
            <w:del w:id="3228" w:author="Sarah Robinson" w:date="2019-10-16T15:23:00Z">
              <w:r w:rsidRPr="00670921" w:rsidDel="00395BDF">
                <w:rPr>
                  <w:rFonts w:cstheme="minorHAnsi"/>
                  <w:b/>
                  <w:bCs/>
                  <w:sz w:val="40"/>
                  <w:szCs w:val="40"/>
                </w:rPr>
                <w:delText>Water Movement</w:delText>
              </w:r>
            </w:del>
          </w:p>
        </w:tc>
      </w:tr>
    </w:tbl>
    <w:p w14:paraId="330F3884" w14:textId="0FC78AAB" w:rsidR="002F383B" w:rsidRPr="00670921" w:rsidDel="00395BDF" w:rsidRDefault="002F383B">
      <w:pPr>
        <w:rPr>
          <w:del w:id="3229" w:author="Sarah Robinson" w:date="2019-10-16T15:23:00Z"/>
          <w:rFonts w:cstheme="minorHAnsi"/>
          <w:b/>
          <w:bCs/>
        </w:rPr>
        <w:pPrChange w:id="3230" w:author="Sarah Robinson" w:date="2019-10-16T15:24:00Z">
          <w:pPr>
            <w:jc w:val="center"/>
          </w:pPr>
        </w:pPrChange>
      </w:pPr>
    </w:p>
    <w:p w14:paraId="69F7EF9A" w14:textId="523468A9" w:rsidR="002F383B" w:rsidRPr="00670921" w:rsidDel="00395BDF" w:rsidRDefault="002F383B">
      <w:pPr>
        <w:rPr>
          <w:del w:id="3231" w:author="Sarah Robinson" w:date="2019-10-16T15:23:00Z"/>
          <w:rFonts w:cstheme="minorHAnsi"/>
          <w:sz w:val="22"/>
        </w:rPr>
        <w:pPrChange w:id="3232" w:author="Sarah Robinson" w:date="2019-10-16T15:24:00Z">
          <w:pPr>
            <w:jc w:val="center"/>
          </w:pPr>
        </w:pPrChange>
      </w:pPr>
      <w:del w:id="3233"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0AB58040" w14:textId="793E122C" w:rsidTr="0056568A">
        <w:trPr>
          <w:trHeight w:val="1440"/>
          <w:del w:id="3234" w:author="Sarah Robinson" w:date="2019-10-16T15:23:00Z"/>
        </w:trPr>
        <w:tc>
          <w:tcPr>
            <w:tcW w:w="3227" w:type="dxa"/>
            <w:tcBorders>
              <w:bottom w:val="single" w:sz="4" w:space="0" w:color="auto"/>
            </w:tcBorders>
            <w:vAlign w:val="center"/>
          </w:tcPr>
          <w:p w14:paraId="67AFC401" w14:textId="4E2B8302" w:rsidR="002F383B" w:rsidRPr="00670921" w:rsidDel="00395BDF" w:rsidRDefault="002F383B">
            <w:pPr>
              <w:rPr>
                <w:del w:id="3235" w:author="Sarah Robinson" w:date="2019-10-16T15:23:00Z"/>
                <w:rFonts w:cstheme="minorHAnsi"/>
                <w:sz w:val="28"/>
              </w:rPr>
              <w:pPrChange w:id="3236" w:author="Sarah Robinson" w:date="2019-10-16T15:24:00Z">
                <w:pPr>
                  <w:jc w:val="center"/>
                </w:pPr>
              </w:pPrChange>
            </w:pPr>
            <w:del w:id="3237" w:author="Sarah Robinson" w:date="2019-10-16T15:23:00Z">
              <w:r w:rsidRPr="00670921" w:rsidDel="00395BDF">
                <w:rPr>
                  <w:rFonts w:cstheme="minorHAnsi"/>
                  <w:sz w:val="28"/>
                </w:rPr>
                <w:delText xml:space="preserve">Fastest tidal and/or river currents are </w:delText>
              </w:r>
              <w:r w:rsidRPr="00670921" w:rsidDel="00395BDF">
                <w:rPr>
                  <w:rFonts w:cstheme="minorHAnsi"/>
                  <w:b/>
                  <w:bCs/>
                  <w:sz w:val="28"/>
                </w:rPr>
                <w:delText>WEAK</w:delText>
              </w:r>
              <w:r w:rsidRPr="00670921" w:rsidDel="00395BDF">
                <w:rPr>
                  <w:rFonts w:cstheme="minorHAnsi"/>
                  <w:sz w:val="28"/>
                </w:rPr>
                <w:br/>
                <w:delText>(less than 2 knots)</w:delText>
              </w:r>
            </w:del>
          </w:p>
        </w:tc>
        <w:tc>
          <w:tcPr>
            <w:tcW w:w="6975" w:type="dxa"/>
            <w:tcBorders>
              <w:top w:val="nil"/>
              <w:bottom w:val="nil"/>
            </w:tcBorders>
            <w:vAlign w:val="center"/>
          </w:tcPr>
          <w:p w14:paraId="5CFF4B21" w14:textId="2003AEA0" w:rsidR="002F383B" w:rsidRPr="00670921" w:rsidDel="00395BDF" w:rsidRDefault="002F383B">
            <w:pPr>
              <w:rPr>
                <w:del w:id="3238" w:author="Sarah Robinson" w:date="2019-10-16T15:23:00Z"/>
                <w:rFonts w:cstheme="minorHAnsi"/>
                <w:sz w:val="40"/>
              </w:rPr>
              <w:pPrChange w:id="3239" w:author="Sarah Robinson" w:date="2019-10-16T15:24:00Z">
                <w:pPr>
                  <w:jc w:val="center"/>
                </w:pPr>
              </w:pPrChange>
            </w:pPr>
            <w:del w:id="3240"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8F218FD" w14:textId="5F7727C8" w:rsidR="002F383B" w:rsidRPr="00670921" w:rsidDel="00395BDF" w:rsidRDefault="002F383B">
            <w:pPr>
              <w:rPr>
                <w:del w:id="3241" w:author="Sarah Robinson" w:date="2019-10-16T15:23:00Z"/>
                <w:rFonts w:cstheme="minorHAnsi"/>
                <w:sz w:val="28"/>
              </w:rPr>
              <w:pPrChange w:id="3242" w:author="Sarah Robinson" w:date="2019-10-16T15:24:00Z">
                <w:pPr>
                  <w:jc w:val="center"/>
                </w:pPr>
              </w:pPrChange>
            </w:pPr>
            <w:del w:id="3243"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MODERATE</w:delText>
              </w:r>
              <w:r w:rsidRPr="00670921" w:rsidDel="00395BDF">
                <w:rPr>
                  <w:rFonts w:cstheme="minorHAnsi"/>
                  <w:sz w:val="28"/>
                </w:rPr>
                <w:br/>
                <w:delText>(2-5 knots)</w:delText>
              </w:r>
            </w:del>
          </w:p>
        </w:tc>
      </w:tr>
      <w:tr w:rsidR="002F383B" w:rsidRPr="00670921" w:rsidDel="00395BDF" w14:paraId="48FDF075" w14:textId="66436201" w:rsidTr="0056568A">
        <w:trPr>
          <w:trHeight w:val="144"/>
          <w:del w:id="3244" w:author="Sarah Robinson" w:date="2019-10-16T15:23:00Z"/>
        </w:trPr>
        <w:tc>
          <w:tcPr>
            <w:tcW w:w="3227" w:type="dxa"/>
            <w:tcBorders>
              <w:top w:val="single" w:sz="4" w:space="0" w:color="auto"/>
              <w:left w:val="nil"/>
              <w:bottom w:val="single" w:sz="4" w:space="0" w:color="auto"/>
              <w:right w:val="nil"/>
            </w:tcBorders>
            <w:vAlign w:val="center"/>
          </w:tcPr>
          <w:p w14:paraId="7005BEA9" w14:textId="5D4C1F1D" w:rsidR="002F383B" w:rsidRPr="00670921" w:rsidDel="00395BDF" w:rsidRDefault="002F383B">
            <w:pPr>
              <w:rPr>
                <w:del w:id="3245" w:author="Sarah Robinson" w:date="2019-10-16T15:23:00Z"/>
                <w:rFonts w:cstheme="minorHAnsi"/>
                <w:b/>
                <w:bCs/>
                <w:sz w:val="16"/>
              </w:rPr>
              <w:pPrChange w:id="3246" w:author="Sarah Robinson" w:date="2019-10-16T15:24:00Z">
                <w:pPr>
                  <w:jc w:val="center"/>
                </w:pPr>
              </w:pPrChange>
            </w:pPr>
          </w:p>
        </w:tc>
        <w:tc>
          <w:tcPr>
            <w:tcW w:w="6975" w:type="dxa"/>
            <w:tcBorders>
              <w:top w:val="nil"/>
              <w:left w:val="nil"/>
              <w:bottom w:val="nil"/>
              <w:right w:val="nil"/>
            </w:tcBorders>
            <w:vAlign w:val="center"/>
          </w:tcPr>
          <w:p w14:paraId="27704811" w14:textId="4C528290" w:rsidR="002F383B" w:rsidRPr="00670921" w:rsidDel="00395BDF" w:rsidRDefault="002F383B">
            <w:pPr>
              <w:rPr>
                <w:del w:id="3247" w:author="Sarah Robinson" w:date="2019-10-16T15:23:00Z"/>
                <w:rFonts w:cstheme="minorHAnsi"/>
                <w:sz w:val="16"/>
              </w:rPr>
              <w:pPrChange w:id="324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9897298" w14:textId="14679ECA" w:rsidR="002F383B" w:rsidRPr="00670921" w:rsidDel="00395BDF" w:rsidRDefault="002F383B">
            <w:pPr>
              <w:rPr>
                <w:del w:id="3249" w:author="Sarah Robinson" w:date="2019-10-16T15:23:00Z"/>
                <w:rFonts w:cstheme="minorHAnsi"/>
                <w:b/>
                <w:bCs/>
                <w:sz w:val="16"/>
              </w:rPr>
              <w:pPrChange w:id="3250" w:author="Sarah Robinson" w:date="2019-10-16T15:24:00Z">
                <w:pPr>
                  <w:jc w:val="center"/>
                </w:pPr>
              </w:pPrChange>
            </w:pPr>
          </w:p>
        </w:tc>
      </w:tr>
      <w:tr w:rsidR="002F383B" w:rsidRPr="00670921" w:rsidDel="00395BDF" w14:paraId="0E83B6F4" w14:textId="38BCBD2C" w:rsidTr="0056568A">
        <w:trPr>
          <w:trHeight w:val="1440"/>
          <w:del w:id="3251" w:author="Sarah Robinson" w:date="2019-10-16T15:23:00Z"/>
        </w:trPr>
        <w:tc>
          <w:tcPr>
            <w:tcW w:w="3227" w:type="dxa"/>
            <w:tcBorders>
              <w:top w:val="single" w:sz="4" w:space="0" w:color="auto"/>
              <w:bottom w:val="single" w:sz="4" w:space="0" w:color="auto"/>
            </w:tcBorders>
            <w:vAlign w:val="center"/>
          </w:tcPr>
          <w:p w14:paraId="50FE9E08" w14:textId="386299CE" w:rsidR="002F383B" w:rsidRPr="00670921" w:rsidDel="00395BDF" w:rsidRDefault="002F383B">
            <w:pPr>
              <w:rPr>
                <w:del w:id="3252" w:author="Sarah Robinson" w:date="2019-10-16T15:23:00Z"/>
                <w:rFonts w:cstheme="minorHAnsi"/>
                <w:sz w:val="28"/>
              </w:rPr>
              <w:pPrChange w:id="3253" w:author="Sarah Robinson" w:date="2019-10-16T15:24:00Z">
                <w:pPr>
                  <w:jc w:val="center"/>
                </w:pPr>
              </w:pPrChange>
            </w:pPr>
            <w:del w:id="3254"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MODERATE</w:delText>
              </w:r>
              <w:r w:rsidRPr="00670921" w:rsidDel="00395BDF">
                <w:rPr>
                  <w:rFonts w:cstheme="minorHAnsi"/>
                  <w:sz w:val="28"/>
                </w:rPr>
                <w:br/>
                <w:delText>(2-5 knots)</w:delText>
              </w:r>
            </w:del>
          </w:p>
        </w:tc>
        <w:tc>
          <w:tcPr>
            <w:tcW w:w="6975" w:type="dxa"/>
            <w:tcBorders>
              <w:top w:val="nil"/>
              <w:bottom w:val="nil"/>
            </w:tcBorders>
            <w:vAlign w:val="center"/>
          </w:tcPr>
          <w:p w14:paraId="53017777" w14:textId="2F2D9DAF" w:rsidR="002F383B" w:rsidRPr="00670921" w:rsidDel="00395BDF" w:rsidRDefault="002F383B">
            <w:pPr>
              <w:rPr>
                <w:del w:id="3255" w:author="Sarah Robinson" w:date="2019-10-16T15:23:00Z"/>
                <w:rFonts w:cstheme="minorHAnsi"/>
                <w:sz w:val="40"/>
              </w:rPr>
              <w:pPrChange w:id="3256" w:author="Sarah Robinson" w:date="2019-10-16T15:24:00Z">
                <w:pPr>
                  <w:jc w:val="center"/>
                </w:pPr>
              </w:pPrChange>
            </w:pPr>
            <w:del w:id="325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A50F2E8" w14:textId="0B077914" w:rsidR="002F383B" w:rsidRPr="00670921" w:rsidDel="00395BDF" w:rsidRDefault="002F383B">
            <w:pPr>
              <w:rPr>
                <w:del w:id="3258" w:author="Sarah Robinson" w:date="2019-10-16T15:23:00Z"/>
                <w:rFonts w:cstheme="minorHAnsi"/>
                <w:sz w:val="28"/>
              </w:rPr>
              <w:pPrChange w:id="3259" w:author="Sarah Robinson" w:date="2019-10-16T15:24:00Z">
                <w:pPr>
                  <w:jc w:val="center"/>
                </w:pPr>
              </w:pPrChange>
            </w:pPr>
            <w:del w:id="3260"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BUT</w:delText>
              </w:r>
              <w:r w:rsidRPr="00670921" w:rsidDel="00395BDF">
                <w:rPr>
                  <w:rFonts w:cstheme="minorHAnsi"/>
                  <w:sz w:val="28"/>
                </w:rPr>
                <w:delText xml:space="preserve"> do </w:delText>
              </w:r>
              <w:r w:rsidRPr="00670921" w:rsidDel="00395BDF">
                <w:rPr>
                  <w:rFonts w:cstheme="minorHAnsi"/>
                  <w:b/>
                  <w:bCs/>
                  <w:sz w:val="28"/>
                </w:rPr>
                <w:delText>NOT</w:delText>
              </w:r>
              <w:r w:rsidRPr="00670921" w:rsidDel="00395BDF">
                <w:rPr>
                  <w:rFonts w:cstheme="minorHAnsi"/>
                  <w:sz w:val="28"/>
                </w:rPr>
                <w:delText xml:space="preserve"> affect maneuverability</w:delText>
              </w:r>
            </w:del>
          </w:p>
        </w:tc>
      </w:tr>
      <w:tr w:rsidR="002F383B" w:rsidRPr="00670921" w:rsidDel="00395BDF" w14:paraId="0F8E7660" w14:textId="68474E58" w:rsidTr="0056568A">
        <w:trPr>
          <w:trHeight w:val="144"/>
          <w:del w:id="3261" w:author="Sarah Robinson" w:date="2019-10-16T15:23:00Z"/>
        </w:trPr>
        <w:tc>
          <w:tcPr>
            <w:tcW w:w="3227" w:type="dxa"/>
            <w:tcBorders>
              <w:top w:val="single" w:sz="4" w:space="0" w:color="auto"/>
              <w:left w:val="nil"/>
              <w:bottom w:val="single" w:sz="4" w:space="0" w:color="auto"/>
              <w:right w:val="nil"/>
            </w:tcBorders>
            <w:vAlign w:val="center"/>
          </w:tcPr>
          <w:p w14:paraId="6E0E6E1A" w14:textId="3BB210B5" w:rsidR="002F383B" w:rsidRPr="00670921" w:rsidDel="00395BDF" w:rsidRDefault="002F383B">
            <w:pPr>
              <w:rPr>
                <w:del w:id="3262" w:author="Sarah Robinson" w:date="2019-10-16T15:23:00Z"/>
                <w:rFonts w:cstheme="minorHAnsi"/>
                <w:b/>
                <w:bCs/>
                <w:sz w:val="16"/>
              </w:rPr>
              <w:pPrChange w:id="3263" w:author="Sarah Robinson" w:date="2019-10-16T15:24:00Z">
                <w:pPr>
                  <w:jc w:val="center"/>
                </w:pPr>
              </w:pPrChange>
            </w:pPr>
          </w:p>
        </w:tc>
        <w:tc>
          <w:tcPr>
            <w:tcW w:w="6975" w:type="dxa"/>
            <w:tcBorders>
              <w:top w:val="nil"/>
              <w:left w:val="nil"/>
              <w:bottom w:val="nil"/>
              <w:right w:val="nil"/>
            </w:tcBorders>
            <w:vAlign w:val="center"/>
          </w:tcPr>
          <w:p w14:paraId="3AA2D5E1" w14:textId="3937D3C9" w:rsidR="002F383B" w:rsidRPr="00670921" w:rsidDel="00395BDF" w:rsidRDefault="002F383B">
            <w:pPr>
              <w:rPr>
                <w:del w:id="3264" w:author="Sarah Robinson" w:date="2019-10-16T15:23:00Z"/>
                <w:rFonts w:cstheme="minorHAnsi"/>
                <w:sz w:val="16"/>
              </w:rPr>
              <w:pPrChange w:id="326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3F3EB16" w14:textId="2DC48C4E" w:rsidR="002F383B" w:rsidRPr="00670921" w:rsidDel="00395BDF" w:rsidRDefault="002F383B">
            <w:pPr>
              <w:rPr>
                <w:del w:id="3266" w:author="Sarah Robinson" w:date="2019-10-16T15:23:00Z"/>
                <w:rFonts w:cstheme="minorHAnsi"/>
                <w:b/>
                <w:bCs/>
                <w:sz w:val="16"/>
              </w:rPr>
              <w:pPrChange w:id="3267" w:author="Sarah Robinson" w:date="2019-10-16T15:24:00Z">
                <w:pPr>
                  <w:jc w:val="center"/>
                </w:pPr>
              </w:pPrChange>
            </w:pPr>
          </w:p>
        </w:tc>
      </w:tr>
      <w:tr w:rsidR="002F383B" w:rsidRPr="00670921" w:rsidDel="00395BDF" w14:paraId="28FE1561" w14:textId="1899214C" w:rsidTr="0056568A">
        <w:trPr>
          <w:trHeight w:val="1440"/>
          <w:del w:id="3268" w:author="Sarah Robinson" w:date="2019-10-16T15:23:00Z"/>
        </w:trPr>
        <w:tc>
          <w:tcPr>
            <w:tcW w:w="3227" w:type="dxa"/>
            <w:tcBorders>
              <w:top w:val="single" w:sz="4" w:space="0" w:color="auto"/>
              <w:bottom w:val="single" w:sz="4" w:space="0" w:color="auto"/>
            </w:tcBorders>
            <w:vAlign w:val="center"/>
          </w:tcPr>
          <w:p w14:paraId="675FEA02" w14:textId="6B6AE185" w:rsidR="002F383B" w:rsidRPr="00670921" w:rsidDel="00395BDF" w:rsidRDefault="002F383B">
            <w:pPr>
              <w:rPr>
                <w:del w:id="3269" w:author="Sarah Robinson" w:date="2019-10-16T15:23:00Z"/>
                <w:rFonts w:cstheme="minorHAnsi"/>
                <w:sz w:val="28"/>
              </w:rPr>
              <w:pPrChange w:id="3270" w:author="Sarah Robinson" w:date="2019-10-16T15:24:00Z">
                <w:pPr>
                  <w:jc w:val="center"/>
                </w:pPr>
              </w:pPrChange>
            </w:pPr>
            <w:del w:id="3271"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BUT</w:delText>
              </w:r>
              <w:r w:rsidRPr="00670921" w:rsidDel="00395BDF">
                <w:rPr>
                  <w:rFonts w:cstheme="minorHAnsi"/>
                  <w:sz w:val="28"/>
                </w:rPr>
                <w:delText xml:space="preserve"> do </w:delText>
              </w:r>
              <w:r w:rsidRPr="00670921" w:rsidDel="00395BDF">
                <w:rPr>
                  <w:rFonts w:cstheme="minorHAnsi"/>
                  <w:b/>
                  <w:bCs/>
                  <w:sz w:val="28"/>
                </w:rPr>
                <w:delText>NOT</w:delText>
              </w:r>
              <w:r w:rsidRPr="00670921" w:rsidDel="00395BDF">
                <w:rPr>
                  <w:rFonts w:cstheme="minorHAnsi"/>
                  <w:sz w:val="28"/>
                </w:rPr>
                <w:delText xml:space="preserve"> affect maneuverability</w:delText>
              </w:r>
            </w:del>
          </w:p>
        </w:tc>
        <w:tc>
          <w:tcPr>
            <w:tcW w:w="6975" w:type="dxa"/>
            <w:tcBorders>
              <w:top w:val="nil"/>
              <w:bottom w:val="nil"/>
            </w:tcBorders>
            <w:vAlign w:val="center"/>
          </w:tcPr>
          <w:p w14:paraId="65A14436" w14:textId="76678B2A" w:rsidR="002F383B" w:rsidRPr="00670921" w:rsidDel="00395BDF" w:rsidRDefault="002F383B">
            <w:pPr>
              <w:rPr>
                <w:del w:id="3272" w:author="Sarah Robinson" w:date="2019-10-16T15:23:00Z"/>
                <w:rFonts w:cstheme="minorHAnsi"/>
                <w:sz w:val="40"/>
              </w:rPr>
              <w:pPrChange w:id="3273" w:author="Sarah Robinson" w:date="2019-10-16T15:24:00Z">
                <w:pPr>
                  <w:jc w:val="center"/>
                </w:pPr>
              </w:pPrChange>
            </w:pPr>
            <w:del w:id="327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76C2C4A0" w14:textId="78596589" w:rsidR="002F383B" w:rsidRPr="00670921" w:rsidDel="00395BDF" w:rsidRDefault="002F383B">
            <w:pPr>
              <w:rPr>
                <w:del w:id="3275" w:author="Sarah Robinson" w:date="2019-10-16T15:23:00Z"/>
                <w:rFonts w:cstheme="minorHAnsi"/>
                <w:sz w:val="28"/>
              </w:rPr>
              <w:pPrChange w:id="3276" w:author="Sarah Robinson" w:date="2019-10-16T15:24:00Z">
                <w:pPr>
                  <w:jc w:val="center"/>
                </w:pPr>
              </w:pPrChange>
            </w:pPr>
            <w:del w:id="3277" w:author="Sarah Robinson" w:date="2019-10-16T15:23:00Z">
              <w:r w:rsidRPr="00670921" w:rsidDel="00395BDF">
                <w:rPr>
                  <w:rFonts w:cstheme="minorHAnsi"/>
                  <w:sz w:val="28"/>
                </w:rPr>
                <w:delText xml:space="preserve">Fastest tidal and/or </w:delText>
              </w:r>
              <w:r w:rsidRPr="00670921" w:rsidDel="00395BDF">
                <w:rPr>
                  <w:rFonts w:cstheme="minorHAnsi"/>
                  <w:sz w:val="28"/>
                </w:rPr>
                <w:br/>
                <w:delText xml:space="preserve">river currents are </w:delText>
              </w:r>
              <w:r w:rsidRPr="00670921" w:rsidDel="00395BDF">
                <w:rPr>
                  <w:rFonts w:cstheme="minorHAnsi"/>
                  <w:b/>
                  <w:bCs/>
                  <w:sz w:val="28"/>
                </w:rPr>
                <w:delText>STRONG AND</w:delText>
              </w:r>
              <w:r w:rsidRPr="00670921" w:rsidDel="00395BDF">
                <w:rPr>
                  <w:rFonts w:cstheme="minorHAnsi"/>
                  <w:sz w:val="28"/>
                </w:rPr>
                <w:delText xml:space="preserve"> affect maneuverability</w:delText>
              </w:r>
            </w:del>
          </w:p>
        </w:tc>
      </w:tr>
      <w:tr w:rsidR="002F383B" w:rsidRPr="00670921" w:rsidDel="00395BDF" w14:paraId="185C67E2" w14:textId="04C32F5F" w:rsidTr="0056568A">
        <w:trPr>
          <w:trHeight w:val="360"/>
          <w:del w:id="3278" w:author="Sarah Robinson" w:date="2019-10-16T15:23:00Z"/>
        </w:trPr>
        <w:tc>
          <w:tcPr>
            <w:tcW w:w="3227" w:type="dxa"/>
            <w:tcBorders>
              <w:top w:val="single" w:sz="4" w:space="0" w:color="auto"/>
              <w:left w:val="nil"/>
              <w:bottom w:val="nil"/>
              <w:right w:val="nil"/>
            </w:tcBorders>
            <w:vAlign w:val="center"/>
          </w:tcPr>
          <w:p w14:paraId="3686E967" w14:textId="459F2312" w:rsidR="002F383B" w:rsidRPr="00670921" w:rsidDel="00395BDF" w:rsidRDefault="002F383B">
            <w:pPr>
              <w:rPr>
                <w:del w:id="3279" w:author="Sarah Robinson" w:date="2019-10-16T15:23:00Z"/>
                <w:rFonts w:cstheme="minorHAnsi"/>
                <w:b/>
                <w:bCs/>
                <w:sz w:val="28"/>
              </w:rPr>
              <w:pPrChange w:id="3280" w:author="Sarah Robinson" w:date="2019-10-16T15:24:00Z">
                <w:pPr>
                  <w:jc w:val="center"/>
                </w:pPr>
              </w:pPrChange>
            </w:pPr>
          </w:p>
        </w:tc>
        <w:tc>
          <w:tcPr>
            <w:tcW w:w="6975" w:type="dxa"/>
            <w:tcBorders>
              <w:top w:val="nil"/>
              <w:left w:val="nil"/>
              <w:bottom w:val="nil"/>
              <w:right w:val="nil"/>
            </w:tcBorders>
            <w:vAlign w:val="center"/>
          </w:tcPr>
          <w:p w14:paraId="70B4F2FA" w14:textId="12C6AC14" w:rsidR="002F383B" w:rsidRPr="00670921" w:rsidDel="00395BDF" w:rsidRDefault="00C73C2A">
            <w:pPr>
              <w:rPr>
                <w:del w:id="3281" w:author="Sarah Robinson" w:date="2019-10-16T15:23:00Z"/>
                <w:rFonts w:cstheme="minorHAnsi"/>
              </w:rPr>
              <w:pPrChange w:id="3282" w:author="Sarah Robinson" w:date="2019-10-16T15:24:00Z">
                <w:pPr>
                  <w:pStyle w:val="BodyText"/>
                </w:pPr>
              </w:pPrChange>
            </w:pPr>
            <w:del w:id="3283"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8DA4380" w14:textId="6AC438C8" w:rsidR="002F383B" w:rsidRPr="00670921" w:rsidDel="00395BDF" w:rsidRDefault="002F383B">
            <w:pPr>
              <w:rPr>
                <w:del w:id="3284" w:author="Sarah Robinson" w:date="2019-10-16T15:23:00Z"/>
                <w:rFonts w:cstheme="minorHAnsi"/>
                <w:b/>
                <w:bCs/>
                <w:sz w:val="28"/>
              </w:rPr>
              <w:pPrChange w:id="3285" w:author="Sarah Robinson" w:date="2019-10-16T15:24:00Z">
                <w:pPr>
                  <w:jc w:val="center"/>
                </w:pPr>
              </w:pPrChange>
            </w:pPr>
          </w:p>
        </w:tc>
      </w:tr>
    </w:tbl>
    <w:p w14:paraId="2C0A0F89" w14:textId="4EFCF367" w:rsidR="002F383B" w:rsidRPr="00670921" w:rsidDel="00395BDF" w:rsidRDefault="002F383B">
      <w:pPr>
        <w:rPr>
          <w:del w:id="3286" w:author="Sarah Robinson" w:date="2019-10-16T15:23:00Z"/>
          <w:rFonts w:cstheme="minorHAnsi"/>
        </w:rPr>
        <w:pPrChange w:id="3287" w:author="Sarah Robinson" w:date="2019-10-16T15:24:00Z">
          <w:pPr>
            <w:pStyle w:val="Title"/>
          </w:pPr>
        </w:pPrChange>
      </w:pPr>
    </w:p>
    <w:p w14:paraId="1902CAB9" w14:textId="383DA543" w:rsidR="002F383B" w:rsidRPr="00670921" w:rsidDel="00395BDF" w:rsidRDefault="002F383B">
      <w:pPr>
        <w:rPr>
          <w:del w:id="3288" w:author="Sarah Robinson" w:date="2019-10-16T15:23:00Z"/>
          <w:rFonts w:cstheme="minorHAnsi"/>
        </w:rPr>
        <w:pPrChange w:id="3289" w:author="Sarah Robinson" w:date="2019-10-16T15:24:00Z">
          <w:pPr>
            <w:pStyle w:val="Title"/>
          </w:pPr>
        </w:pPrChange>
      </w:pPr>
      <w:del w:id="3290" w:author="Sarah Robinson" w:date="2019-10-16T15:23:00Z">
        <w:r w:rsidRPr="00670921" w:rsidDel="00395BDF">
          <w:rPr>
            <w:rFonts w:cstheme="minorHAnsi"/>
          </w:rPr>
          <w:br w:type="page"/>
          <w:delText>Book 2: Risk Factor Rating Scales</w:delText>
        </w:r>
      </w:del>
    </w:p>
    <w:p w14:paraId="1B27C76B" w14:textId="2FF9C85E" w:rsidR="002F383B" w:rsidRPr="00670921" w:rsidDel="00395BDF" w:rsidRDefault="002F383B">
      <w:pPr>
        <w:rPr>
          <w:del w:id="3291" w:author="Sarah Robinson" w:date="2019-10-16T15:23:00Z"/>
          <w:rFonts w:cstheme="minorHAnsi"/>
          <w:b/>
          <w:bCs/>
          <w:sz w:val="32"/>
        </w:rPr>
        <w:pPrChange w:id="3292" w:author="Sarah Robinson" w:date="2019-10-16T15:24:00Z">
          <w:pPr>
            <w:jc w:val="center"/>
          </w:pPr>
        </w:pPrChange>
      </w:pPr>
    </w:p>
    <w:p w14:paraId="601A0DCA" w14:textId="1D8AC2D4" w:rsidR="002F383B" w:rsidRPr="00670921" w:rsidDel="00395BDF" w:rsidRDefault="002F383B">
      <w:pPr>
        <w:rPr>
          <w:del w:id="3293" w:author="Sarah Robinson" w:date="2019-10-16T15:23:00Z"/>
          <w:rFonts w:cstheme="minorHAnsi"/>
          <w:b/>
          <w:bCs/>
          <w:sz w:val="32"/>
        </w:rPr>
        <w:pPrChange w:id="3294" w:author="Sarah Robinson" w:date="2019-10-16T15:24:00Z">
          <w:pPr>
            <w:jc w:val="center"/>
          </w:pPr>
        </w:pPrChange>
      </w:pPr>
      <w:del w:id="3295" w:author="Sarah Robinson" w:date="2019-10-16T15:23:00Z">
        <w:r w:rsidRPr="00670921" w:rsidDel="00395BDF">
          <w:rPr>
            <w:rFonts w:cstheme="minorHAnsi"/>
            <w:b/>
            <w:bCs/>
            <w:sz w:val="32"/>
          </w:rPr>
          <w:delText>How much riskier is the condition on the right than the condition on the left?</w:delText>
        </w:r>
      </w:del>
    </w:p>
    <w:p w14:paraId="628FE7E1" w14:textId="6F60FF27" w:rsidR="002F383B" w:rsidRPr="00670921" w:rsidDel="00395BDF" w:rsidRDefault="002F383B">
      <w:pPr>
        <w:rPr>
          <w:del w:id="3296" w:author="Sarah Robinson" w:date="2019-10-16T15:23:00Z"/>
          <w:rFonts w:cstheme="minorHAnsi"/>
          <w:b/>
          <w:bCs/>
          <w:sz w:val="32"/>
        </w:rPr>
        <w:pPrChange w:id="3297"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8317718" w14:textId="38E9E0F0" w:rsidTr="0056568A">
        <w:trPr>
          <w:del w:id="3298" w:author="Sarah Robinson" w:date="2019-10-16T15:23:00Z"/>
        </w:trPr>
        <w:tc>
          <w:tcPr>
            <w:tcW w:w="13428" w:type="dxa"/>
          </w:tcPr>
          <w:p w14:paraId="45BF995A" w14:textId="0A77DF67" w:rsidR="002F383B" w:rsidRPr="00670921" w:rsidDel="00395BDF" w:rsidRDefault="002F383B">
            <w:pPr>
              <w:rPr>
                <w:del w:id="3299" w:author="Sarah Robinson" w:date="2019-10-16T15:23:00Z"/>
                <w:rFonts w:cstheme="minorHAnsi"/>
                <w:b/>
                <w:bCs/>
                <w:sz w:val="40"/>
                <w:szCs w:val="40"/>
              </w:rPr>
              <w:pPrChange w:id="3300" w:author="Sarah Robinson" w:date="2019-10-16T15:24:00Z">
                <w:pPr>
                  <w:jc w:val="center"/>
                </w:pPr>
              </w:pPrChange>
            </w:pPr>
            <w:del w:id="3301" w:author="Sarah Robinson" w:date="2019-10-16T15:23:00Z">
              <w:r w:rsidRPr="00670921" w:rsidDel="00395BDF">
                <w:rPr>
                  <w:rFonts w:cstheme="minorHAnsi"/>
                  <w:b/>
                  <w:bCs/>
                  <w:sz w:val="40"/>
                  <w:szCs w:val="40"/>
                </w:rPr>
                <w:delText>Navigational Conditions:</w:delText>
              </w:r>
            </w:del>
          </w:p>
          <w:p w14:paraId="626AD9C6" w14:textId="3D4270B0" w:rsidR="002F383B" w:rsidRPr="00670921" w:rsidDel="00395BDF" w:rsidRDefault="002F383B">
            <w:pPr>
              <w:rPr>
                <w:del w:id="3302" w:author="Sarah Robinson" w:date="2019-10-16T15:23:00Z"/>
                <w:rFonts w:cstheme="minorHAnsi"/>
                <w:b/>
                <w:bCs/>
                <w:sz w:val="32"/>
              </w:rPr>
              <w:pPrChange w:id="3303" w:author="Sarah Robinson" w:date="2019-10-16T15:24:00Z">
                <w:pPr>
                  <w:jc w:val="center"/>
                </w:pPr>
              </w:pPrChange>
            </w:pPr>
            <w:del w:id="3304" w:author="Sarah Robinson" w:date="2019-10-16T15:23:00Z">
              <w:r w:rsidRPr="00670921" w:rsidDel="00395BDF">
                <w:rPr>
                  <w:rFonts w:cstheme="minorHAnsi"/>
                  <w:b/>
                  <w:bCs/>
                  <w:sz w:val="40"/>
                  <w:szCs w:val="40"/>
                </w:rPr>
                <w:delText>Visibility Restrictions</w:delText>
              </w:r>
            </w:del>
          </w:p>
        </w:tc>
      </w:tr>
    </w:tbl>
    <w:p w14:paraId="5CB2985A" w14:textId="7F671839" w:rsidR="002F383B" w:rsidRPr="00670921" w:rsidDel="00395BDF" w:rsidRDefault="002F383B">
      <w:pPr>
        <w:rPr>
          <w:del w:id="3305" w:author="Sarah Robinson" w:date="2019-10-16T15:23:00Z"/>
          <w:rFonts w:cstheme="minorHAnsi"/>
          <w:b/>
          <w:bCs/>
        </w:rPr>
        <w:pPrChange w:id="3306" w:author="Sarah Robinson" w:date="2019-10-16T15:24:00Z">
          <w:pPr>
            <w:jc w:val="center"/>
          </w:pPr>
        </w:pPrChange>
      </w:pPr>
    </w:p>
    <w:p w14:paraId="4A8B9D38" w14:textId="2F3A4CA3" w:rsidR="002F383B" w:rsidRPr="00670921" w:rsidDel="00395BDF" w:rsidRDefault="002F383B">
      <w:pPr>
        <w:rPr>
          <w:del w:id="3307" w:author="Sarah Robinson" w:date="2019-10-16T15:23:00Z"/>
          <w:rFonts w:cstheme="minorHAnsi"/>
          <w:sz w:val="22"/>
        </w:rPr>
        <w:pPrChange w:id="3308" w:author="Sarah Robinson" w:date="2019-10-16T15:24:00Z">
          <w:pPr>
            <w:jc w:val="center"/>
          </w:pPr>
        </w:pPrChange>
      </w:pPr>
      <w:del w:id="3309"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361AFDF" w14:textId="4F321CBD" w:rsidTr="0056568A">
        <w:trPr>
          <w:trHeight w:val="1440"/>
          <w:del w:id="3310" w:author="Sarah Robinson" w:date="2019-10-16T15:23:00Z"/>
        </w:trPr>
        <w:tc>
          <w:tcPr>
            <w:tcW w:w="3227" w:type="dxa"/>
            <w:tcBorders>
              <w:bottom w:val="single" w:sz="4" w:space="0" w:color="auto"/>
            </w:tcBorders>
            <w:vAlign w:val="center"/>
          </w:tcPr>
          <w:p w14:paraId="691B5617" w14:textId="642BE62C" w:rsidR="002F383B" w:rsidRPr="00670921" w:rsidDel="00395BDF" w:rsidRDefault="002F383B">
            <w:pPr>
              <w:rPr>
                <w:del w:id="3311" w:author="Sarah Robinson" w:date="2019-10-16T15:23:00Z"/>
                <w:rFonts w:cstheme="minorHAnsi"/>
                <w:sz w:val="28"/>
              </w:rPr>
              <w:pPrChange w:id="3312" w:author="Sarah Robinson" w:date="2019-10-16T15:24:00Z">
                <w:pPr>
                  <w:jc w:val="center"/>
                </w:pPr>
              </w:pPrChange>
            </w:pPr>
            <w:del w:id="3313" w:author="Sarah Robinson" w:date="2019-10-16T15:23:00Z">
              <w:r w:rsidRPr="00670921" w:rsidDel="00395BDF">
                <w:rPr>
                  <w:rFonts w:cstheme="minorHAnsi"/>
                  <w:sz w:val="28"/>
                </w:rPr>
                <w:delText>Restricted visibility</w:delText>
              </w:r>
              <w:r w:rsidRPr="00670921" w:rsidDel="00395BDF">
                <w:rPr>
                  <w:rFonts w:cstheme="minorHAnsi"/>
                  <w:sz w:val="28"/>
                </w:rPr>
                <w:br/>
                <w:delText xml:space="preserve">(1/2 mile or less) occurs </w:delText>
              </w:r>
              <w:r w:rsidRPr="00670921" w:rsidDel="00395BDF">
                <w:rPr>
                  <w:rFonts w:cstheme="minorHAnsi"/>
                  <w:b/>
                  <w:bCs/>
                  <w:sz w:val="28"/>
                </w:rPr>
                <w:delText>LESS</w:delText>
              </w:r>
              <w:r w:rsidRPr="00670921" w:rsidDel="00395BDF">
                <w:rPr>
                  <w:rFonts w:cstheme="minorHAnsi"/>
                  <w:sz w:val="28"/>
                </w:rPr>
                <w:delText xml:space="preserve"> than 24 days</w:delText>
              </w:r>
              <w:r w:rsidRPr="00670921" w:rsidDel="00395BDF">
                <w:rPr>
                  <w:rFonts w:cstheme="minorHAnsi"/>
                  <w:sz w:val="28"/>
                </w:rPr>
                <w:br/>
                <w:delText>a year</w:delText>
              </w:r>
            </w:del>
          </w:p>
        </w:tc>
        <w:tc>
          <w:tcPr>
            <w:tcW w:w="6975" w:type="dxa"/>
            <w:tcBorders>
              <w:top w:val="nil"/>
              <w:bottom w:val="nil"/>
            </w:tcBorders>
            <w:vAlign w:val="center"/>
          </w:tcPr>
          <w:p w14:paraId="58C2AE02" w14:textId="0608B8AA" w:rsidR="002F383B" w:rsidRPr="00670921" w:rsidDel="00395BDF" w:rsidRDefault="002F383B">
            <w:pPr>
              <w:rPr>
                <w:del w:id="3314" w:author="Sarah Robinson" w:date="2019-10-16T15:23:00Z"/>
                <w:rFonts w:cstheme="minorHAnsi"/>
                <w:sz w:val="40"/>
              </w:rPr>
              <w:pPrChange w:id="3315" w:author="Sarah Robinson" w:date="2019-10-16T15:24:00Z">
                <w:pPr>
                  <w:jc w:val="center"/>
                </w:pPr>
              </w:pPrChange>
            </w:pPr>
            <w:del w:id="3316"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3F9A7405" w14:textId="4D65A32F" w:rsidR="002F383B" w:rsidRPr="00670921" w:rsidDel="00395BDF" w:rsidRDefault="002F383B">
            <w:pPr>
              <w:rPr>
                <w:del w:id="3317" w:author="Sarah Robinson" w:date="2019-10-16T15:23:00Z"/>
                <w:rFonts w:cstheme="minorHAnsi"/>
                <w:sz w:val="28"/>
              </w:rPr>
              <w:pPrChange w:id="3318" w:author="Sarah Robinson" w:date="2019-10-16T15:24:00Z">
                <w:pPr>
                  <w:jc w:val="center"/>
                </w:pPr>
              </w:pPrChange>
            </w:pPr>
            <w:del w:id="3319"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BUT </w:delText>
              </w:r>
              <w:r w:rsidRPr="00670921" w:rsidDel="00395BDF">
                <w:rPr>
                  <w:rFonts w:cstheme="minorHAnsi"/>
                  <w:sz w:val="28"/>
                </w:rPr>
                <w:delText xml:space="preserve">usually lasts </w:delText>
              </w:r>
              <w:r w:rsidRPr="00670921" w:rsidDel="00395BDF">
                <w:rPr>
                  <w:rFonts w:cstheme="minorHAnsi"/>
                  <w:b/>
                  <w:bCs/>
                  <w:sz w:val="28"/>
                </w:rPr>
                <w:delText>LESS</w:delText>
              </w:r>
              <w:r w:rsidRPr="00670921" w:rsidDel="00395BDF">
                <w:rPr>
                  <w:rFonts w:cstheme="minorHAnsi"/>
                  <w:sz w:val="28"/>
                </w:rPr>
                <w:delText xml:space="preserve"> than </w:delText>
              </w:r>
              <w:r w:rsidRPr="00670921" w:rsidDel="00395BDF">
                <w:rPr>
                  <w:rFonts w:cstheme="minorHAnsi"/>
                  <w:b/>
                  <w:bCs/>
                  <w:sz w:val="28"/>
                </w:rPr>
                <w:delText>6</w:delText>
              </w:r>
              <w:r w:rsidRPr="00670921" w:rsidDel="00395BDF">
                <w:rPr>
                  <w:rFonts w:cstheme="minorHAnsi"/>
                  <w:sz w:val="28"/>
                </w:rPr>
                <w:delText xml:space="preserve"> hours</w:delText>
              </w:r>
            </w:del>
          </w:p>
        </w:tc>
      </w:tr>
      <w:tr w:rsidR="002F383B" w:rsidRPr="00670921" w:rsidDel="00395BDF" w14:paraId="5BD6D0D4" w14:textId="1CA17FCC" w:rsidTr="0056568A">
        <w:trPr>
          <w:trHeight w:val="144"/>
          <w:del w:id="3320" w:author="Sarah Robinson" w:date="2019-10-16T15:23:00Z"/>
        </w:trPr>
        <w:tc>
          <w:tcPr>
            <w:tcW w:w="3227" w:type="dxa"/>
            <w:tcBorders>
              <w:top w:val="single" w:sz="4" w:space="0" w:color="auto"/>
              <w:left w:val="nil"/>
              <w:bottom w:val="single" w:sz="4" w:space="0" w:color="auto"/>
              <w:right w:val="nil"/>
            </w:tcBorders>
            <w:vAlign w:val="center"/>
          </w:tcPr>
          <w:p w14:paraId="75A4BF7F" w14:textId="50855042" w:rsidR="002F383B" w:rsidRPr="00670921" w:rsidDel="00395BDF" w:rsidRDefault="002F383B">
            <w:pPr>
              <w:rPr>
                <w:del w:id="3321" w:author="Sarah Robinson" w:date="2019-10-16T15:23:00Z"/>
                <w:rFonts w:cstheme="minorHAnsi"/>
                <w:b/>
                <w:bCs/>
                <w:sz w:val="16"/>
              </w:rPr>
              <w:pPrChange w:id="3322" w:author="Sarah Robinson" w:date="2019-10-16T15:24:00Z">
                <w:pPr>
                  <w:jc w:val="center"/>
                </w:pPr>
              </w:pPrChange>
            </w:pPr>
          </w:p>
        </w:tc>
        <w:tc>
          <w:tcPr>
            <w:tcW w:w="6975" w:type="dxa"/>
            <w:tcBorders>
              <w:top w:val="nil"/>
              <w:left w:val="nil"/>
              <w:bottom w:val="nil"/>
              <w:right w:val="nil"/>
            </w:tcBorders>
            <w:vAlign w:val="center"/>
          </w:tcPr>
          <w:p w14:paraId="4C5361E6" w14:textId="2564C666" w:rsidR="002F383B" w:rsidRPr="00670921" w:rsidDel="00395BDF" w:rsidRDefault="002F383B">
            <w:pPr>
              <w:rPr>
                <w:del w:id="3323" w:author="Sarah Robinson" w:date="2019-10-16T15:23:00Z"/>
                <w:rFonts w:cstheme="minorHAnsi"/>
                <w:sz w:val="16"/>
              </w:rPr>
              <w:pPrChange w:id="332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5DF8AA6" w14:textId="261C0967" w:rsidR="002F383B" w:rsidRPr="00670921" w:rsidDel="00395BDF" w:rsidRDefault="002F383B">
            <w:pPr>
              <w:rPr>
                <w:del w:id="3325" w:author="Sarah Robinson" w:date="2019-10-16T15:23:00Z"/>
                <w:rFonts w:cstheme="minorHAnsi"/>
                <w:b/>
                <w:bCs/>
                <w:sz w:val="16"/>
              </w:rPr>
              <w:pPrChange w:id="3326" w:author="Sarah Robinson" w:date="2019-10-16T15:24:00Z">
                <w:pPr>
                  <w:jc w:val="center"/>
                </w:pPr>
              </w:pPrChange>
            </w:pPr>
          </w:p>
        </w:tc>
      </w:tr>
      <w:tr w:rsidR="002F383B" w:rsidRPr="00670921" w:rsidDel="00395BDF" w14:paraId="3391E343" w14:textId="52692E5C" w:rsidTr="0056568A">
        <w:trPr>
          <w:trHeight w:val="1440"/>
          <w:del w:id="3327" w:author="Sarah Robinson" w:date="2019-10-16T15:23:00Z"/>
        </w:trPr>
        <w:tc>
          <w:tcPr>
            <w:tcW w:w="3227" w:type="dxa"/>
            <w:tcBorders>
              <w:top w:val="single" w:sz="4" w:space="0" w:color="auto"/>
              <w:bottom w:val="single" w:sz="4" w:space="0" w:color="auto"/>
            </w:tcBorders>
            <w:vAlign w:val="center"/>
          </w:tcPr>
          <w:p w14:paraId="5B163CA4" w14:textId="0B7C1F6E" w:rsidR="002F383B" w:rsidRPr="00670921" w:rsidDel="00395BDF" w:rsidRDefault="002F383B">
            <w:pPr>
              <w:rPr>
                <w:del w:id="3328" w:author="Sarah Robinson" w:date="2019-10-16T15:23:00Z"/>
                <w:rFonts w:cstheme="minorHAnsi"/>
                <w:sz w:val="28"/>
              </w:rPr>
              <w:pPrChange w:id="3329" w:author="Sarah Robinson" w:date="2019-10-16T15:24:00Z">
                <w:pPr>
                  <w:jc w:val="center"/>
                </w:pPr>
              </w:pPrChange>
            </w:pPr>
            <w:del w:id="3330"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BUT </w:delText>
              </w:r>
              <w:r w:rsidRPr="00670921" w:rsidDel="00395BDF">
                <w:rPr>
                  <w:rFonts w:cstheme="minorHAnsi"/>
                  <w:sz w:val="28"/>
                </w:rPr>
                <w:delText xml:space="preserve">usually lasts </w:delText>
              </w:r>
              <w:r w:rsidRPr="00670921" w:rsidDel="00395BDF">
                <w:rPr>
                  <w:rFonts w:cstheme="minorHAnsi"/>
                  <w:b/>
                  <w:bCs/>
                  <w:sz w:val="28"/>
                </w:rPr>
                <w:delText>LESS</w:delText>
              </w:r>
              <w:r w:rsidRPr="00670921" w:rsidDel="00395BDF">
                <w:rPr>
                  <w:rFonts w:cstheme="minorHAnsi"/>
                  <w:sz w:val="28"/>
                </w:rPr>
                <w:delText xml:space="preserve"> than </w:delText>
              </w:r>
              <w:r w:rsidRPr="00670921" w:rsidDel="00395BDF">
                <w:rPr>
                  <w:rFonts w:cstheme="minorHAnsi"/>
                  <w:b/>
                  <w:bCs/>
                  <w:sz w:val="28"/>
                </w:rPr>
                <w:delText>6</w:delText>
              </w:r>
              <w:r w:rsidRPr="00670921" w:rsidDel="00395BDF">
                <w:rPr>
                  <w:rFonts w:cstheme="minorHAnsi"/>
                  <w:sz w:val="28"/>
                </w:rPr>
                <w:delText xml:space="preserve"> hours</w:delText>
              </w:r>
            </w:del>
          </w:p>
        </w:tc>
        <w:tc>
          <w:tcPr>
            <w:tcW w:w="6975" w:type="dxa"/>
            <w:tcBorders>
              <w:top w:val="nil"/>
              <w:bottom w:val="nil"/>
            </w:tcBorders>
            <w:vAlign w:val="center"/>
          </w:tcPr>
          <w:p w14:paraId="7F21416E" w14:textId="10F230E8" w:rsidR="002F383B" w:rsidRPr="00670921" w:rsidDel="00395BDF" w:rsidRDefault="002F383B">
            <w:pPr>
              <w:rPr>
                <w:del w:id="3331" w:author="Sarah Robinson" w:date="2019-10-16T15:23:00Z"/>
                <w:rFonts w:cstheme="minorHAnsi"/>
                <w:sz w:val="40"/>
              </w:rPr>
              <w:pPrChange w:id="3332" w:author="Sarah Robinson" w:date="2019-10-16T15:24:00Z">
                <w:pPr>
                  <w:jc w:val="center"/>
                </w:pPr>
              </w:pPrChange>
            </w:pPr>
            <w:del w:id="333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39D821B5" w14:textId="36F43A31" w:rsidR="002F383B" w:rsidRPr="00670921" w:rsidDel="00395BDF" w:rsidRDefault="002F383B">
            <w:pPr>
              <w:rPr>
                <w:del w:id="3334" w:author="Sarah Robinson" w:date="2019-10-16T15:23:00Z"/>
                <w:rFonts w:cstheme="minorHAnsi"/>
                <w:sz w:val="28"/>
              </w:rPr>
              <w:pPrChange w:id="3335" w:author="Sarah Robinson" w:date="2019-10-16T15:24:00Z">
                <w:pPr>
                  <w:jc w:val="center"/>
                </w:pPr>
              </w:pPrChange>
            </w:pPr>
            <w:del w:id="3336"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BUT</w:delText>
              </w:r>
              <w:r w:rsidRPr="00670921" w:rsidDel="00395BDF">
                <w:rPr>
                  <w:rFonts w:cstheme="minorHAnsi"/>
                  <w:sz w:val="28"/>
                </w:rPr>
                <w:delText xml:space="preserve"> usually lasts </w:delText>
              </w:r>
              <w:r w:rsidRPr="00670921" w:rsidDel="00395BDF">
                <w:rPr>
                  <w:rFonts w:cstheme="minorHAnsi"/>
                  <w:b/>
                  <w:bCs/>
                  <w:sz w:val="28"/>
                </w:rPr>
                <w:delText>LESS</w:delText>
              </w:r>
              <w:r w:rsidRPr="00670921" w:rsidDel="00395BDF">
                <w:rPr>
                  <w:rFonts w:cstheme="minorHAnsi"/>
                  <w:sz w:val="28"/>
                </w:rPr>
                <w:delText xml:space="preserve"> than 24 hours</w:delText>
              </w:r>
            </w:del>
          </w:p>
        </w:tc>
      </w:tr>
      <w:tr w:rsidR="002F383B" w:rsidRPr="00670921" w:rsidDel="00395BDF" w14:paraId="259F9B77" w14:textId="0E8C96CC" w:rsidTr="0056568A">
        <w:trPr>
          <w:trHeight w:val="144"/>
          <w:del w:id="3337" w:author="Sarah Robinson" w:date="2019-10-16T15:23:00Z"/>
        </w:trPr>
        <w:tc>
          <w:tcPr>
            <w:tcW w:w="3227" w:type="dxa"/>
            <w:tcBorders>
              <w:top w:val="single" w:sz="4" w:space="0" w:color="auto"/>
              <w:left w:val="nil"/>
              <w:bottom w:val="single" w:sz="4" w:space="0" w:color="auto"/>
              <w:right w:val="nil"/>
            </w:tcBorders>
            <w:vAlign w:val="center"/>
          </w:tcPr>
          <w:p w14:paraId="7EC85841" w14:textId="282460FB" w:rsidR="002F383B" w:rsidRPr="00670921" w:rsidDel="00395BDF" w:rsidRDefault="002F383B">
            <w:pPr>
              <w:rPr>
                <w:del w:id="3338" w:author="Sarah Robinson" w:date="2019-10-16T15:23:00Z"/>
                <w:rFonts w:cstheme="minorHAnsi"/>
                <w:b/>
                <w:bCs/>
                <w:sz w:val="16"/>
              </w:rPr>
              <w:pPrChange w:id="3339" w:author="Sarah Robinson" w:date="2019-10-16T15:24:00Z">
                <w:pPr>
                  <w:jc w:val="center"/>
                </w:pPr>
              </w:pPrChange>
            </w:pPr>
          </w:p>
        </w:tc>
        <w:tc>
          <w:tcPr>
            <w:tcW w:w="6975" w:type="dxa"/>
            <w:tcBorders>
              <w:top w:val="nil"/>
              <w:left w:val="nil"/>
              <w:bottom w:val="nil"/>
              <w:right w:val="nil"/>
            </w:tcBorders>
            <w:vAlign w:val="center"/>
          </w:tcPr>
          <w:p w14:paraId="66EEAA6D" w14:textId="16A943B2" w:rsidR="002F383B" w:rsidRPr="00670921" w:rsidDel="00395BDF" w:rsidRDefault="002F383B">
            <w:pPr>
              <w:rPr>
                <w:del w:id="3340" w:author="Sarah Robinson" w:date="2019-10-16T15:23:00Z"/>
                <w:rFonts w:cstheme="minorHAnsi"/>
                <w:sz w:val="16"/>
              </w:rPr>
              <w:pPrChange w:id="334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D0CF854" w14:textId="7696B437" w:rsidR="002F383B" w:rsidRPr="00670921" w:rsidDel="00395BDF" w:rsidRDefault="002F383B">
            <w:pPr>
              <w:rPr>
                <w:del w:id="3342" w:author="Sarah Robinson" w:date="2019-10-16T15:23:00Z"/>
                <w:rFonts w:cstheme="minorHAnsi"/>
                <w:b/>
                <w:bCs/>
                <w:sz w:val="16"/>
              </w:rPr>
              <w:pPrChange w:id="3343" w:author="Sarah Robinson" w:date="2019-10-16T15:24:00Z">
                <w:pPr>
                  <w:jc w:val="center"/>
                </w:pPr>
              </w:pPrChange>
            </w:pPr>
          </w:p>
        </w:tc>
      </w:tr>
      <w:tr w:rsidR="002F383B" w:rsidRPr="00670921" w:rsidDel="00395BDF" w14:paraId="6924253B" w14:textId="3B8EA298" w:rsidTr="0056568A">
        <w:trPr>
          <w:trHeight w:val="1440"/>
          <w:del w:id="3344" w:author="Sarah Robinson" w:date="2019-10-16T15:23:00Z"/>
        </w:trPr>
        <w:tc>
          <w:tcPr>
            <w:tcW w:w="3227" w:type="dxa"/>
            <w:tcBorders>
              <w:top w:val="single" w:sz="4" w:space="0" w:color="auto"/>
              <w:bottom w:val="single" w:sz="4" w:space="0" w:color="auto"/>
            </w:tcBorders>
            <w:vAlign w:val="center"/>
          </w:tcPr>
          <w:p w14:paraId="771BDBE6" w14:textId="12D91188" w:rsidR="002F383B" w:rsidRPr="00670921" w:rsidDel="00395BDF" w:rsidRDefault="002F383B">
            <w:pPr>
              <w:rPr>
                <w:del w:id="3345" w:author="Sarah Robinson" w:date="2019-10-16T15:23:00Z"/>
                <w:rFonts w:cstheme="minorHAnsi"/>
                <w:sz w:val="28"/>
              </w:rPr>
              <w:pPrChange w:id="3346" w:author="Sarah Robinson" w:date="2019-10-16T15:24:00Z">
                <w:pPr>
                  <w:jc w:val="center"/>
                </w:pPr>
              </w:pPrChange>
            </w:pPr>
            <w:del w:id="3347"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BUT</w:delText>
              </w:r>
              <w:r w:rsidRPr="00670921" w:rsidDel="00395BDF">
                <w:rPr>
                  <w:rFonts w:cstheme="minorHAnsi"/>
                  <w:sz w:val="28"/>
                </w:rPr>
                <w:delText xml:space="preserve"> usually lasts </w:delText>
              </w:r>
              <w:r w:rsidRPr="00670921" w:rsidDel="00395BDF">
                <w:rPr>
                  <w:rFonts w:cstheme="minorHAnsi"/>
                  <w:b/>
                  <w:bCs/>
                  <w:sz w:val="28"/>
                </w:rPr>
                <w:delText>LESS</w:delText>
              </w:r>
              <w:r w:rsidRPr="00670921" w:rsidDel="00395BDF">
                <w:rPr>
                  <w:rFonts w:cstheme="minorHAnsi"/>
                  <w:sz w:val="28"/>
                </w:rPr>
                <w:delText xml:space="preserve"> than 24 hours</w:delText>
              </w:r>
            </w:del>
          </w:p>
        </w:tc>
        <w:tc>
          <w:tcPr>
            <w:tcW w:w="6975" w:type="dxa"/>
            <w:tcBorders>
              <w:top w:val="nil"/>
              <w:bottom w:val="nil"/>
            </w:tcBorders>
            <w:vAlign w:val="center"/>
          </w:tcPr>
          <w:p w14:paraId="02D00530" w14:textId="1B2F17E6" w:rsidR="002F383B" w:rsidRPr="00670921" w:rsidDel="00395BDF" w:rsidRDefault="002F383B">
            <w:pPr>
              <w:rPr>
                <w:del w:id="3348" w:author="Sarah Robinson" w:date="2019-10-16T15:23:00Z"/>
                <w:rFonts w:cstheme="minorHAnsi"/>
                <w:sz w:val="40"/>
              </w:rPr>
              <w:pPrChange w:id="3349" w:author="Sarah Robinson" w:date="2019-10-16T15:24:00Z">
                <w:pPr>
                  <w:jc w:val="center"/>
                </w:pPr>
              </w:pPrChange>
            </w:pPr>
            <w:del w:id="335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163B505" w14:textId="26CDADBB" w:rsidR="002F383B" w:rsidRPr="00670921" w:rsidDel="00395BDF" w:rsidRDefault="002F383B">
            <w:pPr>
              <w:rPr>
                <w:del w:id="3351" w:author="Sarah Robinson" w:date="2019-10-16T15:23:00Z"/>
                <w:rFonts w:cstheme="minorHAnsi"/>
                <w:sz w:val="28"/>
              </w:rPr>
              <w:pPrChange w:id="3352" w:author="Sarah Robinson" w:date="2019-10-16T15:24:00Z">
                <w:pPr>
                  <w:jc w:val="center"/>
                </w:pPr>
              </w:pPrChange>
            </w:pPr>
            <w:del w:id="3353" w:author="Sarah Robinson" w:date="2019-10-16T15:23:00Z">
              <w:r w:rsidRPr="00670921" w:rsidDel="00395BDF">
                <w:rPr>
                  <w:rFonts w:cstheme="minorHAnsi"/>
                  <w:sz w:val="28"/>
                </w:rPr>
                <w:delText xml:space="preserve">Restricted visibility </w:delText>
              </w:r>
              <w:r w:rsidRPr="00670921" w:rsidDel="00395BDF">
                <w:rPr>
                  <w:rFonts w:cstheme="minorHAnsi"/>
                  <w:b/>
                  <w:bCs/>
                  <w:sz w:val="28"/>
                </w:rPr>
                <w:delText>MORE</w:delText>
              </w:r>
              <w:r w:rsidRPr="00670921" w:rsidDel="00395BDF">
                <w:rPr>
                  <w:rFonts w:cstheme="minorHAnsi"/>
                  <w:sz w:val="28"/>
                </w:rPr>
                <w:delText xml:space="preserve"> than 24 days a year </w:delText>
              </w:r>
              <w:r w:rsidRPr="00670921" w:rsidDel="00395BDF">
                <w:rPr>
                  <w:rFonts w:cstheme="minorHAnsi"/>
                  <w:b/>
                  <w:bCs/>
                  <w:sz w:val="28"/>
                </w:rPr>
                <w:delText xml:space="preserve">AND </w:delText>
              </w:r>
              <w:r w:rsidRPr="00670921" w:rsidDel="00395BDF">
                <w:rPr>
                  <w:rFonts w:cstheme="minorHAnsi"/>
                  <w:sz w:val="28"/>
                </w:rPr>
                <w:delText xml:space="preserve">usually lasts </w:delText>
              </w:r>
              <w:r w:rsidRPr="00670921" w:rsidDel="00395BDF">
                <w:rPr>
                  <w:rFonts w:cstheme="minorHAnsi"/>
                  <w:b/>
                  <w:bCs/>
                  <w:sz w:val="28"/>
                </w:rPr>
                <w:delText>MORE</w:delText>
              </w:r>
              <w:r w:rsidRPr="00670921" w:rsidDel="00395BDF">
                <w:rPr>
                  <w:rFonts w:cstheme="minorHAnsi"/>
                  <w:sz w:val="28"/>
                </w:rPr>
                <w:delText xml:space="preserve"> than </w:delText>
              </w:r>
              <w:r w:rsidRPr="00670921" w:rsidDel="00395BDF">
                <w:rPr>
                  <w:rFonts w:cstheme="minorHAnsi"/>
                  <w:b/>
                  <w:bCs/>
                  <w:sz w:val="28"/>
                </w:rPr>
                <w:delText>24</w:delText>
              </w:r>
              <w:r w:rsidRPr="00670921" w:rsidDel="00395BDF">
                <w:rPr>
                  <w:rFonts w:cstheme="minorHAnsi"/>
                  <w:sz w:val="28"/>
                </w:rPr>
                <w:delText xml:space="preserve"> hours</w:delText>
              </w:r>
            </w:del>
          </w:p>
        </w:tc>
      </w:tr>
      <w:tr w:rsidR="002F383B" w:rsidRPr="00670921" w:rsidDel="00395BDF" w14:paraId="1A10FFE0" w14:textId="23574AEB" w:rsidTr="0056568A">
        <w:trPr>
          <w:trHeight w:val="360"/>
          <w:del w:id="3354" w:author="Sarah Robinson" w:date="2019-10-16T15:23:00Z"/>
        </w:trPr>
        <w:tc>
          <w:tcPr>
            <w:tcW w:w="3227" w:type="dxa"/>
            <w:tcBorders>
              <w:top w:val="single" w:sz="4" w:space="0" w:color="auto"/>
              <w:left w:val="nil"/>
              <w:bottom w:val="nil"/>
              <w:right w:val="nil"/>
            </w:tcBorders>
            <w:vAlign w:val="center"/>
          </w:tcPr>
          <w:p w14:paraId="2AB543E9" w14:textId="6A007BE1" w:rsidR="002F383B" w:rsidRPr="00670921" w:rsidDel="00395BDF" w:rsidRDefault="002F383B">
            <w:pPr>
              <w:rPr>
                <w:del w:id="3355" w:author="Sarah Robinson" w:date="2019-10-16T15:23:00Z"/>
                <w:rFonts w:cstheme="minorHAnsi"/>
                <w:b/>
                <w:bCs/>
                <w:sz w:val="28"/>
              </w:rPr>
              <w:pPrChange w:id="3356" w:author="Sarah Robinson" w:date="2019-10-16T15:24:00Z">
                <w:pPr>
                  <w:jc w:val="center"/>
                </w:pPr>
              </w:pPrChange>
            </w:pPr>
          </w:p>
        </w:tc>
        <w:tc>
          <w:tcPr>
            <w:tcW w:w="6975" w:type="dxa"/>
            <w:tcBorders>
              <w:top w:val="nil"/>
              <w:left w:val="nil"/>
              <w:bottom w:val="nil"/>
              <w:right w:val="nil"/>
            </w:tcBorders>
            <w:vAlign w:val="center"/>
          </w:tcPr>
          <w:p w14:paraId="06FB1591" w14:textId="330E6C6F" w:rsidR="002F383B" w:rsidRPr="00670921" w:rsidDel="00395BDF" w:rsidRDefault="00C73C2A">
            <w:pPr>
              <w:rPr>
                <w:del w:id="3357" w:author="Sarah Robinson" w:date="2019-10-16T15:23:00Z"/>
                <w:rFonts w:cstheme="minorHAnsi"/>
              </w:rPr>
              <w:pPrChange w:id="3358" w:author="Sarah Robinson" w:date="2019-10-16T15:24:00Z">
                <w:pPr>
                  <w:pStyle w:val="BodyText"/>
                </w:pPr>
              </w:pPrChange>
            </w:pPr>
            <w:del w:id="3359"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69771FEF" w14:textId="4B62AB6D" w:rsidR="002F383B" w:rsidRPr="00670921" w:rsidDel="00395BDF" w:rsidRDefault="002F383B">
            <w:pPr>
              <w:rPr>
                <w:del w:id="3360" w:author="Sarah Robinson" w:date="2019-10-16T15:23:00Z"/>
                <w:rFonts w:cstheme="minorHAnsi"/>
                <w:b/>
                <w:bCs/>
                <w:sz w:val="28"/>
              </w:rPr>
              <w:pPrChange w:id="3361" w:author="Sarah Robinson" w:date="2019-10-16T15:24:00Z">
                <w:pPr>
                  <w:jc w:val="center"/>
                </w:pPr>
              </w:pPrChange>
            </w:pPr>
          </w:p>
        </w:tc>
      </w:tr>
    </w:tbl>
    <w:p w14:paraId="1934E502" w14:textId="66E1D670" w:rsidR="002F383B" w:rsidRPr="00670921" w:rsidDel="00395BDF" w:rsidRDefault="002F383B">
      <w:pPr>
        <w:rPr>
          <w:del w:id="3362" w:author="Sarah Robinson" w:date="2019-10-16T15:23:00Z"/>
          <w:rFonts w:cstheme="minorHAnsi"/>
        </w:rPr>
        <w:pPrChange w:id="3363" w:author="Sarah Robinson" w:date="2019-10-16T15:24:00Z">
          <w:pPr>
            <w:pStyle w:val="Title"/>
          </w:pPr>
        </w:pPrChange>
      </w:pPr>
    </w:p>
    <w:p w14:paraId="1D422CC9" w14:textId="07768A43" w:rsidR="002F383B" w:rsidRPr="00670921" w:rsidDel="00395BDF" w:rsidRDefault="002F383B">
      <w:pPr>
        <w:rPr>
          <w:del w:id="3364" w:author="Sarah Robinson" w:date="2019-10-16T15:23:00Z"/>
          <w:rFonts w:cstheme="minorHAnsi"/>
        </w:rPr>
        <w:pPrChange w:id="3365" w:author="Sarah Robinson" w:date="2019-10-16T15:24:00Z">
          <w:pPr>
            <w:pStyle w:val="Title"/>
          </w:pPr>
        </w:pPrChange>
      </w:pPr>
      <w:del w:id="3366" w:author="Sarah Robinson" w:date="2019-10-16T15:23:00Z">
        <w:r w:rsidRPr="00670921" w:rsidDel="00395BDF">
          <w:rPr>
            <w:rFonts w:cstheme="minorHAnsi"/>
          </w:rPr>
          <w:br w:type="page"/>
          <w:delText>Book 2: Risk Factor Rating Scales</w:delText>
        </w:r>
      </w:del>
    </w:p>
    <w:p w14:paraId="0EBCD132" w14:textId="69A2DDCB" w:rsidR="002F383B" w:rsidRPr="00670921" w:rsidDel="00395BDF" w:rsidRDefault="002F383B">
      <w:pPr>
        <w:rPr>
          <w:del w:id="3367" w:author="Sarah Robinson" w:date="2019-10-16T15:23:00Z"/>
          <w:rFonts w:cstheme="minorHAnsi"/>
          <w:b/>
          <w:bCs/>
          <w:sz w:val="32"/>
        </w:rPr>
        <w:pPrChange w:id="3368" w:author="Sarah Robinson" w:date="2019-10-16T15:24:00Z">
          <w:pPr>
            <w:jc w:val="center"/>
          </w:pPr>
        </w:pPrChange>
      </w:pPr>
    </w:p>
    <w:p w14:paraId="7CB22B26" w14:textId="782EA61B" w:rsidR="002F383B" w:rsidRPr="00670921" w:rsidDel="00395BDF" w:rsidRDefault="002F383B">
      <w:pPr>
        <w:rPr>
          <w:del w:id="3369" w:author="Sarah Robinson" w:date="2019-10-16T15:23:00Z"/>
          <w:rFonts w:cstheme="minorHAnsi"/>
          <w:b/>
          <w:bCs/>
          <w:sz w:val="32"/>
        </w:rPr>
        <w:pPrChange w:id="3370" w:author="Sarah Robinson" w:date="2019-10-16T15:24:00Z">
          <w:pPr>
            <w:jc w:val="center"/>
          </w:pPr>
        </w:pPrChange>
      </w:pPr>
      <w:del w:id="3371" w:author="Sarah Robinson" w:date="2019-10-16T15:23:00Z">
        <w:r w:rsidRPr="00670921" w:rsidDel="00395BDF">
          <w:rPr>
            <w:rFonts w:cstheme="minorHAnsi"/>
            <w:b/>
            <w:bCs/>
            <w:sz w:val="32"/>
          </w:rPr>
          <w:delText>How much riskier is the condition on the right than the condition on the left?</w:delText>
        </w:r>
      </w:del>
    </w:p>
    <w:p w14:paraId="5A2E55A7" w14:textId="30A75B5C" w:rsidR="002F383B" w:rsidRPr="00670921" w:rsidDel="00395BDF" w:rsidRDefault="002F383B">
      <w:pPr>
        <w:rPr>
          <w:del w:id="3372" w:author="Sarah Robinson" w:date="2019-10-16T15:23:00Z"/>
          <w:rFonts w:cstheme="minorHAnsi"/>
          <w:b/>
          <w:bCs/>
          <w:sz w:val="32"/>
        </w:rPr>
        <w:pPrChange w:id="3373"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FC6371A" w14:textId="5D400977" w:rsidTr="0056568A">
        <w:trPr>
          <w:del w:id="3374" w:author="Sarah Robinson" w:date="2019-10-16T15:23:00Z"/>
        </w:trPr>
        <w:tc>
          <w:tcPr>
            <w:tcW w:w="13428" w:type="dxa"/>
          </w:tcPr>
          <w:p w14:paraId="3E98C375" w14:textId="0EE1C223" w:rsidR="002F383B" w:rsidRPr="00670921" w:rsidDel="00395BDF" w:rsidRDefault="002F383B">
            <w:pPr>
              <w:rPr>
                <w:del w:id="3375" w:author="Sarah Robinson" w:date="2019-10-16T15:23:00Z"/>
                <w:rFonts w:cstheme="minorHAnsi"/>
                <w:b/>
                <w:bCs/>
                <w:sz w:val="40"/>
                <w:szCs w:val="40"/>
              </w:rPr>
              <w:pPrChange w:id="3376" w:author="Sarah Robinson" w:date="2019-10-16T15:24:00Z">
                <w:pPr>
                  <w:jc w:val="center"/>
                </w:pPr>
              </w:pPrChange>
            </w:pPr>
            <w:del w:id="3377" w:author="Sarah Robinson" w:date="2019-10-16T15:23:00Z">
              <w:r w:rsidRPr="00670921" w:rsidDel="00395BDF">
                <w:rPr>
                  <w:rFonts w:cstheme="minorHAnsi"/>
                  <w:b/>
                  <w:bCs/>
                  <w:sz w:val="40"/>
                  <w:szCs w:val="40"/>
                </w:rPr>
                <w:delText>Navigational Conditions:</w:delText>
              </w:r>
            </w:del>
          </w:p>
          <w:p w14:paraId="058F268A" w14:textId="32A774FE" w:rsidR="002F383B" w:rsidRPr="00670921" w:rsidDel="00395BDF" w:rsidRDefault="002F383B">
            <w:pPr>
              <w:rPr>
                <w:del w:id="3378" w:author="Sarah Robinson" w:date="2019-10-16T15:23:00Z"/>
                <w:rFonts w:cstheme="minorHAnsi"/>
                <w:b/>
                <w:bCs/>
                <w:sz w:val="32"/>
              </w:rPr>
              <w:pPrChange w:id="3379" w:author="Sarah Robinson" w:date="2019-10-16T15:24:00Z">
                <w:pPr>
                  <w:jc w:val="center"/>
                </w:pPr>
              </w:pPrChange>
            </w:pPr>
            <w:del w:id="3380" w:author="Sarah Robinson" w:date="2019-10-16T15:23:00Z">
              <w:r w:rsidRPr="00670921" w:rsidDel="00395BDF">
                <w:rPr>
                  <w:rFonts w:cstheme="minorHAnsi"/>
                  <w:b/>
                  <w:bCs/>
                  <w:sz w:val="40"/>
                  <w:szCs w:val="40"/>
                </w:rPr>
                <w:delText>Obstructions</w:delText>
              </w:r>
            </w:del>
          </w:p>
        </w:tc>
      </w:tr>
    </w:tbl>
    <w:p w14:paraId="523CB869" w14:textId="7CB80839" w:rsidR="002F383B" w:rsidRPr="00670921" w:rsidDel="00395BDF" w:rsidRDefault="002F383B">
      <w:pPr>
        <w:rPr>
          <w:del w:id="3381" w:author="Sarah Robinson" w:date="2019-10-16T15:23:00Z"/>
          <w:rFonts w:cstheme="minorHAnsi"/>
          <w:b/>
          <w:bCs/>
        </w:rPr>
        <w:pPrChange w:id="3382" w:author="Sarah Robinson" w:date="2019-10-16T15:24:00Z">
          <w:pPr>
            <w:jc w:val="center"/>
          </w:pPr>
        </w:pPrChange>
      </w:pPr>
    </w:p>
    <w:p w14:paraId="7E7B776C" w14:textId="64DFBDAB" w:rsidR="002F383B" w:rsidRPr="00670921" w:rsidDel="00395BDF" w:rsidRDefault="002F383B">
      <w:pPr>
        <w:rPr>
          <w:del w:id="3383" w:author="Sarah Robinson" w:date="2019-10-16T15:23:00Z"/>
          <w:rFonts w:cstheme="minorHAnsi"/>
          <w:sz w:val="22"/>
        </w:rPr>
        <w:pPrChange w:id="3384" w:author="Sarah Robinson" w:date="2019-10-16T15:24:00Z">
          <w:pPr>
            <w:jc w:val="center"/>
          </w:pPr>
        </w:pPrChange>
      </w:pPr>
      <w:del w:id="3385"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2D037DED" w14:textId="281FF5FF" w:rsidTr="0056568A">
        <w:trPr>
          <w:trHeight w:val="1440"/>
          <w:del w:id="3386" w:author="Sarah Robinson" w:date="2019-10-16T15:23:00Z"/>
        </w:trPr>
        <w:tc>
          <w:tcPr>
            <w:tcW w:w="3227" w:type="dxa"/>
            <w:tcBorders>
              <w:bottom w:val="single" w:sz="4" w:space="0" w:color="auto"/>
            </w:tcBorders>
            <w:vAlign w:val="center"/>
          </w:tcPr>
          <w:p w14:paraId="61A15DEC" w14:textId="50E41ECB" w:rsidR="002F383B" w:rsidRPr="00670921" w:rsidDel="00395BDF" w:rsidRDefault="002F383B">
            <w:pPr>
              <w:rPr>
                <w:del w:id="3387" w:author="Sarah Robinson" w:date="2019-10-16T15:23:00Z"/>
                <w:rFonts w:cstheme="minorHAnsi"/>
                <w:sz w:val="28"/>
              </w:rPr>
              <w:pPrChange w:id="3388" w:author="Sarah Robinson" w:date="2019-10-16T15:24:00Z">
                <w:pPr>
                  <w:jc w:val="center"/>
                </w:pPr>
              </w:pPrChange>
            </w:pPr>
            <w:del w:id="3389" w:author="Sarah Robinson" w:date="2019-10-16T15:23:00Z">
              <w:r w:rsidRPr="00670921" w:rsidDel="00395BDF">
                <w:rPr>
                  <w:rFonts w:cstheme="minorHAnsi"/>
                  <w:b/>
                  <w:bCs/>
                  <w:sz w:val="28"/>
                </w:rPr>
                <w:delText xml:space="preserve">NO </w:delText>
              </w:r>
              <w:r w:rsidRPr="00670921" w:rsidDel="00395BDF">
                <w:rPr>
                  <w:rFonts w:cstheme="minorHAnsi"/>
                  <w:sz w:val="28"/>
                </w:rPr>
                <w:delText>obstructions</w:delText>
              </w:r>
              <w:r w:rsidRPr="00670921" w:rsidDel="00395BDF">
                <w:rPr>
                  <w:rFonts w:cstheme="minorHAnsi"/>
                  <w:sz w:val="28"/>
                </w:rPr>
                <w:br/>
                <w:delText>(ice, floating snags, deadheads, dredging, or fixed fishing gear)</w:delText>
              </w:r>
            </w:del>
          </w:p>
        </w:tc>
        <w:tc>
          <w:tcPr>
            <w:tcW w:w="6975" w:type="dxa"/>
            <w:tcBorders>
              <w:top w:val="nil"/>
              <w:bottom w:val="nil"/>
            </w:tcBorders>
            <w:vAlign w:val="center"/>
          </w:tcPr>
          <w:p w14:paraId="069D11F6" w14:textId="33EAFBB8" w:rsidR="002F383B" w:rsidRPr="00670921" w:rsidDel="00395BDF" w:rsidRDefault="002F383B">
            <w:pPr>
              <w:rPr>
                <w:del w:id="3390" w:author="Sarah Robinson" w:date="2019-10-16T15:23:00Z"/>
                <w:rFonts w:cstheme="minorHAnsi"/>
                <w:sz w:val="40"/>
              </w:rPr>
              <w:pPrChange w:id="3391" w:author="Sarah Robinson" w:date="2019-10-16T15:24:00Z">
                <w:pPr>
                  <w:jc w:val="center"/>
                </w:pPr>
              </w:pPrChange>
            </w:pPr>
            <w:del w:id="3392"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2C6BB12" w14:textId="4EFF02EC" w:rsidR="002F383B" w:rsidRPr="00670921" w:rsidDel="00395BDF" w:rsidRDefault="002F383B">
            <w:pPr>
              <w:rPr>
                <w:del w:id="3393" w:author="Sarah Robinson" w:date="2019-10-16T15:23:00Z"/>
                <w:rFonts w:cstheme="minorHAnsi"/>
                <w:sz w:val="28"/>
              </w:rPr>
              <w:pPrChange w:id="3394" w:author="Sarah Robinson" w:date="2019-10-16T15:24:00Z">
                <w:pPr>
                  <w:jc w:val="center"/>
                </w:pPr>
              </w:pPrChange>
            </w:pPr>
            <w:del w:id="3395" w:author="Sarah Robinson" w:date="2019-10-16T15:23:00Z">
              <w:r w:rsidRPr="00670921" w:rsidDel="00395BDF">
                <w:rPr>
                  <w:rFonts w:cstheme="minorHAnsi"/>
                  <w:sz w:val="28"/>
                </w:rPr>
                <w:delText>Some obstructions</w:delText>
              </w:r>
              <w:r w:rsidRPr="00670921" w:rsidDel="00395BDF">
                <w:rPr>
                  <w:rFonts w:cstheme="minorHAnsi"/>
                  <w:sz w:val="28"/>
                </w:rPr>
                <w:br/>
              </w:r>
              <w:r w:rsidRPr="00670921" w:rsidDel="00395BDF">
                <w:rPr>
                  <w:rFonts w:cstheme="minorHAnsi"/>
                  <w:b/>
                  <w:bCs/>
                  <w:sz w:val="28"/>
                </w:rPr>
                <w:delText>BUT NOT</w:delText>
              </w:r>
              <w:r w:rsidRPr="00670921" w:rsidDel="00395BDF">
                <w:rPr>
                  <w:rFonts w:cstheme="minorHAnsi"/>
                  <w:sz w:val="28"/>
                </w:rPr>
                <w:delText xml:space="preserve"> affecting navigation</w:delText>
              </w:r>
            </w:del>
          </w:p>
        </w:tc>
      </w:tr>
      <w:tr w:rsidR="002F383B" w:rsidRPr="00670921" w:rsidDel="00395BDF" w14:paraId="5CCF8A4E" w14:textId="078C4F8F" w:rsidTr="0056568A">
        <w:trPr>
          <w:trHeight w:val="144"/>
          <w:del w:id="3396" w:author="Sarah Robinson" w:date="2019-10-16T15:23:00Z"/>
        </w:trPr>
        <w:tc>
          <w:tcPr>
            <w:tcW w:w="3227" w:type="dxa"/>
            <w:tcBorders>
              <w:top w:val="single" w:sz="4" w:space="0" w:color="auto"/>
              <w:left w:val="nil"/>
              <w:bottom w:val="single" w:sz="4" w:space="0" w:color="auto"/>
              <w:right w:val="nil"/>
            </w:tcBorders>
            <w:vAlign w:val="center"/>
          </w:tcPr>
          <w:p w14:paraId="7A02C583" w14:textId="6D2CFE71" w:rsidR="002F383B" w:rsidRPr="00670921" w:rsidDel="00395BDF" w:rsidRDefault="002F383B">
            <w:pPr>
              <w:rPr>
                <w:del w:id="3397" w:author="Sarah Robinson" w:date="2019-10-16T15:23:00Z"/>
                <w:rFonts w:cstheme="minorHAnsi"/>
                <w:b/>
                <w:bCs/>
                <w:sz w:val="16"/>
              </w:rPr>
              <w:pPrChange w:id="3398" w:author="Sarah Robinson" w:date="2019-10-16T15:24:00Z">
                <w:pPr>
                  <w:jc w:val="center"/>
                </w:pPr>
              </w:pPrChange>
            </w:pPr>
          </w:p>
        </w:tc>
        <w:tc>
          <w:tcPr>
            <w:tcW w:w="6975" w:type="dxa"/>
            <w:tcBorders>
              <w:top w:val="nil"/>
              <w:left w:val="nil"/>
              <w:bottom w:val="nil"/>
              <w:right w:val="nil"/>
            </w:tcBorders>
            <w:vAlign w:val="center"/>
          </w:tcPr>
          <w:p w14:paraId="57601951" w14:textId="722A27D7" w:rsidR="002F383B" w:rsidRPr="00670921" w:rsidDel="00395BDF" w:rsidRDefault="002F383B">
            <w:pPr>
              <w:rPr>
                <w:del w:id="3399" w:author="Sarah Robinson" w:date="2019-10-16T15:23:00Z"/>
                <w:rFonts w:cstheme="minorHAnsi"/>
                <w:sz w:val="16"/>
              </w:rPr>
              <w:pPrChange w:id="340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CB81377" w14:textId="5647476F" w:rsidR="002F383B" w:rsidRPr="00670921" w:rsidDel="00395BDF" w:rsidRDefault="002F383B">
            <w:pPr>
              <w:rPr>
                <w:del w:id="3401" w:author="Sarah Robinson" w:date="2019-10-16T15:23:00Z"/>
                <w:rFonts w:cstheme="minorHAnsi"/>
                <w:b/>
                <w:bCs/>
                <w:sz w:val="16"/>
              </w:rPr>
              <w:pPrChange w:id="3402" w:author="Sarah Robinson" w:date="2019-10-16T15:24:00Z">
                <w:pPr>
                  <w:jc w:val="center"/>
                </w:pPr>
              </w:pPrChange>
            </w:pPr>
          </w:p>
        </w:tc>
      </w:tr>
      <w:tr w:rsidR="002F383B" w:rsidRPr="00670921" w:rsidDel="00395BDF" w14:paraId="55CAFC76" w14:textId="13BA2DF5" w:rsidTr="0056568A">
        <w:trPr>
          <w:trHeight w:val="1440"/>
          <w:del w:id="3403" w:author="Sarah Robinson" w:date="2019-10-16T15:23:00Z"/>
        </w:trPr>
        <w:tc>
          <w:tcPr>
            <w:tcW w:w="3227" w:type="dxa"/>
            <w:tcBorders>
              <w:top w:val="single" w:sz="4" w:space="0" w:color="auto"/>
              <w:bottom w:val="single" w:sz="4" w:space="0" w:color="auto"/>
            </w:tcBorders>
            <w:vAlign w:val="center"/>
          </w:tcPr>
          <w:p w14:paraId="20F9B684" w14:textId="0B1A8751" w:rsidR="002F383B" w:rsidRPr="00670921" w:rsidDel="00395BDF" w:rsidRDefault="002F383B">
            <w:pPr>
              <w:rPr>
                <w:del w:id="3404" w:author="Sarah Robinson" w:date="2019-10-16T15:23:00Z"/>
                <w:rFonts w:cstheme="minorHAnsi"/>
                <w:sz w:val="28"/>
              </w:rPr>
              <w:pPrChange w:id="3405" w:author="Sarah Robinson" w:date="2019-10-16T15:24:00Z">
                <w:pPr>
                  <w:jc w:val="center"/>
                </w:pPr>
              </w:pPrChange>
            </w:pPr>
            <w:del w:id="3406" w:author="Sarah Robinson" w:date="2019-10-16T15:23:00Z">
              <w:r w:rsidRPr="00670921" w:rsidDel="00395BDF">
                <w:rPr>
                  <w:rFonts w:cstheme="minorHAnsi"/>
                  <w:sz w:val="28"/>
                </w:rPr>
                <w:delText>Some obstructions</w:delText>
              </w:r>
              <w:r w:rsidRPr="00670921" w:rsidDel="00395BDF">
                <w:rPr>
                  <w:rFonts w:cstheme="minorHAnsi"/>
                  <w:sz w:val="28"/>
                </w:rPr>
                <w:br/>
              </w:r>
              <w:r w:rsidRPr="00670921" w:rsidDel="00395BDF">
                <w:rPr>
                  <w:rFonts w:cstheme="minorHAnsi"/>
                  <w:b/>
                  <w:bCs/>
                  <w:sz w:val="28"/>
                </w:rPr>
                <w:delText>BUT NOT</w:delText>
              </w:r>
              <w:r w:rsidRPr="00670921" w:rsidDel="00395BDF">
                <w:rPr>
                  <w:rFonts w:cstheme="minorHAnsi"/>
                  <w:sz w:val="28"/>
                </w:rPr>
                <w:delText xml:space="preserve"> affecting navigation</w:delText>
              </w:r>
            </w:del>
          </w:p>
        </w:tc>
        <w:tc>
          <w:tcPr>
            <w:tcW w:w="6975" w:type="dxa"/>
            <w:tcBorders>
              <w:top w:val="nil"/>
              <w:bottom w:val="nil"/>
            </w:tcBorders>
            <w:vAlign w:val="center"/>
          </w:tcPr>
          <w:p w14:paraId="26DBBA2D" w14:textId="2C3E2CA6" w:rsidR="002F383B" w:rsidRPr="00670921" w:rsidDel="00395BDF" w:rsidRDefault="002F383B">
            <w:pPr>
              <w:rPr>
                <w:del w:id="3407" w:author="Sarah Robinson" w:date="2019-10-16T15:23:00Z"/>
                <w:rFonts w:cstheme="minorHAnsi"/>
                <w:sz w:val="40"/>
              </w:rPr>
              <w:pPrChange w:id="3408" w:author="Sarah Robinson" w:date="2019-10-16T15:24:00Z">
                <w:pPr>
                  <w:jc w:val="center"/>
                </w:pPr>
              </w:pPrChange>
            </w:pPr>
            <w:del w:id="340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6820A1E" w14:textId="0A2049C1" w:rsidR="002F383B" w:rsidRPr="00670921" w:rsidDel="00395BDF" w:rsidRDefault="002F383B">
            <w:pPr>
              <w:rPr>
                <w:del w:id="3410" w:author="Sarah Robinson" w:date="2019-10-16T15:23:00Z"/>
                <w:rFonts w:cstheme="minorHAnsi"/>
                <w:sz w:val="28"/>
              </w:rPr>
              <w:pPrChange w:id="3411" w:author="Sarah Robinson" w:date="2019-10-16T15:24:00Z">
                <w:pPr>
                  <w:jc w:val="center"/>
                </w:pPr>
              </w:pPrChange>
            </w:pPr>
            <w:del w:id="3412"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SOME </w:delText>
              </w:r>
              <w:r w:rsidRPr="00670921" w:rsidDel="00395BDF">
                <w:rPr>
                  <w:rFonts w:cstheme="minorHAnsi"/>
                  <w:sz w:val="28"/>
                </w:rPr>
                <w:delText>navigation</w:delText>
              </w:r>
            </w:del>
          </w:p>
        </w:tc>
      </w:tr>
      <w:tr w:rsidR="002F383B" w:rsidRPr="00670921" w:rsidDel="00395BDF" w14:paraId="5C80677C" w14:textId="62EE1819" w:rsidTr="0056568A">
        <w:trPr>
          <w:trHeight w:val="144"/>
          <w:del w:id="3413" w:author="Sarah Robinson" w:date="2019-10-16T15:23:00Z"/>
        </w:trPr>
        <w:tc>
          <w:tcPr>
            <w:tcW w:w="3227" w:type="dxa"/>
            <w:tcBorders>
              <w:top w:val="single" w:sz="4" w:space="0" w:color="auto"/>
              <w:left w:val="nil"/>
              <w:bottom w:val="single" w:sz="4" w:space="0" w:color="auto"/>
              <w:right w:val="nil"/>
            </w:tcBorders>
            <w:vAlign w:val="center"/>
          </w:tcPr>
          <w:p w14:paraId="6744135B" w14:textId="6881D65C" w:rsidR="002F383B" w:rsidRPr="00670921" w:rsidDel="00395BDF" w:rsidRDefault="002F383B">
            <w:pPr>
              <w:rPr>
                <w:del w:id="3414" w:author="Sarah Robinson" w:date="2019-10-16T15:23:00Z"/>
                <w:rFonts w:cstheme="minorHAnsi"/>
                <w:b/>
                <w:bCs/>
                <w:sz w:val="16"/>
              </w:rPr>
              <w:pPrChange w:id="3415" w:author="Sarah Robinson" w:date="2019-10-16T15:24:00Z">
                <w:pPr>
                  <w:jc w:val="center"/>
                </w:pPr>
              </w:pPrChange>
            </w:pPr>
          </w:p>
        </w:tc>
        <w:tc>
          <w:tcPr>
            <w:tcW w:w="6975" w:type="dxa"/>
            <w:tcBorders>
              <w:top w:val="nil"/>
              <w:left w:val="nil"/>
              <w:bottom w:val="nil"/>
              <w:right w:val="nil"/>
            </w:tcBorders>
            <w:vAlign w:val="center"/>
          </w:tcPr>
          <w:p w14:paraId="39A777C1" w14:textId="580976C4" w:rsidR="002F383B" w:rsidRPr="00670921" w:rsidDel="00395BDF" w:rsidRDefault="002F383B">
            <w:pPr>
              <w:rPr>
                <w:del w:id="3416" w:author="Sarah Robinson" w:date="2019-10-16T15:23:00Z"/>
                <w:rFonts w:cstheme="minorHAnsi"/>
                <w:sz w:val="16"/>
              </w:rPr>
              <w:pPrChange w:id="341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8A9FDF4" w14:textId="7E1E13E4" w:rsidR="002F383B" w:rsidRPr="00670921" w:rsidDel="00395BDF" w:rsidRDefault="002F383B">
            <w:pPr>
              <w:rPr>
                <w:del w:id="3418" w:author="Sarah Robinson" w:date="2019-10-16T15:23:00Z"/>
                <w:rFonts w:cstheme="minorHAnsi"/>
                <w:b/>
                <w:bCs/>
                <w:sz w:val="16"/>
              </w:rPr>
              <w:pPrChange w:id="3419" w:author="Sarah Robinson" w:date="2019-10-16T15:24:00Z">
                <w:pPr>
                  <w:jc w:val="center"/>
                </w:pPr>
              </w:pPrChange>
            </w:pPr>
          </w:p>
        </w:tc>
      </w:tr>
      <w:tr w:rsidR="002F383B" w:rsidRPr="00670921" w:rsidDel="00395BDF" w14:paraId="654F92A3" w14:textId="309BC9E9" w:rsidTr="0056568A">
        <w:trPr>
          <w:trHeight w:val="1440"/>
          <w:del w:id="3420" w:author="Sarah Robinson" w:date="2019-10-16T15:23:00Z"/>
        </w:trPr>
        <w:tc>
          <w:tcPr>
            <w:tcW w:w="3227" w:type="dxa"/>
            <w:tcBorders>
              <w:top w:val="single" w:sz="4" w:space="0" w:color="auto"/>
              <w:bottom w:val="single" w:sz="4" w:space="0" w:color="auto"/>
            </w:tcBorders>
            <w:vAlign w:val="center"/>
          </w:tcPr>
          <w:p w14:paraId="450EE4D3" w14:textId="4BD6641E" w:rsidR="002F383B" w:rsidRPr="00670921" w:rsidDel="00395BDF" w:rsidRDefault="002F383B">
            <w:pPr>
              <w:rPr>
                <w:del w:id="3421" w:author="Sarah Robinson" w:date="2019-10-16T15:23:00Z"/>
                <w:rFonts w:cstheme="minorHAnsi"/>
                <w:sz w:val="28"/>
              </w:rPr>
              <w:pPrChange w:id="3422" w:author="Sarah Robinson" w:date="2019-10-16T15:24:00Z">
                <w:pPr>
                  <w:jc w:val="center"/>
                </w:pPr>
              </w:pPrChange>
            </w:pPr>
            <w:del w:id="3423"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SOME </w:delText>
              </w:r>
              <w:r w:rsidRPr="00670921" w:rsidDel="00395BDF">
                <w:rPr>
                  <w:rFonts w:cstheme="minorHAnsi"/>
                  <w:sz w:val="28"/>
                </w:rPr>
                <w:delText>navigation</w:delText>
              </w:r>
            </w:del>
          </w:p>
        </w:tc>
        <w:tc>
          <w:tcPr>
            <w:tcW w:w="6975" w:type="dxa"/>
            <w:tcBorders>
              <w:top w:val="nil"/>
              <w:bottom w:val="nil"/>
            </w:tcBorders>
            <w:vAlign w:val="center"/>
          </w:tcPr>
          <w:p w14:paraId="676D5841" w14:textId="73721789" w:rsidR="002F383B" w:rsidRPr="00670921" w:rsidDel="00395BDF" w:rsidRDefault="002F383B">
            <w:pPr>
              <w:rPr>
                <w:del w:id="3424" w:author="Sarah Robinson" w:date="2019-10-16T15:23:00Z"/>
                <w:rFonts w:cstheme="minorHAnsi"/>
                <w:sz w:val="40"/>
              </w:rPr>
              <w:pPrChange w:id="3425" w:author="Sarah Robinson" w:date="2019-10-16T15:24:00Z">
                <w:pPr>
                  <w:jc w:val="center"/>
                </w:pPr>
              </w:pPrChange>
            </w:pPr>
            <w:del w:id="342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8DF9B24" w14:textId="34475BDC" w:rsidR="002F383B" w:rsidRPr="00670921" w:rsidDel="00395BDF" w:rsidRDefault="002F383B">
            <w:pPr>
              <w:rPr>
                <w:del w:id="3427" w:author="Sarah Robinson" w:date="2019-10-16T15:23:00Z"/>
                <w:rFonts w:cstheme="minorHAnsi"/>
                <w:sz w:val="28"/>
              </w:rPr>
              <w:pPrChange w:id="3428" w:author="Sarah Robinson" w:date="2019-10-16T15:24:00Z">
                <w:pPr>
                  <w:jc w:val="center"/>
                </w:pPr>
              </w:pPrChange>
            </w:pPr>
            <w:del w:id="3429" w:author="Sarah Robinson" w:date="2019-10-16T15:23:00Z">
              <w:r w:rsidRPr="00670921" w:rsidDel="00395BDF">
                <w:rPr>
                  <w:rFonts w:cstheme="minorHAnsi"/>
                  <w:sz w:val="28"/>
                </w:rPr>
                <w:delText xml:space="preserve">Obstructions affecting </w:delText>
              </w:r>
              <w:r w:rsidRPr="00670921" w:rsidDel="00395BDF">
                <w:rPr>
                  <w:rFonts w:cstheme="minorHAnsi"/>
                  <w:b/>
                  <w:bCs/>
                  <w:sz w:val="28"/>
                </w:rPr>
                <w:delText xml:space="preserve">ALL </w:delText>
              </w:r>
              <w:r w:rsidRPr="00670921" w:rsidDel="00395BDF">
                <w:rPr>
                  <w:rFonts w:cstheme="minorHAnsi"/>
                  <w:sz w:val="28"/>
                </w:rPr>
                <w:delText>navigation</w:delText>
              </w:r>
            </w:del>
          </w:p>
        </w:tc>
      </w:tr>
      <w:tr w:rsidR="002F383B" w:rsidRPr="00670921" w:rsidDel="00395BDF" w14:paraId="34D5B8CD" w14:textId="2F4076C5" w:rsidTr="0056568A">
        <w:trPr>
          <w:trHeight w:val="360"/>
          <w:del w:id="3430" w:author="Sarah Robinson" w:date="2019-10-16T15:23:00Z"/>
        </w:trPr>
        <w:tc>
          <w:tcPr>
            <w:tcW w:w="3227" w:type="dxa"/>
            <w:tcBorders>
              <w:top w:val="single" w:sz="4" w:space="0" w:color="auto"/>
              <w:left w:val="nil"/>
              <w:bottom w:val="nil"/>
              <w:right w:val="nil"/>
            </w:tcBorders>
            <w:vAlign w:val="center"/>
          </w:tcPr>
          <w:p w14:paraId="38B959E5" w14:textId="639DB1F4" w:rsidR="002F383B" w:rsidRPr="00670921" w:rsidDel="00395BDF" w:rsidRDefault="002F383B">
            <w:pPr>
              <w:rPr>
                <w:del w:id="3431" w:author="Sarah Robinson" w:date="2019-10-16T15:23:00Z"/>
                <w:rFonts w:cstheme="minorHAnsi"/>
                <w:b/>
                <w:bCs/>
                <w:sz w:val="28"/>
              </w:rPr>
              <w:pPrChange w:id="3432" w:author="Sarah Robinson" w:date="2019-10-16T15:24:00Z">
                <w:pPr>
                  <w:jc w:val="center"/>
                </w:pPr>
              </w:pPrChange>
            </w:pPr>
          </w:p>
        </w:tc>
        <w:tc>
          <w:tcPr>
            <w:tcW w:w="6975" w:type="dxa"/>
            <w:tcBorders>
              <w:top w:val="nil"/>
              <w:left w:val="nil"/>
              <w:bottom w:val="nil"/>
              <w:right w:val="nil"/>
            </w:tcBorders>
            <w:vAlign w:val="center"/>
          </w:tcPr>
          <w:p w14:paraId="39BA887F" w14:textId="64713EE3" w:rsidR="002F383B" w:rsidRPr="00670921" w:rsidDel="00395BDF" w:rsidRDefault="00C73C2A">
            <w:pPr>
              <w:rPr>
                <w:del w:id="3433" w:author="Sarah Robinson" w:date="2019-10-16T15:23:00Z"/>
                <w:rFonts w:cstheme="minorHAnsi"/>
              </w:rPr>
              <w:pPrChange w:id="3434" w:author="Sarah Robinson" w:date="2019-10-16T15:24:00Z">
                <w:pPr>
                  <w:pStyle w:val="BodyText"/>
                </w:pPr>
              </w:pPrChange>
            </w:pPr>
            <w:del w:id="3435"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41355F7" w14:textId="678688F1" w:rsidR="002F383B" w:rsidRPr="00670921" w:rsidDel="00395BDF" w:rsidRDefault="002F383B">
            <w:pPr>
              <w:rPr>
                <w:del w:id="3436" w:author="Sarah Robinson" w:date="2019-10-16T15:23:00Z"/>
                <w:rFonts w:cstheme="minorHAnsi"/>
                <w:b/>
                <w:bCs/>
                <w:sz w:val="28"/>
              </w:rPr>
              <w:pPrChange w:id="3437" w:author="Sarah Robinson" w:date="2019-10-16T15:24:00Z">
                <w:pPr>
                  <w:jc w:val="center"/>
                </w:pPr>
              </w:pPrChange>
            </w:pPr>
          </w:p>
        </w:tc>
      </w:tr>
    </w:tbl>
    <w:p w14:paraId="061F62AC" w14:textId="571928A6" w:rsidR="002F383B" w:rsidRPr="00670921" w:rsidDel="00395BDF" w:rsidRDefault="002F383B">
      <w:pPr>
        <w:rPr>
          <w:del w:id="3438" w:author="Sarah Robinson" w:date="2019-10-16T15:23:00Z"/>
          <w:rFonts w:cstheme="minorHAnsi"/>
        </w:rPr>
        <w:pPrChange w:id="3439" w:author="Sarah Robinson" w:date="2019-10-16T15:24:00Z">
          <w:pPr>
            <w:pStyle w:val="Title"/>
          </w:pPr>
        </w:pPrChange>
      </w:pPr>
    </w:p>
    <w:p w14:paraId="7D191DEC" w14:textId="6162F7D1" w:rsidR="002F383B" w:rsidRPr="00670921" w:rsidDel="00395BDF" w:rsidRDefault="002F383B">
      <w:pPr>
        <w:rPr>
          <w:del w:id="3440" w:author="Sarah Robinson" w:date="2019-10-16T15:23:00Z"/>
          <w:rFonts w:cstheme="minorHAnsi"/>
        </w:rPr>
        <w:pPrChange w:id="3441" w:author="Sarah Robinson" w:date="2019-10-16T15:24:00Z">
          <w:pPr>
            <w:pStyle w:val="Title"/>
          </w:pPr>
        </w:pPrChange>
      </w:pPr>
      <w:del w:id="3442" w:author="Sarah Robinson" w:date="2019-10-16T15:23:00Z">
        <w:r w:rsidRPr="00670921" w:rsidDel="00395BDF">
          <w:rPr>
            <w:rFonts w:cstheme="minorHAnsi"/>
          </w:rPr>
          <w:br w:type="page"/>
          <w:delText>Book 2: Risk Factor Rating Scales</w:delText>
        </w:r>
      </w:del>
    </w:p>
    <w:p w14:paraId="479DE4D7" w14:textId="2CC9E677" w:rsidR="002F383B" w:rsidRPr="00670921" w:rsidDel="00395BDF" w:rsidRDefault="002F383B">
      <w:pPr>
        <w:rPr>
          <w:del w:id="3443" w:author="Sarah Robinson" w:date="2019-10-16T15:23:00Z"/>
          <w:rFonts w:cstheme="minorHAnsi"/>
          <w:b/>
          <w:bCs/>
          <w:sz w:val="32"/>
        </w:rPr>
        <w:pPrChange w:id="3444" w:author="Sarah Robinson" w:date="2019-10-16T15:24:00Z">
          <w:pPr>
            <w:jc w:val="center"/>
          </w:pPr>
        </w:pPrChange>
      </w:pPr>
    </w:p>
    <w:p w14:paraId="0F60DA8F" w14:textId="48C29C9E" w:rsidR="002F383B" w:rsidRPr="00670921" w:rsidDel="00395BDF" w:rsidRDefault="002F383B">
      <w:pPr>
        <w:rPr>
          <w:del w:id="3445" w:author="Sarah Robinson" w:date="2019-10-16T15:23:00Z"/>
          <w:rFonts w:cstheme="minorHAnsi"/>
          <w:b/>
          <w:bCs/>
          <w:sz w:val="32"/>
        </w:rPr>
        <w:pPrChange w:id="3446" w:author="Sarah Robinson" w:date="2019-10-16T15:24:00Z">
          <w:pPr>
            <w:jc w:val="center"/>
          </w:pPr>
        </w:pPrChange>
      </w:pPr>
      <w:del w:id="3447" w:author="Sarah Robinson" w:date="2019-10-16T15:23:00Z">
        <w:r w:rsidRPr="00670921" w:rsidDel="00395BDF">
          <w:rPr>
            <w:rFonts w:cstheme="minorHAnsi"/>
            <w:b/>
            <w:bCs/>
            <w:sz w:val="32"/>
          </w:rPr>
          <w:delText>How much riskier is the condition on the right than the condition on the left?</w:delText>
        </w:r>
      </w:del>
    </w:p>
    <w:p w14:paraId="11AD5A3F" w14:textId="6CFF333C" w:rsidR="002F383B" w:rsidRPr="00670921" w:rsidDel="00395BDF" w:rsidRDefault="002F383B">
      <w:pPr>
        <w:rPr>
          <w:del w:id="3448" w:author="Sarah Robinson" w:date="2019-10-16T15:23:00Z"/>
          <w:rFonts w:cstheme="minorHAnsi"/>
          <w:b/>
          <w:bCs/>
          <w:sz w:val="32"/>
        </w:rPr>
        <w:pPrChange w:id="3449"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22B4872F" w14:textId="064DD0F6" w:rsidTr="0056568A">
        <w:trPr>
          <w:del w:id="3450" w:author="Sarah Robinson" w:date="2019-10-16T15:23:00Z"/>
        </w:trPr>
        <w:tc>
          <w:tcPr>
            <w:tcW w:w="13428" w:type="dxa"/>
          </w:tcPr>
          <w:p w14:paraId="426BE280" w14:textId="3E8AD0EB" w:rsidR="002F383B" w:rsidRPr="00670921" w:rsidDel="00395BDF" w:rsidRDefault="002F383B">
            <w:pPr>
              <w:rPr>
                <w:del w:id="3451" w:author="Sarah Robinson" w:date="2019-10-16T15:23:00Z"/>
                <w:rFonts w:cstheme="minorHAnsi"/>
                <w:b/>
                <w:bCs/>
                <w:sz w:val="40"/>
                <w:szCs w:val="40"/>
              </w:rPr>
              <w:pPrChange w:id="3452" w:author="Sarah Robinson" w:date="2019-10-16T15:24:00Z">
                <w:pPr>
                  <w:jc w:val="center"/>
                </w:pPr>
              </w:pPrChange>
            </w:pPr>
            <w:del w:id="3453" w:author="Sarah Robinson" w:date="2019-10-16T15:23:00Z">
              <w:r w:rsidRPr="00670921" w:rsidDel="00395BDF">
                <w:rPr>
                  <w:rFonts w:cstheme="minorHAnsi"/>
                  <w:b/>
                  <w:bCs/>
                  <w:sz w:val="40"/>
                  <w:szCs w:val="40"/>
                </w:rPr>
                <w:delText>Waterway Conditions:</w:delText>
              </w:r>
            </w:del>
          </w:p>
          <w:p w14:paraId="3FDD2A82" w14:textId="64F78247" w:rsidR="002F383B" w:rsidRPr="00670921" w:rsidDel="00395BDF" w:rsidRDefault="002F383B">
            <w:pPr>
              <w:rPr>
                <w:del w:id="3454" w:author="Sarah Robinson" w:date="2019-10-16T15:23:00Z"/>
                <w:rFonts w:cstheme="minorHAnsi"/>
                <w:b/>
                <w:bCs/>
                <w:sz w:val="32"/>
              </w:rPr>
              <w:pPrChange w:id="3455" w:author="Sarah Robinson" w:date="2019-10-16T15:24:00Z">
                <w:pPr>
                  <w:jc w:val="center"/>
                </w:pPr>
              </w:pPrChange>
            </w:pPr>
            <w:del w:id="3456" w:author="Sarah Robinson" w:date="2019-10-16T15:23:00Z">
              <w:r w:rsidRPr="00670921" w:rsidDel="00395BDF">
                <w:rPr>
                  <w:rFonts w:cstheme="minorHAnsi"/>
                  <w:b/>
                  <w:bCs/>
                  <w:sz w:val="40"/>
                  <w:szCs w:val="40"/>
                </w:rPr>
                <w:delText>Visibility Impediments</w:delText>
              </w:r>
            </w:del>
          </w:p>
        </w:tc>
      </w:tr>
    </w:tbl>
    <w:p w14:paraId="02B2D445" w14:textId="725627CF" w:rsidR="002F383B" w:rsidRPr="00670921" w:rsidDel="00395BDF" w:rsidRDefault="002F383B">
      <w:pPr>
        <w:rPr>
          <w:del w:id="3457" w:author="Sarah Robinson" w:date="2019-10-16T15:23:00Z"/>
          <w:rFonts w:cstheme="minorHAnsi"/>
          <w:b/>
          <w:bCs/>
        </w:rPr>
        <w:pPrChange w:id="3458" w:author="Sarah Robinson" w:date="2019-10-16T15:24:00Z">
          <w:pPr>
            <w:jc w:val="center"/>
          </w:pPr>
        </w:pPrChange>
      </w:pPr>
    </w:p>
    <w:p w14:paraId="21860567" w14:textId="7A70465F" w:rsidR="002F383B" w:rsidRPr="00670921" w:rsidDel="00395BDF" w:rsidRDefault="002F383B">
      <w:pPr>
        <w:rPr>
          <w:del w:id="3459" w:author="Sarah Robinson" w:date="2019-10-16T15:23:00Z"/>
          <w:rFonts w:cstheme="minorHAnsi"/>
          <w:sz w:val="22"/>
        </w:rPr>
        <w:pPrChange w:id="3460" w:author="Sarah Robinson" w:date="2019-10-16T15:24:00Z">
          <w:pPr>
            <w:jc w:val="center"/>
          </w:pPr>
        </w:pPrChange>
      </w:pPr>
      <w:del w:id="3461"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rsidDel="00395BDF" w14:paraId="234A7499" w14:textId="078C73E1" w:rsidTr="0056568A">
        <w:trPr>
          <w:trHeight w:val="1440"/>
          <w:del w:id="3462" w:author="Sarah Robinson" w:date="2019-10-16T15:23:00Z"/>
        </w:trPr>
        <w:tc>
          <w:tcPr>
            <w:tcW w:w="3219" w:type="dxa"/>
            <w:tcBorders>
              <w:bottom w:val="single" w:sz="4" w:space="0" w:color="auto"/>
            </w:tcBorders>
            <w:vAlign w:val="center"/>
          </w:tcPr>
          <w:p w14:paraId="2D8A0BF3" w14:textId="60C2E53C" w:rsidR="002F383B" w:rsidRPr="00670921" w:rsidDel="00395BDF" w:rsidRDefault="002F383B">
            <w:pPr>
              <w:rPr>
                <w:del w:id="3463" w:author="Sarah Robinson" w:date="2019-10-16T15:23:00Z"/>
                <w:rFonts w:cstheme="minorHAnsi"/>
                <w:sz w:val="28"/>
              </w:rPr>
              <w:pPrChange w:id="3464" w:author="Sarah Robinson" w:date="2019-10-16T15:24:00Z">
                <w:pPr>
                  <w:jc w:val="center"/>
                </w:pPr>
              </w:pPrChange>
            </w:pPr>
            <w:del w:id="3465" w:author="Sarah Robinson" w:date="2019-10-16T15:23:00Z">
              <w:r w:rsidRPr="00670921" w:rsidDel="00395BDF">
                <w:rPr>
                  <w:rFonts w:cstheme="minorHAnsi"/>
                  <w:b/>
                  <w:bCs/>
                  <w:sz w:val="28"/>
                </w:rPr>
                <w:delText>NO</w:delText>
              </w:r>
              <w:r w:rsidRPr="00670921" w:rsidDel="00395BDF">
                <w:rPr>
                  <w:rFonts w:cstheme="minorHAnsi"/>
                  <w:sz w:val="28"/>
                </w:rPr>
                <w:delText xml:space="preserve"> visual impediments on the waterway</w:delText>
              </w:r>
            </w:del>
          </w:p>
        </w:tc>
        <w:tc>
          <w:tcPr>
            <w:tcW w:w="6943" w:type="dxa"/>
            <w:tcBorders>
              <w:top w:val="nil"/>
              <w:bottom w:val="nil"/>
            </w:tcBorders>
            <w:vAlign w:val="center"/>
          </w:tcPr>
          <w:p w14:paraId="23F9375B" w14:textId="6A28C373" w:rsidR="002F383B" w:rsidRPr="00670921" w:rsidDel="00395BDF" w:rsidRDefault="002F383B">
            <w:pPr>
              <w:rPr>
                <w:del w:id="3466" w:author="Sarah Robinson" w:date="2019-10-16T15:23:00Z"/>
                <w:rFonts w:cstheme="minorHAnsi"/>
                <w:sz w:val="40"/>
              </w:rPr>
              <w:pPrChange w:id="3467" w:author="Sarah Robinson" w:date="2019-10-16T15:24:00Z">
                <w:pPr>
                  <w:jc w:val="center"/>
                </w:pPr>
              </w:pPrChange>
            </w:pPr>
            <w:del w:id="3468" w:author="Sarah Robinson" w:date="2019-10-16T15:23:00Z">
              <w:r w:rsidRPr="00670921" w:rsidDel="00395BDF">
                <w:rPr>
                  <w:rFonts w:cstheme="minorHAnsi"/>
                  <w:sz w:val="40"/>
                </w:rPr>
                <w:delText>1     2     3     4     5     6     7     8     9</w:delText>
              </w:r>
            </w:del>
          </w:p>
        </w:tc>
        <w:tc>
          <w:tcPr>
            <w:tcW w:w="3266" w:type="dxa"/>
            <w:tcBorders>
              <w:bottom w:val="single" w:sz="4" w:space="0" w:color="auto"/>
            </w:tcBorders>
            <w:vAlign w:val="center"/>
          </w:tcPr>
          <w:p w14:paraId="2ACD5BE0" w14:textId="5E589657" w:rsidR="002F383B" w:rsidRPr="00670921" w:rsidDel="00395BDF" w:rsidRDefault="002F383B">
            <w:pPr>
              <w:rPr>
                <w:del w:id="3469" w:author="Sarah Robinson" w:date="2019-10-16T15:23:00Z"/>
                <w:rFonts w:cstheme="minorHAnsi"/>
                <w:sz w:val="28"/>
              </w:rPr>
              <w:pPrChange w:id="3470" w:author="Sarah Robinson" w:date="2019-10-16T15:24:00Z">
                <w:pPr>
                  <w:jc w:val="center"/>
                </w:pPr>
              </w:pPrChange>
            </w:pPr>
            <w:del w:id="3471" w:author="Sarah Robinson" w:date="2019-10-16T15:23:00Z">
              <w:r w:rsidRPr="00670921" w:rsidDel="00395BDF">
                <w:rPr>
                  <w:rFonts w:cstheme="minorHAnsi"/>
                  <w:sz w:val="28"/>
                </w:rPr>
                <w:delText>Areas of waterway where aids to navigation are obscured</w:delText>
              </w:r>
            </w:del>
          </w:p>
        </w:tc>
      </w:tr>
      <w:tr w:rsidR="002F383B" w:rsidRPr="00670921" w:rsidDel="00395BDF" w14:paraId="0094DDBF" w14:textId="3AF3AF8B" w:rsidTr="0056568A">
        <w:trPr>
          <w:trHeight w:val="144"/>
          <w:del w:id="3472" w:author="Sarah Robinson" w:date="2019-10-16T15:23:00Z"/>
        </w:trPr>
        <w:tc>
          <w:tcPr>
            <w:tcW w:w="3219" w:type="dxa"/>
            <w:tcBorders>
              <w:top w:val="single" w:sz="4" w:space="0" w:color="auto"/>
              <w:left w:val="nil"/>
              <w:bottom w:val="single" w:sz="4" w:space="0" w:color="auto"/>
              <w:right w:val="nil"/>
            </w:tcBorders>
            <w:vAlign w:val="center"/>
          </w:tcPr>
          <w:p w14:paraId="7A67CB59" w14:textId="32464446" w:rsidR="002F383B" w:rsidRPr="00670921" w:rsidDel="00395BDF" w:rsidRDefault="002F383B">
            <w:pPr>
              <w:rPr>
                <w:del w:id="3473" w:author="Sarah Robinson" w:date="2019-10-16T15:23:00Z"/>
                <w:rFonts w:cstheme="minorHAnsi"/>
                <w:b/>
                <w:bCs/>
                <w:sz w:val="16"/>
              </w:rPr>
              <w:pPrChange w:id="3474" w:author="Sarah Robinson" w:date="2019-10-16T15:24:00Z">
                <w:pPr>
                  <w:jc w:val="center"/>
                </w:pPr>
              </w:pPrChange>
            </w:pPr>
          </w:p>
        </w:tc>
        <w:tc>
          <w:tcPr>
            <w:tcW w:w="6943" w:type="dxa"/>
            <w:tcBorders>
              <w:top w:val="nil"/>
              <w:left w:val="nil"/>
              <w:bottom w:val="nil"/>
              <w:right w:val="nil"/>
            </w:tcBorders>
            <w:vAlign w:val="center"/>
          </w:tcPr>
          <w:p w14:paraId="7AF11741" w14:textId="4CB5FA7C" w:rsidR="002F383B" w:rsidRPr="00670921" w:rsidDel="00395BDF" w:rsidRDefault="002F383B">
            <w:pPr>
              <w:rPr>
                <w:del w:id="3475" w:author="Sarah Robinson" w:date="2019-10-16T15:23:00Z"/>
                <w:rFonts w:cstheme="minorHAnsi"/>
                <w:sz w:val="16"/>
              </w:rPr>
              <w:pPrChange w:id="3476" w:author="Sarah Robinson" w:date="2019-10-16T15:24:00Z">
                <w:pPr>
                  <w:jc w:val="center"/>
                </w:pPr>
              </w:pPrChange>
            </w:pPr>
          </w:p>
        </w:tc>
        <w:tc>
          <w:tcPr>
            <w:tcW w:w="3266" w:type="dxa"/>
            <w:tcBorders>
              <w:top w:val="single" w:sz="4" w:space="0" w:color="auto"/>
              <w:left w:val="nil"/>
              <w:bottom w:val="single" w:sz="4" w:space="0" w:color="auto"/>
              <w:right w:val="nil"/>
            </w:tcBorders>
            <w:vAlign w:val="center"/>
          </w:tcPr>
          <w:p w14:paraId="0E16179F" w14:textId="7C5744B4" w:rsidR="002F383B" w:rsidRPr="00670921" w:rsidDel="00395BDF" w:rsidRDefault="002F383B">
            <w:pPr>
              <w:rPr>
                <w:del w:id="3477" w:author="Sarah Robinson" w:date="2019-10-16T15:23:00Z"/>
                <w:rFonts w:cstheme="minorHAnsi"/>
                <w:b/>
                <w:bCs/>
                <w:sz w:val="16"/>
              </w:rPr>
              <w:pPrChange w:id="3478" w:author="Sarah Robinson" w:date="2019-10-16T15:24:00Z">
                <w:pPr>
                  <w:jc w:val="center"/>
                </w:pPr>
              </w:pPrChange>
            </w:pPr>
          </w:p>
        </w:tc>
      </w:tr>
      <w:tr w:rsidR="002F383B" w:rsidRPr="00670921" w:rsidDel="00395BDF" w14:paraId="130CDF93" w14:textId="221A34B0" w:rsidTr="0056568A">
        <w:trPr>
          <w:trHeight w:val="1440"/>
          <w:del w:id="3479" w:author="Sarah Robinson" w:date="2019-10-16T15:23:00Z"/>
        </w:trPr>
        <w:tc>
          <w:tcPr>
            <w:tcW w:w="3219" w:type="dxa"/>
            <w:tcBorders>
              <w:top w:val="single" w:sz="4" w:space="0" w:color="auto"/>
              <w:bottom w:val="single" w:sz="4" w:space="0" w:color="auto"/>
            </w:tcBorders>
            <w:vAlign w:val="center"/>
          </w:tcPr>
          <w:p w14:paraId="6A0B9797" w14:textId="54DCEEBB" w:rsidR="002F383B" w:rsidRPr="00670921" w:rsidDel="00395BDF" w:rsidRDefault="002F383B">
            <w:pPr>
              <w:rPr>
                <w:del w:id="3480" w:author="Sarah Robinson" w:date="2019-10-16T15:23:00Z"/>
                <w:rFonts w:cstheme="minorHAnsi"/>
                <w:sz w:val="28"/>
              </w:rPr>
              <w:pPrChange w:id="3481" w:author="Sarah Robinson" w:date="2019-10-16T15:24:00Z">
                <w:pPr>
                  <w:jc w:val="center"/>
                </w:pPr>
              </w:pPrChange>
            </w:pPr>
            <w:del w:id="3482" w:author="Sarah Robinson" w:date="2019-10-16T15:23:00Z">
              <w:r w:rsidRPr="00670921" w:rsidDel="00395BDF">
                <w:rPr>
                  <w:rFonts w:cstheme="minorHAnsi"/>
                  <w:sz w:val="28"/>
                </w:rPr>
                <w:delText>Areas of waterway where aids to navigation are obscured</w:delText>
              </w:r>
            </w:del>
          </w:p>
        </w:tc>
        <w:tc>
          <w:tcPr>
            <w:tcW w:w="6943" w:type="dxa"/>
            <w:tcBorders>
              <w:top w:val="nil"/>
              <w:bottom w:val="nil"/>
            </w:tcBorders>
            <w:vAlign w:val="center"/>
          </w:tcPr>
          <w:p w14:paraId="59C36654" w14:textId="5AC2EDA9" w:rsidR="002F383B" w:rsidRPr="00670921" w:rsidDel="00395BDF" w:rsidRDefault="002F383B">
            <w:pPr>
              <w:rPr>
                <w:del w:id="3483" w:author="Sarah Robinson" w:date="2019-10-16T15:23:00Z"/>
                <w:rFonts w:cstheme="minorHAnsi"/>
                <w:sz w:val="40"/>
              </w:rPr>
              <w:pPrChange w:id="3484" w:author="Sarah Robinson" w:date="2019-10-16T15:24:00Z">
                <w:pPr>
                  <w:jc w:val="center"/>
                </w:pPr>
              </w:pPrChange>
            </w:pPr>
            <w:del w:id="3485" w:author="Sarah Robinson" w:date="2019-10-16T15:23:00Z">
              <w:r w:rsidRPr="00670921" w:rsidDel="00395BDF">
                <w:rPr>
                  <w:rFonts w:cstheme="minorHAnsi"/>
                  <w:sz w:val="40"/>
                </w:rPr>
                <w:delText>1     2     3     4     5     6     7     8     9</w:delText>
              </w:r>
            </w:del>
          </w:p>
        </w:tc>
        <w:tc>
          <w:tcPr>
            <w:tcW w:w="3266" w:type="dxa"/>
            <w:tcBorders>
              <w:top w:val="single" w:sz="4" w:space="0" w:color="auto"/>
              <w:bottom w:val="single" w:sz="4" w:space="0" w:color="auto"/>
            </w:tcBorders>
            <w:vAlign w:val="center"/>
          </w:tcPr>
          <w:p w14:paraId="38398E17" w14:textId="212BA308" w:rsidR="002F383B" w:rsidRPr="00670921" w:rsidDel="00395BDF" w:rsidRDefault="002F383B">
            <w:pPr>
              <w:rPr>
                <w:del w:id="3486" w:author="Sarah Robinson" w:date="2019-10-16T15:23:00Z"/>
                <w:rFonts w:cstheme="minorHAnsi"/>
                <w:sz w:val="28"/>
              </w:rPr>
              <w:pPrChange w:id="3487" w:author="Sarah Robinson" w:date="2019-10-16T15:24:00Z">
                <w:pPr>
                  <w:jc w:val="center"/>
                </w:pPr>
              </w:pPrChange>
            </w:pPr>
            <w:del w:id="3488" w:author="Sarah Robinson" w:date="2019-10-16T15:23:00Z">
              <w:r w:rsidRPr="00670921" w:rsidDel="00395BDF">
                <w:rPr>
                  <w:rFonts w:cstheme="minorHAnsi"/>
                  <w:sz w:val="28"/>
                </w:rPr>
                <w:delText>Areas of waterway where vessel</w:delText>
              </w:r>
              <w:r w:rsidRPr="00670921" w:rsidDel="00395BDF">
                <w:rPr>
                  <w:rFonts w:cstheme="minorHAnsi"/>
                  <w:sz w:val="28"/>
                </w:rPr>
                <w:br/>
                <w:delText>movements are obscured</w:delText>
              </w:r>
            </w:del>
          </w:p>
        </w:tc>
      </w:tr>
      <w:tr w:rsidR="002F383B" w:rsidRPr="00670921" w:rsidDel="00395BDF" w14:paraId="0423656C" w14:textId="08A28BB7" w:rsidTr="0056568A">
        <w:trPr>
          <w:trHeight w:val="144"/>
          <w:del w:id="3489" w:author="Sarah Robinson" w:date="2019-10-16T15:23:00Z"/>
        </w:trPr>
        <w:tc>
          <w:tcPr>
            <w:tcW w:w="3219" w:type="dxa"/>
            <w:tcBorders>
              <w:top w:val="single" w:sz="4" w:space="0" w:color="auto"/>
              <w:left w:val="nil"/>
              <w:bottom w:val="single" w:sz="4" w:space="0" w:color="auto"/>
              <w:right w:val="nil"/>
            </w:tcBorders>
            <w:vAlign w:val="center"/>
          </w:tcPr>
          <w:p w14:paraId="6FE9CE5C" w14:textId="6264190E" w:rsidR="002F383B" w:rsidRPr="00670921" w:rsidDel="00395BDF" w:rsidRDefault="002F383B">
            <w:pPr>
              <w:rPr>
                <w:del w:id="3490" w:author="Sarah Robinson" w:date="2019-10-16T15:23:00Z"/>
                <w:rFonts w:cstheme="minorHAnsi"/>
                <w:b/>
                <w:bCs/>
                <w:sz w:val="16"/>
              </w:rPr>
              <w:pPrChange w:id="3491" w:author="Sarah Robinson" w:date="2019-10-16T15:24:00Z">
                <w:pPr>
                  <w:jc w:val="center"/>
                </w:pPr>
              </w:pPrChange>
            </w:pPr>
          </w:p>
        </w:tc>
        <w:tc>
          <w:tcPr>
            <w:tcW w:w="6943" w:type="dxa"/>
            <w:tcBorders>
              <w:top w:val="nil"/>
              <w:left w:val="nil"/>
              <w:bottom w:val="nil"/>
              <w:right w:val="nil"/>
            </w:tcBorders>
            <w:vAlign w:val="center"/>
          </w:tcPr>
          <w:p w14:paraId="779E95F5" w14:textId="3522151D" w:rsidR="002F383B" w:rsidRPr="00670921" w:rsidDel="00395BDF" w:rsidRDefault="002F383B">
            <w:pPr>
              <w:rPr>
                <w:del w:id="3492" w:author="Sarah Robinson" w:date="2019-10-16T15:23:00Z"/>
                <w:rFonts w:cstheme="minorHAnsi"/>
                <w:sz w:val="16"/>
              </w:rPr>
              <w:pPrChange w:id="3493" w:author="Sarah Robinson" w:date="2019-10-16T15:24:00Z">
                <w:pPr>
                  <w:jc w:val="center"/>
                </w:pPr>
              </w:pPrChange>
            </w:pPr>
          </w:p>
        </w:tc>
        <w:tc>
          <w:tcPr>
            <w:tcW w:w="3266" w:type="dxa"/>
            <w:tcBorders>
              <w:top w:val="single" w:sz="4" w:space="0" w:color="auto"/>
              <w:left w:val="nil"/>
              <w:bottom w:val="single" w:sz="4" w:space="0" w:color="auto"/>
              <w:right w:val="nil"/>
            </w:tcBorders>
            <w:vAlign w:val="center"/>
          </w:tcPr>
          <w:p w14:paraId="19EBBFA2" w14:textId="7790CA01" w:rsidR="002F383B" w:rsidRPr="00670921" w:rsidDel="00395BDF" w:rsidRDefault="002F383B">
            <w:pPr>
              <w:rPr>
                <w:del w:id="3494" w:author="Sarah Robinson" w:date="2019-10-16T15:23:00Z"/>
                <w:rFonts w:cstheme="minorHAnsi"/>
                <w:b/>
                <w:bCs/>
                <w:sz w:val="16"/>
              </w:rPr>
              <w:pPrChange w:id="3495" w:author="Sarah Robinson" w:date="2019-10-16T15:24:00Z">
                <w:pPr>
                  <w:jc w:val="center"/>
                </w:pPr>
              </w:pPrChange>
            </w:pPr>
          </w:p>
        </w:tc>
      </w:tr>
      <w:tr w:rsidR="002F383B" w:rsidRPr="00670921" w:rsidDel="00395BDF" w14:paraId="3C1B2821" w14:textId="164B0B75" w:rsidTr="0056568A">
        <w:trPr>
          <w:trHeight w:val="1440"/>
          <w:del w:id="3496" w:author="Sarah Robinson" w:date="2019-10-16T15:23:00Z"/>
        </w:trPr>
        <w:tc>
          <w:tcPr>
            <w:tcW w:w="3219" w:type="dxa"/>
            <w:tcBorders>
              <w:top w:val="single" w:sz="4" w:space="0" w:color="auto"/>
              <w:bottom w:val="single" w:sz="4" w:space="0" w:color="auto"/>
            </w:tcBorders>
            <w:vAlign w:val="center"/>
          </w:tcPr>
          <w:p w14:paraId="5CF6A338" w14:textId="6D0412FF" w:rsidR="002F383B" w:rsidRPr="00670921" w:rsidDel="00395BDF" w:rsidRDefault="002F383B">
            <w:pPr>
              <w:rPr>
                <w:del w:id="3497" w:author="Sarah Robinson" w:date="2019-10-16T15:23:00Z"/>
                <w:rFonts w:cstheme="minorHAnsi"/>
                <w:sz w:val="28"/>
              </w:rPr>
              <w:pPrChange w:id="3498" w:author="Sarah Robinson" w:date="2019-10-16T15:24:00Z">
                <w:pPr>
                  <w:jc w:val="center"/>
                </w:pPr>
              </w:pPrChange>
            </w:pPr>
            <w:del w:id="3499" w:author="Sarah Robinson" w:date="2019-10-16T15:23:00Z">
              <w:r w:rsidRPr="00670921" w:rsidDel="00395BDF">
                <w:rPr>
                  <w:rFonts w:cstheme="minorHAnsi"/>
                  <w:sz w:val="28"/>
                </w:rPr>
                <w:delText>Areas of waterway where vessel</w:delText>
              </w:r>
              <w:r w:rsidRPr="00670921" w:rsidDel="00395BDF">
                <w:rPr>
                  <w:rFonts w:cstheme="minorHAnsi"/>
                  <w:sz w:val="28"/>
                </w:rPr>
                <w:br/>
                <w:delText>movements are obscured</w:delText>
              </w:r>
            </w:del>
          </w:p>
        </w:tc>
        <w:tc>
          <w:tcPr>
            <w:tcW w:w="6943" w:type="dxa"/>
            <w:tcBorders>
              <w:top w:val="nil"/>
              <w:bottom w:val="nil"/>
            </w:tcBorders>
            <w:vAlign w:val="center"/>
          </w:tcPr>
          <w:p w14:paraId="7CE08404" w14:textId="4317908E" w:rsidR="002F383B" w:rsidRPr="00670921" w:rsidDel="00395BDF" w:rsidRDefault="002F383B">
            <w:pPr>
              <w:rPr>
                <w:del w:id="3500" w:author="Sarah Robinson" w:date="2019-10-16T15:23:00Z"/>
                <w:rFonts w:cstheme="minorHAnsi"/>
                <w:sz w:val="40"/>
              </w:rPr>
              <w:pPrChange w:id="3501" w:author="Sarah Robinson" w:date="2019-10-16T15:24:00Z">
                <w:pPr>
                  <w:jc w:val="center"/>
                </w:pPr>
              </w:pPrChange>
            </w:pPr>
            <w:del w:id="3502" w:author="Sarah Robinson" w:date="2019-10-16T15:23:00Z">
              <w:r w:rsidRPr="00670921" w:rsidDel="00395BDF">
                <w:rPr>
                  <w:rFonts w:cstheme="minorHAnsi"/>
                  <w:sz w:val="40"/>
                </w:rPr>
                <w:delText>1     2     3     4     5     6     7     8     9</w:delText>
              </w:r>
            </w:del>
          </w:p>
        </w:tc>
        <w:tc>
          <w:tcPr>
            <w:tcW w:w="3266" w:type="dxa"/>
            <w:tcBorders>
              <w:top w:val="single" w:sz="4" w:space="0" w:color="auto"/>
              <w:bottom w:val="single" w:sz="4" w:space="0" w:color="auto"/>
            </w:tcBorders>
            <w:vAlign w:val="center"/>
          </w:tcPr>
          <w:p w14:paraId="4C358424" w14:textId="10012091" w:rsidR="002F383B" w:rsidRPr="00670921" w:rsidDel="00395BDF" w:rsidRDefault="002F383B">
            <w:pPr>
              <w:rPr>
                <w:del w:id="3503" w:author="Sarah Robinson" w:date="2019-10-16T15:23:00Z"/>
                <w:rFonts w:cstheme="minorHAnsi"/>
                <w:sz w:val="28"/>
              </w:rPr>
              <w:pPrChange w:id="3504" w:author="Sarah Robinson" w:date="2019-10-16T15:24:00Z">
                <w:pPr>
                  <w:jc w:val="center"/>
                </w:pPr>
              </w:pPrChange>
            </w:pPr>
            <w:del w:id="3505" w:author="Sarah Robinson" w:date="2019-10-16T15:23:00Z">
              <w:r w:rsidRPr="00670921" w:rsidDel="00395BDF">
                <w:rPr>
                  <w:rFonts w:cstheme="minorHAnsi"/>
                  <w:sz w:val="28"/>
                </w:rPr>
                <w:delText xml:space="preserve">Areas of waterway where </w:delText>
              </w:r>
              <w:r w:rsidRPr="00670921" w:rsidDel="00395BDF">
                <w:rPr>
                  <w:rFonts w:cstheme="minorHAnsi"/>
                  <w:b/>
                  <w:bCs/>
                  <w:sz w:val="28"/>
                </w:rPr>
                <w:delText>BOTH</w:delText>
              </w:r>
              <w:r w:rsidRPr="00670921" w:rsidDel="00395BDF">
                <w:rPr>
                  <w:rFonts w:cstheme="minorHAnsi"/>
                  <w:sz w:val="28"/>
                </w:rPr>
                <w:delText xml:space="preserve"> vessel movements </w:delText>
              </w:r>
              <w:r w:rsidRPr="00670921" w:rsidDel="00395BDF">
                <w:rPr>
                  <w:rFonts w:cstheme="minorHAnsi"/>
                  <w:b/>
                  <w:bCs/>
                  <w:sz w:val="28"/>
                </w:rPr>
                <w:delText xml:space="preserve">AND </w:delText>
              </w:r>
              <w:r w:rsidRPr="00670921" w:rsidDel="00395BDF">
                <w:rPr>
                  <w:rFonts w:cstheme="minorHAnsi"/>
                  <w:sz w:val="28"/>
                </w:rPr>
                <w:delText>aids to navigation are obscured</w:delText>
              </w:r>
            </w:del>
          </w:p>
        </w:tc>
      </w:tr>
      <w:tr w:rsidR="002F383B" w:rsidRPr="00670921" w:rsidDel="00395BDF" w14:paraId="446F284A" w14:textId="3E03E453" w:rsidTr="0056568A">
        <w:trPr>
          <w:trHeight w:val="360"/>
          <w:del w:id="3506" w:author="Sarah Robinson" w:date="2019-10-16T15:23:00Z"/>
        </w:trPr>
        <w:tc>
          <w:tcPr>
            <w:tcW w:w="3219" w:type="dxa"/>
            <w:tcBorders>
              <w:top w:val="single" w:sz="4" w:space="0" w:color="auto"/>
              <w:left w:val="nil"/>
              <w:bottom w:val="nil"/>
              <w:right w:val="nil"/>
            </w:tcBorders>
            <w:vAlign w:val="center"/>
          </w:tcPr>
          <w:p w14:paraId="78DF45AA" w14:textId="5803447F" w:rsidR="002F383B" w:rsidRPr="00670921" w:rsidDel="00395BDF" w:rsidRDefault="002F383B">
            <w:pPr>
              <w:rPr>
                <w:del w:id="3507" w:author="Sarah Robinson" w:date="2019-10-16T15:23:00Z"/>
                <w:rFonts w:cstheme="minorHAnsi"/>
                <w:b/>
                <w:bCs/>
                <w:sz w:val="28"/>
              </w:rPr>
              <w:pPrChange w:id="3508" w:author="Sarah Robinson" w:date="2019-10-16T15:24:00Z">
                <w:pPr>
                  <w:jc w:val="center"/>
                </w:pPr>
              </w:pPrChange>
            </w:pPr>
          </w:p>
        </w:tc>
        <w:tc>
          <w:tcPr>
            <w:tcW w:w="6943" w:type="dxa"/>
            <w:tcBorders>
              <w:top w:val="nil"/>
              <w:left w:val="nil"/>
              <w:bottom w:val="nil"/>
              <w:right w:val="nil"/>
            </w:tcBorders>
            <w:vAlign w:val="center"/>
          </w:tcPr>
          <w:p w14:paraId="28807622" w14:textId="420FE6D1" w:rsidR="002F383B" w:rsidRPr="00670921" w:rsidDel="00395BDF" w:rsidRDefault="00C73C2A">
            <w:pPr>
              <w:rPr>
                <w:del w:id="3509" w:author="Sarah Robinson" w:date="2019-10-16T15:23:00Z"/>
                <w:rFonts w:cstheme="minorHAnsi"/>
              </w:rPr>
              <w:pPrChange w:id="3510" w:author="Sarah Robinson" w:date="2019-10-16T15:24:00Z">
                <w:pPr>
                  <w:pStyle w:val="BodyText"/>
                </w:pPr>
              </w:pPrChange>
            </w:pPr>
            <w:del w:id="3511"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66" w:type="dxa"/>
            <w:tcBorders>
              <w:top w:val="single" w:sz="4" w:space="0" w:color="auto"/>
              <w:left w:val="nil"/>
              <w:bottom w:val="nil"/>
              <w:right w:val="nil"/>
            </w:tcBorders>
            <w:vAlign w:val="center"/>
          </w:tcPr>
          <w:p w14:paraId="6340B511" w14:textId="7716BAA9" w:rsidR="002F383B" w:rsidRPr="00670921" w:rsidDel="00395BDF" w:rsidRDefault="002F383B">
            <w:pPr>
              <w:rPr>
                <w:del w:id="3512" w:author="Sarah Robinson" w:date="2019-10-16T15:23:00Z"/>
                <w:rFonts w:cstheme="minorHAnsi"/>
                <w:b/>
                <w:bCs/>
                <w:sz w:val="28"/>
              </w:rPr>
              <w:pPrChange w:id="3513" w:author="Sarah Robinson" w:date="2019-10-16T15:24:00Z">
                <w:pPr>
                  <w:jc w:val="center"/>
                </w:pPr>
              </w:pPrChange>
            </w:pPr>
          </w:p>
        </w:tc>
      </w:tr>
    </w:tbl>
    <w:p w14:paraId="776973EC" w14:textId="365B129A" w:rsidR="002F383B" w:rsidRPr="00670921" w:rsidDel="00395BDF" w:rsidRDefault="002F383B">
      <w:pPr>
        <w:rPr>
          <w:del w:id="3514" w:author="Sarah Robinson" w:date="2019-10-16T15:23:00Z"/>
          <w:rFonts w:cstheme="minorHAnsi"/>
        </w:rPr>
        <w:pPrChange w:id="3515" w:author="Sarah Robinson" w:date="2019-10-16T15:24:00Z">
          <w:pPr>
            <w:pStyle w:val="Title"/>
          </w:pPr>
        </w:pPrChange>
      </w:pPr>
    </w:p>
    <w:p w14:paraId="23912B28" w14:textId="2536BFED" w:rsidR="002F383B" w:rsidRPr="00670921" w:rsidDel="00395BDF" w:rsidRDefault="002F383B">
      <w:pPr>
        <w:rPr>
          <w:del w:id="3516" w:author="Sarah Robinson" w:date="2019-10-16T15:23:00Z"/>
          <w:rFonts w:cstheme="minorHAnsi"/>
        </w:rPr>
        <w:pPrChange w:id="3517" w:author="Sarah Robinson" w:date="2019-10-16T15:24:00Z">
          <w:pPr>
            <w:pStyle w:val="Title"/>
          </w:pPr>
        </w:pPrChange>
      </w:pPr>
      <w:del w:id="3518" w:author="Sarah Robinson" w:date="2019-10-16T15:23:00Z">
        <w:r w:rsidRPr="00670921" w:rsidDel="00395BDF">
          <w:rPr>
            <w:rFonts w:cstheme="minorHAnsi"/>
          </w:rPr>
          <w:br w:type="page"/>
          <w:delText>Book 2: Risk Factor Rating Scales</w:delText>
        </w:r>
      </w:del>
    </w:p>
    <w:p w14:paraId="13317247" w14:textId="406DA2BE" w:rsidR="002F383B" w:rsidRPr="00670921" w:rsidDel="00395BDF" w:rsidRDefault="002F383B">
      <w:pPr>
        <w:rPr>
          <w:del w:id="3519" w:author="Sarah Robinson" w:date="2019-10-16T15:23:00Z"/>
          <w:rFonts w:cstheme="minorHAnsi"/>
          <w:b/>
          <w:bCs/>
          <w:sz w:val="32"/>
        </w:rPr>
        <w:pPrChange w:id="3520" w:author="Sarah Robinson" w:date="2019-10-16T15:24:00Z">
          <w:pPr>
            <w:jc w:val="center"/>
          </w:pPr>
        </w:pPrChange>
      </w:pPr>
    </w:p>
    <w:p w14:paraId="6AF9D1FA" w14:textId="7DA9875F" w:rsidR="002F383B" w:rsidRPr="00670921" w:rsidDel="00395BDF" w:rsidRDefault="002F383B">
      <w:pPr>
        <w:rPr>
          <w:del w:id="3521" w:author="Sarah Robinson" w:date="2019-10-16T15:23:00Z"/>
          <w:rFonts w:cstheme="minorHAnsi"/>
          <w:b/>
          <w:bCs/>
          <w:sz w:val="32"/>
        </w:rPr>
        <w:pPrChange w:id="3522" w:author="Sarah Robinson" w:date="2019-10-16T15:24:00Z">
          <w:pPr>
            <w:jc w:val="center"/>
          </w:pPr>
        </w:pPrChange>
      </w:pPr>
      <w:del w:id="3523" w:author="Sarah Robinson" w:date="2019-10-16T15:23:00Z">
        <w:r w:rsidRPr="00670921" w:rsidDel="00395BDF">
          <w:rPr>
            <w:rFonts w:cstheme="minorHAnsi"/>
            <w:b/>
            <w:bCs/>
            <w:sz w:val="32"/>
          </w:rPr>
          <w:delText>How much riskier is the condition on the right than the condition on the left?</w:delText>
        </w:r>
      </w:del>
    </w:p>
    <w:p w14:paraId="0CF948E7" w14:textId="6BBB3E92" w:rsidR="002F383B" w:rsidRPr="00670921" w:rsidDel="00395BDF" w:rsidRDefault="002F383B">
      <w:pPr>
        <w:rPr>
          <w:del w:id="3524" w:author="Sarah Robinson" w:date="2019-10-16T15:23:00Z"/>
          <w:rFonts w:cstheme="minorHAnsi"/>
          <w:b/>
          <w:bCs/>
          <w:sz w:val="32"/>
        </w:rPr>
        <w:pPrChange w:id="3525" w:author="Sarah Robinson" w:date="2019-10-16T15:24:00Z">
          <w:pPr>
            <w:jc w:val="center"/>
          </w:pPr>
        </w:pPrChange>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rsidDel="00395BDF" w14:paraId="6A7FE034" w14:textId="60FB0268" w:rsidTr="0056568A">
        <w:trPr>
          <w:del w:id="3526" w:author="Sarah Robinson" w:date="2019-10-16T15:23:00Z"/>
        </w:trPr>
        <w:tc>
          <w:tcPr>
            <w:tcW w:w="13608" w:type="dxa"/>
          </w:tcPr>
          <w:p w14:paraId="526E7ABE" w14:textId="36CF5FD8" w:rsidR="002F383B" w:rsidRPr="00670921" w:rsidDel="00395BDF" w:rsidRDefault="002F383B">
            <w:pPr>
              <w:rPr>
                <w:del w:id="3527" w:author="Sarah Robinson" w:date="2019-10-16T15:23:00Z"/>
                <w:rFonts w:cstheme="minorHAnsi"/>
                <w:b/>
                <w:bCs/>
                <w:sz w:val="40"/>
                <w:szCs w:val="40"/>
              </w:rPr>
              <w:pPrChange w:id="3528" w:author="Sarah Robinson" w:date="2019-10-16T15:24:00Z">
                <w:pPr>
                  <w:jc w:val="center"/>
                </w:pPr>
              </w:pPrChange>
            </w:pPr>
            <w:del w:id="3529" w:author="Sarah Robinson" w:date="2019-10-16T15:23:00Z">
              <w:r w:rsidRPr="00670921" w:rsidDel="00395BDF">
                <w:rPr>
                  <w:rFonts w:cstheme="minorHAnsi"/>
                  <w:b/>
                  <w:bCs/>
                  <w:sz w:val="40"/>
                  <w:szCs w:val="40"/>
                </w:rPr>
                <w:delText>Waterway Conditions:</w:delText>
              </w:r>
            </w:del>
          </w:p>
          <w:p w14:paraId="7367A708" w14:textId="3160932D" w:rsidR="002F383B" w:rsidRPr="00670921" w:rsidDel="00395BDF" w:rsidRDefault="002F383B">
            <w:pPr>
              <w:rPr>
                <w:del w:id="3530" w:author="Sarah Robinson" w:date="2019-10-16T15:23:00Z"/>
                <w:rFonts w:cstheme="minorHAnsi"/>
                <w:b/>
                <w:bCs/>
                <w:sz w:val="32"/>
              </w:rPr>
              <w:pPrChange w:id="3531" w:author="Sarah Robinson" w:date="2019-10-16T15:24:00Z">
                <w:pPr>
                  <w:jc w:val="center"/>
                </w:pPr>
              </w:pPrChange>
            </w:pPr>
            <w:del w:id="3532" w:author="Sarah Robinson" w:date="2019-10-16T15:23:00Z">
              <w:r w:rsidRPr="00670921" w:rsidDel="00395BDF">
                <w:rPr>
                  <w:rFonts w:cstheme="minorHAnsi"/>
                  <w:b/>
                  <w:bCs/>
                  <w:sz w:val="40"/>
                  <w:szCs w:val="40"/>
                </w:rPr>
                <w:delText>Dimensions</w:delText>
              </w:r>
            </w:del>
          </w:p>
        </w:tc>
      </w:tr>
    </w:tbl>
    <w:p w14:paraId="46C9264C" w14:textId="1898408D" w:rsidR="002F383B" w:rsidRPr="00670921" w:rsidDel="00395BDF" w:rsidRDefault="002F383B">
      <w:pPr>
        <w:rPr>
          <w:del w:id="3533" w:author="Sarah Robinson" w:date="2019-10-16T15:23:00Z"/>
          <w:rFonts w:cstheme="minorHAnsi"/>
          <w:b/>
          <w:bCs/>
        </w:rPr>
        <w:pPrChange w:id="3534" w:author="Sarah Robinson" w:date="2019-10-16T15:24:00Z">
          <w:pPr>
            <w:jc w:val="center"/>
          </w:pPr>
        </w:pPrChange>
      </w:pPr>
    </w:p>
    <w:p w14:paraId="2DCF11AB" w14:textId="74D33041" w:rsidR="002F383B" w:rsidRPr="00670921" w:rsidDel="00395BDF" w:rsidRDefault="002F383B">
      <w:pPr>
        <w:rPr>
          <w:del w:id="3535" w:author="Sarah Robinson" w:date="2019-10-16T15:23:00Z"/>
          <w:rFonts w:cstheme="minorHAnsi"/>
          <w:sz w:val="22"/>
        </w:rPr>
        <w:pPrChange w:id="3536" w:author="Sarah Robinson" w:date="2019-10-16T15:24:00Z">
          <w:pPr>
            <w:jc w:val="center"/>
          </w:pPr>
        </w:pPrChange>
      </w:pPr>
      <w:del w:id="3537" w:author="Sarah Robinson" w:date="2019-10-16T15:23:00Z">
        <w:r w:rsidRPr="00670921" w:rsidDel="00395BDF">
          <w:rPr>
            <w:rFonts w:cstheme="minorHAnsi"/>
            <w:sz w:val="22"/>
          </w:rPr>
          <w:delText>(Circle one number on each line)</w:delText>
        </w:r>
      </w:del>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rsidDel="00395BDF" w14:paraId="69FDC035" w14:textId="13802E3E" w:rsidTr="0056568A">
        <w:trPr>
          <w:trHeight w:val="1440"/>
          <w:del w:id="3538" w:author="Sarah Robinson" w:date="2019-10-16T15:23:00Z"/>
        </w:trPr>
        <w:tc>
          <w:tcPr>
            <w:tcW w:w="3227" w:type="dxa"/>
            <w:tcBorders>
              <w:bottom w:val="single" w:sz="4" w:space="0" w:color="auto"/>
            </w:tcBorders>
            <w:vAlign w:val="center"/>
          </w:tcPr>
          <w:p w14:paraId="7BE5A1B6" w14:textId="44EEB192" w:rsidR="002F383B" w:rsidRPr="00670921" w:rsidDel="00395BDF" w:rsidRDefault="002F383B">
            <w:pPr>
              <w:rPr>
                <w:del w:id="3539" w:author="Sarah Robinson" w:date="2019-10-16T15:23:00Z"/>
                <w:rFonts w:cstheme="minorHAnsi"/>
                <w:sz w:val="28"/>
              </w:rPr>
              <w:pPrChange w:id="3540" w:author="Sarah Robinson" w:date="2019-10-16T15:24:00Z">
                <w:pPr>
                  <w:jc w:val="center"/>
                </w:pPr>
              </w:pPrChange>
            </w:pPr>
            <w:del w:id="3541" w:author="Sarah Robinson" w:date="2019-10-16T15:23:00Z">
              <w:r w:rsidRPr="00670921" w:rsidDel="00395BDF">
                <w:rPr>
                  <w:rFonts w:cstheme="minorHAnsi"/>
                  <w:sz w:val="28"/>
                </w:rPr>
                <w:delText>Open roadstead;</w:delText>
              </w:r>
              <w:r w:rsidRPr="00670921" w:rsidDel="00395BDF">
                <w:rPr>
                  <w:rFonts w:cstheme="minorHAnsi"/>
                  <w:sz w:val="28"/>
                </w:rPr>
                <w:br/>
                <w:delText>no waterway constrictions</w:delText>
              </w:r>
            </w:del>
          </w:p>
        </w:tc>
        <w:tc>
          <w:tcPr>
            <w:tcW w:w="6975" w:type="dxa"/>
            <w:tcBorders>
              <w:top w:val="nil"/>
              <w:bottom w:val="nil"/>
            </w:tcBorders>
            <w:vAlign w:val="center"/>
          </w:tcPr>
          <w:p w14:paraId="3379C618" w14:textId="5918FB53" w:rsidR="002F383B" w:rsidRPr="00670921" w:rsidDel="00395BDF" w:rsidRDefault="002F383B">
            <w:pPr>
              <w:rPr>
                <w:del w:id="3542" w:author="Sarah Robinson" w:date="2019-10-16T15:23:00Z"/>
                <w:rFonts w:cstheme="minorHAnsi"/>
                <w:sz w:val="40"/>
              </w:rPr>
              <w:pPrChange w:id="3543" w:author="Sarah Robinson" w:date="2019-10-16T15:24:00Z">
                <w:pPr>
                  <w:jc w:val="center"/>
                </w:pPr>
              </w:pPrChange>
            </w:pPr>
            <w:del w:id="3544"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61B14DAD" w14:textId="5EBCFE99" w:rsidR="002F383B" w:rsidRPr="00670921" w:rsidDel="00395BDF" w:rsidRDefault="002F383B">
            <w:pPr>
              <w:rPr>
                <w:del w:id="3545" w:author="Sarah Robinson" w:date="2019-10-16T15:23:00Z"/>
                <w:rFonts w:cstheme="minorHAnsi"/>
                <w:sz w:val="28"/>
              </w:rPr>
              <w:pPrChange w:id="3546" w:author="Sarah Robinson" w:date="2019-10-16T15:24:00Z">
                <w:pPr>
                  <w:jc w:val="center"/>
                </w:pPr>
              </w:pPrChange>
            </w:pPr>
            <w:del w:id="3547" w:author="Sarah Robinson" w:date="2019-10-16T15:23:00Z">
              <w:r w:rsidRPr="00670921" w:rsidDel="00395BDF">
                <w:rPr>
                  <w:rFonts w:cstheme="minorHAnsi"/>
                  <w:sz w:val="28"/>
                </w:rPr>
                <w:delText>Constricted waterway where passing arrangements are routinely needed</w:delText>
              </w:r>
            </w:del>
          </w:p>
        </w:tc>
      </w:tr>
      <w:tr w:rsidR="002F383B" w:rsidRPr="00670921" w:rsidDel="00395BDF" w14:paraId="3D0380F8" w14:textId="6BF633A3" w:rsidTr="0056568A">
        <w:trPr>
          <w:trHeight w:val="144"/>
          <w:del w:id="3548" w:author="Sarah Robinson" w:date="2019-10-16T15:23:00Z"/>
        </w:trPr>
        <w:tc>
          <w:tcPr>
            <w:tcW w:w="3227" w:type="dxa"/>
            <w:tcBorders>
              <w:top w:val="single" w:sz="4" w:space="0" w:color="auto"/>
              <w:left w:val="nil"/>
              <w:bottom w:val="single" w:sz="4" w:space="0" w:color="auto"/>
              <w:right w:val="nil"/>
            </w:tcBorders>
            <w:vAlign w:val="center"/>
          </w:tcPr>
          <w:p w14:paraId="46C3B3B4" w14:textId="377AC143" w:rsidR="002F383B" w:rsidRPr="00670921" w:rsidDel="00395BDF" w:rsidRDefault="002F383B">
            <w:pPr>
              <w:rPr>
                <w:del w:id="3549" w:author="Sarah Robinson" w:date="2019-10-16T15:23:00Z"/>
                <w:rFonts w:cstheme="minorHAnsi"/>
                <w:b/>
                <w:bCs/>
                <w:sz w:val="16"/>
              </w:rPr>
              <w:pPrChange w:id="3550" w:author="Sarah Robinson" w:date="2019-10-16T15:24:00Z">
                <w:pPr>
                  <w:jc w:val="center"/>
                </w:pPr>
              </w:pPrChange>
            </w:pPr>
          </w:p>
        </w:tc>
        <w:tc>
          <w:tcPr>
            <w:tcW w:w="6975" w:type="dxa"/>
            <w:tcBorders>
              <w:top w:val="nil"/>
              <w:left w:val="nil"/>
              <w:bottom w:val="nil"/>
              <w:right w:val="nil"/>
            </w:tcBorders>
            <w:vAlign w:val="center"/>
          </w:tcPr>
          <w:p w14:paraId="5CD1E34B" w14:textId="7B54FEC7" w:rsidR="002F383B" w:rsidRPr="00670921" w:rsidDel="00395BDF" w:rsidRDefault="002F383B">
            <w:pPr>
              <w:rPr>
                <w:del w:id="3551" w:author="Sarah Robinson" w:date="2019-10-16T15:23:00Z"/>
                <w:rFonts w:cstheme="minorHAnsi"/>
                <w:sz w:val="16"/>
              </w:rPr>
              <w:pPrChange w:id="3552"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7B09AB74" w14:textId="06BF1786" w:rsidR="002F383B" w:rsidRPr="00670921" w:rsidDel="00395BDF" w:rsidRDefault="002F383B">
            <w:pPr>
              <w:rPr>
                <w:del w:id="3553" w:author="Sarah Robinson" w:date="2019-10-16T15:23:00Z"/>
                <w:rFonts w:cstheme="minorHAnsi"/>
                <w:b/>
                <w:bCs/>
                <w:sz w:val="16"/>
              </w:rPr>
              <w:pPrChange w:id="3554" w:author="Sarah Robinson" w:date="2019-10-16T15:24:00Z">
                <w:pPr>
                  <w:jc w:val="center"/>
                </w:pPr>
              </w:pPrChange>
            </w:pPr>
          </w:p>
        </w:tc>
      </w:tr>
      <w:tr w:rsidR="002F383B" w:rsidRPr="00670921" w:rsidDel="00395BDF" w14:paraId="55AFBB1A" w14:textId="40892903" w:rsidTr="0056568A">
        <w:trPr>
          <w:trHeight w:val="1440"/>
          <w:del w:id="3555" w:author="Sarah Robinson" w:date="2019-10-16T15:23:00Z"/>
        </w:trPr>
        <w:tc>
          <w:tcPr>
            <w:tcW w:w="3227" w:type="dxa"/>
            <w:tcBorders>
              <w:top w:val="single" w:sz="4" w:space="0" w:color="auto"/>
              <w:bottom w:val="single" w:sz="4" w:space="0" w:color="auto"/>
            </w:tcBorders>
            <w:vAlign w:val="center"/>
          </w:tcPr>
          <w:p w14:paraId="4A777F70" w14:textId="1965AF61" w:rsidR="002F383B" w:rsidRPr="00670921" w:rsidDel="00395BDF" w:rsidRDefault="002F383B">
            <w:pPr>
              <w:rPr>
                <w:del w:id="3556" w:author="Sarah Robinson" w:date="2019-10-16T15:23:00Z"/>
                <w:rFonts w:cstheme="minorHAnsi"/>
                <w:sz w:val="28"/>
              </w:rPr>
              <w:pPrChange w:id="3557" w:author="Sarah Robinson" w:date="2019-10-16T15:24:00Z">
                <w:pPr>
                  <w:jc w:val="center"/>
                </w:pPr>
              </w:pPrChange>
            </w:pPr>
            <w:del w:id="3558" w:author="Sarah Robinson" w:date="2019-10-16T15:23:00Z">
              <w:r w:rsidRPr="00670921" w:rsidDel="00395BDF">
                <w:rPr>
                  <w:rFonts w:cstheme="minorHAnsi"/>
                  <w:sz w:val="28"/>
                </w:rPr>
                <w:delText>Constricted waterway where passing arrangements are routinely needed</w:delText>
              </w:r>
            </w:del>
          </w:p>
        </w:tc>
        <w:tc>
          <w:tcPr>
            <w:tcW w:w="6975" w:type="dxa"/>
            <w:tcBorders>
              <w:top w:val="nil"/>
              <w:bottom w:val="nil"/>
            </w:tcBorders>
            <w:vAlign w:val="center"/>
          </w:tcPr>
          <w:p w14:paraId="6560C141" w14:textId="14320351" w:rsidR="002F383B" w:rsidRPr="00670921" w:rsidDel="00395BDF" w:rsidRDefault="002F383B">
            <w:pPr>
              <w:rPr>
                <w:del w:id="3559" w:author="Sarah Robinson" w:date="2019-10-16T15:23:00Z"/>
                <w:rFonts w:cstheme="minorHAnsi"/>
                <w:sz w:val="40"/>
              </w:rPr>
              <w:pPrChange w:id="3560" w:author="Sarah Robinson" w:date="2019-10-16T15:24:00Z">
                <w:pPr>
                  <w:jc w:val="center"/>
                </w:pPr>
              </w:pPrChange>
            </w:pPr>
            <w:del w:id="3561"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BE2C516" w14:textId="7BB3EC9C" w:rsidR="002F383B" w:rsidRPr="00670921" w:rsidDel="00395BDF" w:rsidRDefault="002F383B">
            <w:pPr>
              <w:rPr>
                <w:del w:id="3562" w:author="Sarah Robinson" w:date="2019-10-16T15:23:00Z"/>
                <w:rFonts w:cstheme="minorHAnsi"/>
                <w:sz w:val="28"/>
              </w:rPr>
              <w:pPrChange w:id="3563" w:author="Sarah Robinson" w:date="2019-10-16T15:24:00Z">
                <w:pPr>
                  <w:jc w:val="center"/>
                </w:pPr>
              </w:pPrChange>
            </w:pPr>
            <w:del w:id="3564" w:author="Sarah Robinson" w:date="2019-10-16T15:23:00Z">
              <w:r w:rsidRPr="00670921" w:rsidDel="00395BDF">
                <w:rPr>
                  <w:rFonts w:cstheme="minorHAnsi"/>
                  <w:sz w:val="28"/>
                </w:rPr>
                <w:delText xml:space="preserve">Constricted waterway with </w:delText>
              </w:r>
              <w:r w:rsidRPr="00670921" w:rsidDel="00395BDF">
                <w:rPr>
                  <w:rFonts w:cstheme="minorHAnsi"/>
                  <w:b/>
                  <w:bCs/>
                  <w:sz w:val="28"/>
                </w:rPr>
                <w:delText xml:space="preserve">SHORT </w:delText>
              </w:r>
              <w:r w:rsidRPr="00670921" w:rsidDel="00395BDF">
                <w:rPr>
                  <w:rFonts w:cstheme="minorHAnsi"/>
                  <w:sz w:val="28"/>
                </w:rPr>
                <w:delText>stretches where large vessels generally avoid passing</w:delText>
              </w:r>
            </w:del>
          </w:p>
        </w:tc>
      </w:tr>
      <w:tr w:rsidR="002F383B" w:rsidRPr="00670921" w:rsidDel="00395BDF" w14:paraId="7E4839B2" w14:textId="3BF79BA1" w:rsidTr="0056568A">
        <w:trPr>
          <w:trHeight w:val="144"/>
          <w:del w:id="3565" w:author="Sarah Robinson" w:date="2019-10-16T15:23:00Z"/>
        </w:trPr>
        <w:tc>
          <w:tcPr>
            <w:tcW w:w="3227" w:type="dxa"/>
            <w:tcBorders>
              <w:top w:val="single" w:sz="4" w:space="0" w:color="auto"/>
              <w:left w:val="nil"/>
              <w:bottom w:val="single" w:sz="4" w:space="0" w:color="auto"/>
              <w:right w:val="nil"/>
            </w:tcBorders>
            <w:vAlign w:val="center"/>
          </w:tcPr>
          <w:p w14:paraId="51A9B3AE" w14:textId="68F73A2B" w:rsidR="002F383B" w:rsidRPr="00670921" w:rsidDel="00395BDF" w:rsidRDefault="002F383B">
            <w:pPr>
              <w:rPr>
                <w:del w:id="3566" w:author="Sarah Robinson" w:date="2019-10-16T15:23:00Z"/>
                <w:rFonts w:cstheme="minorHAnsi"/>
                <w:b/>
                <w:bCs/>
                <w:sz w:val="16"/>
              </w:rPr>
              <w:pPrChange w:id="3567" w:author="Sarah Robinson" w:date="2019-10-16T15:24:00Z">
                <w:pPr>
                  <w:jc w:val="center"/>
                </w:pPr>
              </w:pPrChange>
            </w:pPr>
          </w:p>
        </w:tc>
        <w:tc>
          <w:tcPr>
            <w:tcW w:w="6975" w:type="dxa"/>
            <w:tcBorders>
              <w:top w:val="nil"/>
              <w:left w:val="nil"/>
              <w:bottom w:val="nil"/>
              <w:right w:val="nil"/>
            </w:tcBorders>
            <w:vAlign w:val="center"/>
          </w:tcPr>
          <w:p w14:paraId="765EEEE0" w14:textId="6F7F7AE8" w:rsidR="002F383B" w:rsidRPr="00670921" w:rsidDel="00395BDF" w:rsidRDefault="002F383B">
            <w:pPr>
              <w:rPr>
                <w:del w:id="3568" w:author="Sarah Robinson" w:date="2019-10-16T15:23:00Z"/>
                <w:rFonts w:cstheme="minorHAnsi"/>
                <w:sz w:val="16"/>
              </w:rPr>
              <w:pPrChange w:id="3569"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32FF1152" w14:textId="089AF6B8" w:rsidR="002F383B" w:rsidRPr="00670921" w:rsidDel="00395BDF" w:rsidRDefault="002F383B">
            <w:pPr>
              <w:rPr>
                <w:del w:id="3570" w:author="Sarah Robinson" w:date="2019-10-16T15:23:00Z"/>
                <w:rFonts w:cstheme="minorHAnsi"/>
                <w:b/>
                <w:bCs/>
                <w:sz w:val="16"/>
              </w:rPr>
              <w:pPrChange w:id="3571" w:author="Sarah Robinson" w:date="2019-10-16T15:24:00Z">
                <w:pPr>
                  <w:jc w:val="center"/>
                </w:pPr>
              </w:pPrChange>
            </w:pPr>
          </w:p>
        </w:tc>
      </w:tr>
      <w:tr w:rsidR="002F383B" w:rsidRPr="00670921" w:rsidDel="00395BDF" w14:paraId="622D7A3A" w14:textId="4E725C78" w:rsidTr="0056568A">
        <w:trPr>
          <w:trHeight w:val="1440"/>
          <w:del w:id="3572" w:author="Sarah Robinson" w:date="2019-10-16T15:23:00Z"/>
        </w:trPr>
        <w:tc>
          <w:tcPr>
            <w:tcW w:w="3227" w:type="dxa"/>
            <w:tcBorders>
              <w:top w:val="single" w:sz="4" w:space="0" w:color="auto"/>
              <w:bottom w:val="single" w:sz="4" w:space="0" w:color="auto"/>
            </w:tcBorders>
            <w:vAlign w:val="center"/>
          </w:tcPr>
          <w:p w14:paraId="33DA69BC" w14:textId="1AFCDCD8" w:rsidR="002F383B" w:rsidRPr="00670921" w:rsidDel="00395BDF" w:rsidRDefault="002F383B">
            <w:pPr>
              <w:rPr>
                <w:del w:id="3573" w:author="Sarah Robinson" w:date="2019-10-16T15:23:00Z"/>
                <w:rFonts w:cstheme="minorHAnsi"/>
                <w:sz w:val="28"/>
              </w:rPr>
              <w:pPrChange w:id="3574" w:author="Sarah Robinson" w:date="2019-10-16T15:24:00Z">
                <w:pPr>
                  <w:jc w:val="center"/>
                </w:pPr>
              </w:pPrChange>
            </w:pPr>
            <w:del w:id="3575" w:author="Sarah Robinson" w:date="2019-10-16T15:23:00Z">
              <w:r w:rsidRPr="00670921" w:rsidDel="00395BDF">
                <w:rPr>
                  <w:rFonts w:cstheme="minorHAnsi"/>
                  <w:sz w:val="28"/>
                </w:rPr>
                <w:delText xml:space="preserve">Constricted waterway with </w:delText>
              </w:r>
              <w:r w:rsidRPr="00670921" w:rsidDel="00395BDF">
                <w:rPr>
                  <w:rFonts w:cstheme="minorHAnsi"/>
                  <w:b/>
                  <w:bCs/>
                  <w:sz w:val="28"/>
                </w:rPr>
                <w:delText xml:space="preserve">SHORT </w:delText>
              </w:r>
              <w:r w:rsidRPr="00670921" w:rsidDel="00395BDF">
                <w:rPr>
                  <w:rFonts w:cstheme="minorHAnsi"/>
                  <w:sz w:val="28"/>
                </w:rPr>
                <w:delText>stretches where large vessels generally avoid passing</w:delText>
              </w:r>
            </w:del>
          </w:p>
        </w:tc>
        <w:tc>
          <w:tcPr>
            <w:tcW w:w="6975" w:type="dxa"/>
            <w:tcBorders>
              <w:top w:val="nil"/>
              <w:bottom w:val="nil"/>
            </w:tcBorders>
            <w:vAlign w:val="center"/>
          </w:tcPr>
          <w:p w14:paraId="5D1725BD" w14:textId="2DB7A256" w:rsidR="002F383B" w:rsidRPr="00670921" w:rsidDel="00395BDF" w:rsidRDefault="002F383B">
            <w:pPr>
              <w:rPr>
                <w:del w:id="3576" w:author="Sarah Robinson" w:date="2019-10-16T15:23:00Z"/>
                <w:rFonts w:cstheme="minorHAnsi"/>
                <w:sz w:val="40"/>
              </w:rPr>
              <w:pPrChange w:id="3577" w:author="Sarah Robinson" w:date="2019-10-16T15:24:00Z">
                <w:pPr>
                  <w:jc w:val="center"/>
                </w:pPr>
              </w:pPrChange>
            </w:pPr>
            <w:del w:id="3578"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5C0FB8B2" w14:textId="707187C4" w:rsidR="002F383B" w:rsidRPr="00670921" w:rsidDel="00395BDF" w:rsidRDefault="002F383B">
            <w:pPr>
              <w:rPr>
                <w:del w:id="3579" w:author="Sarah Robinson" w:date="2019-10-16T15:23:00Z"/>
                <w:rFonts w:cstheme="minorHAnsi"/>
                <w:sz w:val="28"/>
              </w:rPr>
              <w:pPrChange w:id="3580" w:author="Sarah Robinson" w:date="2019-10-16T15:24:00Z">
                <w:pPr>
                  <w:jc w:val="center"/>
                </w:pPr>
              </w:pPrChange>
            </w:pPr>
            <w:del w:id="3581" w:author="Sarah Robinson" w:date="2019-10-16T15:23:00Z">
              <w:r w:rsidRPr="00670921" w:rsidDel="00395BDF">
                <w:rPr>
                  <w:rFonts w:cstheme="minorHAnsi"/>
                  <w:b/>
                  <w:bCs/>
                  <w:sz w:val="28"/>
                </w:rPr>
                <w:delText>LONG</w:delText>
              </w:r>
              <w:r w:rsidRPr="00670921" w:rsidDel="00395BDF">
                <w:rPr>
                  <w:rFonts w:cstheme="minorHAnsi"/>
                  <w:sz w:val="28"/>
                </w:rPr>
                <w:delText xml:space="preserve"> stretches where passing can’t be avoided </w:delText>
              </w:r>
              <w:r w:rsidRPr="00670921" w:rsidDel="00395BDF">
                <w:rPr>
                  <w:rFonts w:cstheme="minorHAnsi"/>
                  <w:b/>
                  <w:bCs/>
                  <w:sz w:val="28"/>
                </w:rPr>
                <w:delText>AND</w:delText>
              </w:r>
              <w:r w:rsidRPr="00670921" w:rsidDel="00395BDF">
                <w:rPr>
                  <w:rFonts w:cstheme="minorHAnsi"/>
                  <w:sz w:val="28"/>
                </w:rPr>
                <w:delText xml:space="preserve"> involves close quarters encounters</w:delText>
              </w:r>
            </w:del>
          </w:p>
        </w:tc>
      </w:tr>
      <w:tr w:rsidR="002F383B" w:rsidRPr="00670921" w:rsidDel="00395BDF" w14:paraId="457BA38B" w14:textId="475501CA" w:rsidTr="0056568A">
        <w:trPr>
          <w:trHeight w:val="360"/>
          <w:del w:id="3582" w:author="Sarah Robinson" w:date="2019-10-16T15:23:00Z"/>
        </w:trPr>
        <w:tc>
          <w:tcPr>
            <w:tcW w:w="3227" w:type="dxa"/>
            <w:tcBorders>
              <w:top w:val="single" w:sz="4" w:space="0" w:color="auto"/>
              <w:left w:val="nil"/>
              <w:bottom w:val="nil"/>
              <w:right w:val="nil"/>
            </w:tcBorders>
            <w:vAlign w:val="center"/>
          </w:tcPr>
          <w:p w14:paraId="05B6DCB0" w14:textId="14524196" w:rsidR="002F383B" w:rsidRPr="00670921" w:rsidDel="00395BDF" w:rsidRDefault="002F383B">
            <w:pPr>
              <w:rPr>
                <w:del w:id="3583" w:author="Sarah Robinson" w:date="2019-10-16T15:23:00Z"/>
                <w:rFonts w:cstheme="minorHAnsi"/>
                <w:b/>
                <w:bCs/>
                <w:sz w:val="28"/>
              </w:rPr>
              <w:pPrChange w:id="3584" w:author="Sarah Robinson" w:date="2019-10-16T15:24:00Z">
                <w:pPr>
                  <w:jc w:val="center"/>
                </w:pPr>
              </w:pPrChange>
            </w:pPr>
          </w:p>
        </w:tc>
        <w:tc>
          <w:tcPr>
            <w:tcW w:w="6975" w:type="dxa"/>
            <w:tcBorders>
              <w:top w:val="nil"/>
              <w:left w:val="nil"/>
              <w:bottom w:val="nil"/>
              <w:right w:val="nil"/>
            </w:tcBorders>
            <w:vAlign w:val="center"/>
          </w:tcPr>
          <w:p w14:paraId="533D08B4" w14:textId="52DEC8E6" w:rsidR="002F383B" w:rsidRPr="00670921" w:rsidDel="00395BDF" w:rsidRDefault="00C73C2A">
            <w:pPr>
              <w:rPr>
                <w:del w:id="3585" w:author="Sarah Robinson" w:date="2019-10-16T15:23:00Z"/>
                <w:rFonts w:cstheme="minorHAnsi"/>
              </w:rPr>
              <w:pPrChange w:id="3586" w:author="Sarah Robinson" w:date="2019-10-16T15:24:00Z">
                <w:pPr>
                  <w:pStyle w:val="BodyText"/>
                </w:pPr>
              </w:pPrChange>
            </w:pPr>
            <w:del w:id="358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6783C724" w14:textId="47CE1052" w:rsidR="002F383B" w:rsidRPr="00670921" w:rsidDel="00395BDF" w:rsidRDefault="002F383B">
            <w:pPr>
              <w:rPr>
                <w:del w:id="3588" w:author="Sarah Robinson" w:date="2019-10-16T15:23:00Z"/>
                <w:rFonts w:cstheme="minorHAnsi"/>
                <w:b/>
                <w:bCs/>
                <w:sz w:val="28"/>
              </w:rPr>
              <w:pPrChange w:id="3589" w:author="Sarah Robinson" w:date="2019-10-16T15:24:00Z">
                <w:pPr>
                  <w:jc w:val="center"/>
                </w:pPr>
              </w:pPrChange>
            </w:pPr>
          </w:p>
        </w:tc>
      </w:tr>
    </w:tbl>
    <w:p w14:paraId="333DE1D1" w14:textId="233280B8" w:rsidR="002F383B" w:rsidRPr="00670921" w:rsidDel="00395BDF" w:rsidRDefault="002F383B">
      <w:pPr>
        <w:rPr>
          <w:del w:id="3590" w:author="Sarah Robinson" w:date="2019-10-16T15:23:00Z"/>
          <w:rFonts w:cstheme="minorHAnsi"/>
        </w:rPr>
        <w:pPrChange w:id="3591" w:author="Sarah Robinson" w:date="2019-10-16T15:24:00Z">
          <w:pPr>
            <w:pStyle w:val="Title"/>
          </w:pPr>
        </w:pPrChange>
      </w:pPr>
    </w:p>
    <w:p w14:paraId="680CCBFD" w14:textId="6235FC11" w:rsidR="002F383B" w:rsidRPr="00670921" w:rsidDel="00395BDF" w:rsidRDefault="002F383B">
      <w:pPr>
        <w:rPr>
          <w:del w:id="3592" w:author="Sarah Robinson" w:date="2019-10-16T15:23:00Z"/>
          <w:rFonts w:cstheme="minorHAnsi"/>
        </w:rPr>
        <w:pPrChange w:id="3593" w:author="Sarah Robinson" w:date="2019-10-16T15:24:00Z">
          <w:pPr>
            <w:pStyle w:val="Title"/>
          </w:pPr>
        </w:pPrChange>
      </w:pPr>
      <w:del w:id="3594" w:author="Sarah Robinson" w:date="2019-10-16T15:23:00Z">
        <w:r w:rsidRPr="00670921" w:rsidDel="00395BDF">
          <w:rPr>
            <w:rFonts w:cstheme="minorHAnsi"/>
          </w:rPr>
          <w:br w:type="page"/>
          <w:delText>Book 2: Risk Factor Rating Scales</w:delText>
        </w:r>
      </w:del>
    </w:p>
    <w:p w14:paraId="4DFAAA89" w14:textId="4C13FCE1" w:rsidR="002F383B" w:rsidRPr="00670921" w:rsidDel="00395BDF" w:rsidRDefault="002F383B">
      <w:pPr>
        <w:rPr>
          <w:del w:id="3595" w:author="Sarah Robinson" w:date="2019-10-16T15:23:00Z"/>
          <w:rFonts w:cstheme="minorHAnsi"/>
          <w:b/>
          <w:bCs/>
          <w:sz w:val="32"/>
        </w:rPr>
        <w:pPrChange w:id="3596" w:author="Sarah Robinson" w:date="2019-10-16T15:24:00Z">
          <w:pPr>
            <w:jc w:val="center"/>
          </w:pPr>
        </w:pPrChange>
      </w:pPr>
    </w:p>
    <w:p w14:paraId="246D2CC0" w14:textId="66088029" w:rsidR="002F383B" w:rsidRPr="00670921" w:rsidDel="00395BDF" w:rsidRDefault="002F383B">
      <w:pPr>
        <w:rPr>
          <w:del w:id="3597" w:author="Sarah Robinson" w:date="2019-10-16T15:23:00Z"/>
          <w:rFonts w:cstheme="minorHAnsi"/>
          <w:b/>
          <w:bCs/>
          <w:sz w:val="32"/>
        </w:rPr>
        <w:pPrChange w:id="3598" w:author="Sarah Robinson" w:date="2019-10-16T15:24:00Z">
          <w:pPr>
            <w:jc w:val="center"/>
          </w:pPr>
        </w:pPrChange>
      </w:pPr>
      <w:del w:id="3599" w:author="Sarah Robinson" w:date="2019-10-16T15:23:00Z">
        <w:r w:rsidRPr="00670921" w:rsidDel="00395BDF">
          <w:rPr>
            <w:rFonts w:cstheme="minorHAnsi"/>
            <w:b/>
            <w:bCs/>
            <w:sz w:val="32"/>
          </w:rPr>
          <w:delText>How much riskier is the condition on the right than the condition on the left?</w:delText>
        </w:r>
      </w:del>
    </w:p>
    <w:p w14:paraId="0B5A9992" w14:textId="6F298314" w:rsidR="002F383B" w:rsidRPr="00670921" w:rsidDel="00395BDF" w:rsidRDefault="002F383B">
      <w:pPr>
        <w:rPr>
          <w:del w:id="3600" w:author="Sarah Robinson" w:date="2019-10-16T15:23:00Z"/>
          <w:rFonts w:cstheme="minorHAnsi"/>
          <w:b/>
          <w:bCs/>
          <w:sz w:val="32"/>
        </w:rPr>
        <w:pPrChange w:id="3601"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50E8C813" w14:textId="06D14172" w:rsidTr="0056568A">
        <w:trPr>
          <w:del w:id="3602" w:author="Sarah Robinson" w:date="2019-10-16T15:23:00Z"/>
        </w:trPr>
        <w:tc>
          <w:tcPr>
            <w:tcW w:w="13428" w:type="dxa"/>
          </w:tcPr>
          <w:p w14:paraId="2DC22505" w14:textId="7631D824" w:rsidR="002F383B" w:rsidRPr="00670921" w:rsidDel="00395BDF" w:rsidRDefault="002F383B">
            <w:pPr>
              <w:rPr>
                <w:del w:id="3603" w:author="Sarah Robinson" w:date="2019-10-16T15:23:00Z"/>
                <w:rFonts w:cstheme="minorHAnsi"/>
                <w:b/>
                <w:bCs/>
                <w:sz w:val="40"/>
                <w:szCs w:val="40"/>
              </w:rPr>
              <w:pPrChange w:id="3604" w:author="Sarah Robinson" w:date="2019-10-16T15:24:00Z">
                <w:pPr>
                  <w:jc w:val="center"/>
                </w:pPr>
              </w:pPrChange>
            </w:pPr>
            <w:del w:id="3605" w:author="Sarah Robinson" w:date="2019-10-16T15:23:00Z">
              <w:r w:rsidRPr="00670921" w:rsidDel="00395BDF">
                <w:rPr>
                  <w:rFonts w:cstheme="minorHAnsi"/>
                  <w:b/>
                  <w:bCs/>
                  <w:sz w:val="40"/>
                  <w:szCs w:val="40"/>
                </w:rPr>
                <w:delText>Waterway Conditions:</w:delText>
              </w:r>
            </w:del>
          </w:p>
          <w:p w14:paraId="0C130663" w14:textId="692335BB" w:rsidR="002F383B" w:rsidRPr="00670921" w:rsidDel="00395BDF" w:rsidRDefault="002F383B">
            <w:pPr>
              <w:rPr>
                <w:del w:id="3606" w:author="Sarah Robinson" w:date="2019-10-16T15:23:00Z"/>
                <w:rFonts w:cstheme="minorHAnsi"/>
                <w:b/>
                <w:bCs/>
                <w:sz w:val="32"/>
              </w:rPr>
              <w:pPrChange w:id="3607" w:author="Sarah Robinson" w:date="2019-10-16T15:24:00Z">
                <w:pPr>
                  <w:jc w:val="center"/>
                </w:pPr>
              </w:pPrChange>
            </w:pPr>
            <w:del w:id="3608" w:author="Sarah Robinson" w:date="2019-10-16T15:23:00Z">
              <w:r w:rsidRPr="00670921" w:rsidDel="00395BDF">
                <w:rPr>
                  <w:rFonts w:cstheme="minorHAnsi"/>
                  <w:b/>
                  <w:bCs/>
                  <w:sz w:val="40"/>
                  <w:szCs w:val="40"/>
                </w:rPr>
                <w:delText>Bottom Type</w:delText>
              </w:r>
            </w:del>
          </w:p>
        </w:tc>
      </w:tr>
    </w:tbl>
    <w:p w14:paraId="0D505F04" w14:textId="24C86538" w:rsidR="002F383B" w:rsidRPr="00670921" w:rsidDel="00395BDF" w:rsidRDefault="002F383B">
      <w:pPr>
        <w:rPr>
          <w:del w:id="3609" w:author="Sarah Robinson" w:date="2019-10-16T15:23:00Z"/>
          <w:rFonts w:cstheme="minorHAnsi"/>
          <w:b/>
          <w:bCs/>
        </w:rPr>
        <w:pPrChange w:id="3610" w:author="Sarah Robinson" w:date="2019-10-16T15:24:00Z">
          <w:pPr>
            <w:jc w:val="center"/>
          </w:pPr>
        </w:pPrChange>
      </w:pPr>
    </w:p>
    <w:p w14:paraId="5F59D552" w14:textId="430827E0" w:rsidR="002F383B" w:rsidRPr="00670921" w:rsidDel="00395BDF" w:rsidRDefault="002F383B">
      <w:pPr>
        <w:rPr>
          <w:del w:id="3611" w:author="Sarah Robinson" w:date="2019-10-16T15:23:00Z"/>
          <w:rFonts w:cstheme="minorHAnsi"/>
          <w:sz w:val="22"/>
        </w:rPr>
        <w:pPrChange w:id="3612" w:author="Sarah Robinson" w:date="2019-10-16T15:24:00Z">
          <w:pPr>
            <w:jc w:val="center"/>
          </w:pPr>
        </w:pPrChange>
      </w:pPr>
      <w:del w:id="3613"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3D4C6492" w14:textId="26B39673" w:rsidTr="0056568A">
        <w:trPr>
          <w:trHeight w:val="1440"/>
          <w:del w:id="3614" w:author="Sarah Robinson" w:date="2019-10-16T15:23:00Z"/>
        </w:trPr>
        <w:tc>
          <w:tcPr>
            <w:tcW w:w="3227" w:type="dxa"/>
            <w:tcBorders>
              <w:bottom w:val="single" w:sz="4" w:space="0" w:color="auto"/>
            </w:tcBorders>
            <w:vAlign w:val="center"/>
          </w:tcPr>
          <w:p w14:paraId="1459A5D3" w14:textId="2F155EED" w:rsidR="002F383B" w:rsidRPr="00670921" w:rsidDel="00395BDF" w:rsidRDefault="002F383B">
            <w:pPr>
              <w:rPr>
                <w:del w:id="3615" w:author="Sarah Robinson" w:date="2019-10-16T15:23:00Z"/>
                <w:rFonts w:cstheme="minorHAnsi"/>
                <w:sz w:val="28"/>
              </w:rPr>
              <w:pPrChange w:id="3616" w:author="Sarah Robinson" w:date="2019-10-16T15:24:00Z">
                <w:pPr>
                  <w:jc w:val="center"/>
                </w:pPr>
              </w:pPrChange>
            </w:pPr>
            <w:del w:id="3617" w:author="Sarah Robinson" w:date="2019-10-16T15:23:00Z">
              <w:r w:rsidRPr="00670921" w:rsidDel="00395BDF">
                <w:rPr>
                  <w:rFonts w:cstheme="minorHAnsi"/>
                  <w:sz w:val="28"/>
                </w:rPr>
                <w:delText>Deep water throughout; vessel breakdown unlikely to result in grounding or allision</w:delText>
              </w:r>
            </w:del>
          </w:p>
        </w:tc>
        <w:tc>
          <w:tcPr>
            <w:tcW w:w="6975" w:type="dxa"/>
            <w:tcBorders>
              <w:top w:val="nil"/>
              <w:bottom w:val="nil"/>
            </w:tcBorders>
            <w:vAlign w:val="center"/>
          </w:tcPr>
          <w:p w14:paraId="4E3B4CDE" w14:textId="0844D0CE" w:rsidR="002F383B" w:rsidRPr="00670921" w:rsidDel="00395BDF" w:rsidRDefault="002F383B">
            <w:pPr>
              <w:rPr>
                <w:del w:id="3618" w:author="Sarah Robinson" w:date="2019-10-16T15:23:00Z"/>
                <w:rFonts w:cstheme="minorHAnsi"/>
                <w:sz w:val="40"/>
              </w:rPr>
              <w:pPrChange w:id="3619" w:author="Sarah Robinson" w:date="2019-10-16T15:24:00Z">
                <w:pPr>
                  <w:jc w:val="center"/>
                </w:pPr>
              </w:pPrChange>
            </w:pPr>
            <w:del w:id="3620"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5400C9D9" w14:textId="16611D74" w:rsidR="002F383B" w:rsidRPr="00670921" w:rsidDel="00395BDF" w:rsidRDefault="002F383B">
            <w:pPr>
              <w:rPr>
                <w:del w:id="3621" w:author="Sarah Robinson" w:date="2019-10-16T15:23:00Z"/>
                <w:rFonts w:cstheme="minorHAnsi"/>
                <w:sz w:val="28"/>
              </w:rPr>
              <w:pPrChange w:id="3622" w:author="Sarah Robinson" w:date="2019-10-16T15:24:00Z">
                <w:pPr>
                  <w:jc w:val="center"/>
                </w:pPr>
              </w:pPrChange>
            </w:pPr>
            <w:del w:id="3623" w:author="Sarah Robinson" w:date="2019-10-16T15:23:00Z">
              <w:r w:rsidRPr="00670921" w:rsidDel="00395BDF">
                <w:rPr>
                  <w:rFonts w:cstheme="minorHAnsi"/>
                  <w:sz w:val="28"/>
                </w:rPr>
                <w:delText xml:space="preserve">Soft bottom with </w:delText>
              </w:r>
              <w:r w:rsidRPr="00670921" w:rsidDel="00395BDF">
                <w:rPr>
                  <w:rFonts w:cstheme="minorHAnsi"/>
                  <w:b/>
                  <w:bCs/>
                  <w:sz w:val="28"/>
                </w:rPr>
                <w:delText>NO</w:delText>
              </w:r>
              <w:r w:rsidRPr="00670921" w:rsidDel="00395BDF">
                <w:rPr>
                  <w:rFonts w:cstheme="minorHAnsi"/>
                  <w:sz w:val="28"/>
                </w:rPr>
                <w:delText xml:space="preserve"> hard obstructions outside channel</w:delText>
              </w:r>
            </w:del>
          </w:p>
        </w:tc>
      </w:tr>
      <w:tr w:rsidR="002F383B" w:rsidRPr="00670921" w:rsidDel="00395BDF" w14:paraId="22D5FA8D" w14:textId="1E0EAC79" w:rsidTr="0056568A">
        <w:trPr>
          <w:trHeight w:val="144"/>
          <w:del w:id="3624" w:author="Sarah Robinson" w:date="2019-10-16T15:23:00Z"/>
        </w:trPr>
        <w:tc>
          <w:tcPr>
            <w:tcW w:w="3227" w:type="dxa"/>
            <w:tcBorders>
              <w:top w:val="single" w:sz="4" w:space="0" w:color="auto"/>
              <w:left w:val="nil"/>
              <w:bottom w:val="single" w:sz="4" w:space="0" w:color="auto"/>
              <w:right w:val="nil"/>
            </w:tcBorders>
            <w:vAlign w:val="center"/>
          </w:tcPr>
          <w:p w14:paraId="36BB0D9B" w14:textId="529F932A" w:rsidR="002F383B" w:rsidRPr="00670921" w:rsidDel="00395BDF" w:rsidRDefault="002F383B">
            <w:pPr>
              <w:rPr>
                <w:del w:id="3625" w:author="Sarah Robinson" w:date="2019-10-16T15:23:00Z"/>
                <w:rFonts w:cstheme="minorHAnsi"/>
                <w:b/>
                <w:bCs/>
                <w:sz w:val="16"/>
              </w:rPr>
              <w:pPrChange w:id="3626" w:author="Sarah Robinson" w:date="2019-10-16T15:24:00Z">
                <w:pPr>
                  <w:jc w:val="center"/>
                </w:pPr>
              </w:pPrChange>
            </w:pPr>
          </w:p>
        </w:tc>
        <w:tc>
          <w:tcPr>
            <w:tcW w:w="6975" w:type="dxa"/>
            <w:tcBorders>
              <w:top w:val="nil"/>
              <w:left w:val="nil"/>
              <w:bottom w:val="nil"/>
              <w:right w:val="nil"/>
            </w:tcBorders>
            <w:vAlign w:val="center"/>
          </w:tcPr>
          <w:p w14:paraId="4105C19C" w14:textId="4EDDA6D8" w:rsidR="002F383B" w:rsidRPr="00670921" w:rsidDel="00395BDF" w:rsidRDefault="002F383B">
            <w:pPr>
              <w:rPr>
                <w:del w:id="3627" w:author="Sarah Robinson" w:date="2019-10-16T15:23:00Z"/>
                <w:rFonts w:cstheme="minorHAnsi"/>
                <w:sz w:val="16"/>
              </w:rPr>
              <w:pPrChange w:id="3628"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4E15065" w14:textId="28569E96" w:rsidR="002F383B" w:rsidRPr="00670921" w:rsidDel="00395BDF" w:rsidRDefault="002F383B">
            <w:pPr>
              <w:rPr>
                <w:del w:id="3629" w:author="Sarah Robinson" w:date="2019-10-16T15:23:00Z"/>
                <w:rFonts w:cstheme="minorHAnsi"/>
                <w:b/>
                <w:bCs/>
                <w:sz w:val="16"/>
              </w:rPr>
              <w:pPrChange w:id="3630" w:author="Sarah Robinson" w:date="2019-10-16T15:24:00Z">
                <w:pPr>
                  <w:jc w:val="center"/>
                </w:pPr>
              </w:pPrChange>
            </w:pPr>
          </w:p>
        </w:tc>
      </w:tr>
      <w:tr w:rsidR="002F383B" w:rsidRPr="00670921" w:rsidDel="00395BDF" w14:paraId="0E55592C" w14:textId="3CE91490" w:rsidTr="0056568A">
        <w:trPr>
          <w:trHeight w:val="1440"/>
          <w:del w:id="3631" w:author="Sarah Robinson" w:date="2019-10-16T15:23:00Z"/>
        </w:trPr>
        <w:tc>
          <w:tcPr>
            <w:tcW w:w="3227" w:type="dxa"/>
            <w:tcBorders>
              <w:top w:val="single" w:sz="4" w:space="0" w:color="auto"/>
              <w:bottom w:val="single" w:sz="4" w:space="0" w:color="auto"/>
            </w:tcBorders>
            <w:vAlign w:val="center"/>
          </w:tcPr>
          <w:p w14:paraId="05F9AE1F" w14:textId="3A36FDD4" w:rsidR="002F383B" w:rsidRPr="00670921" w:rsidDel="00395BDF" w:rsidRDefault="002F383B">
            <w:pPr>
              <w:rPr>
                <w:del w:id="3632" w:author="Sarah Robinson" w:date="2019-10-16T15:23:00Z"/>
                <w:rFonts w:cstheme="minorHAnsi"/>
                <w:sz w:val="28"/>
              </w:rPr>
              <w:pPrChange w:id="3633" w:author="Sarah Robinson" w:date="2019-10-16T15:24:00Z">
                <w:pPr>
                  <w:jc w:val="center"/>
                </w:pPr>
              </w:pPrChange>
            </w:pPr>
            <w:del w:id="3634" w:author="Sarah Robinson" w:date="2019-10-16T15:23:00Z">
              <w:r w:rsidRPr="00670921" w:rsidDel="00395BDF">
                <w:rPr>
                  <w:rFonts w:cstheme="minorHAnsi"/>
                  <w:sz w:val="28"/>
                </w:rPr>
                <w:delText xml:space="preserve">Soft bottom with </w:delText>
              </w:r>
              <w:r w:rsidRPr="00670921" w:rsidDel="00395BDF">
                <w:rPr>
                  <w:rFonts w:cstheme="minorHAnsi"/>
                  <w:b/>
                  <w:bCs/>
                  <w:sz w:val="28"/>
                </w:rPr>
                <w:delText>NO</w:delText>
              </w:r>
              <w:r w:rsidRPr="00670921" w:rsidDel="00395BDF">
                <w:rPr>
                  <w:rFonts w:cstheme="minorHAnsi"/>
                  <w:sz w:val="28"/>
                </w:rPr>
                <w:delText xml:space="preserve"> hard obstructions outside channel</w:delText>
              </w:r>
            </w:del>
          </w:p>
        </w:tc>
        <w:tc>
          <w:tcPr>
            <w:tcW w:w="6975" w:type="dxa"/>
            <w:tcBorders>
              <w:top w:val="nil"/>
              <w:bottom w:val="nil"/>
            </w:tcBorders>
            <w:vAlign w:val="center"/>
          </w:tcPr>
          <w:p w14:paraId="569985E5" w14:textId="2AD26DF9" w:rsidR="002F383B" w:rsidRPr="00670921" w:rsidDel="00395BDF" w:rsidRDefault="002F383B">
            <w:pPr>
              <w:rPr>
                <w:del w:id="3635" w:author="Sarah Robinson" w:date="2019-10-16T15:23:00Z"/>
                <w:rFonts w:cstheme="minorHAnsi"/>
                <w:sz w:val="40"/>
              </w:rPr>
              <w:pPrChange w:id="3636" w:author="Sarah Robinson" w:date="2019-10-16T15:24:00Z">
                <w:pPr>
                  <w:jc w:val="center"/>
                </w:pPr>
              </w:pPrChange>
            </w:pPr>
            <w:del w:id="3637"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AB28997" w14:textId="5E82043A" w:rsidR="002F383B" w:rsidRPr="00670921" w:rsidDel="00395BDF" w:rsidRDefault="002F383B">
            <w:pPr>
              <w:rPr>
                <w:del w:id="3638" w:author="Sarah Robinson" w:date="2019-10-16T15:23:00Z"/>
                <w:rFonts w:cstheme="minorHAnsi"/>
                <w:sz w:val="28"/>
              </w:rPr>
              <w:pPrChange w:id="3639" w:author="Sarah Robinson" w:date="2019-10-16T15:24:00Z">
                <w:pPr>
                  <w:jc w:val="center"/>
                </w:pPr>
              </w:pPrChange>
            </w:pPr>
            <w:del w:id="3640" w:author="Sarah Robinson" w:date="2019-10-16T15:23:00Z">
              <w:r w:rsidRPr="00670921" w:rsidDel="00395BDF">
                <w:rPr>
                  <w:rFonts w:cstheme="minorHAnsi"/>
                  <w:sz w:val="28"/>
                </w:rPr>
                <w:delText>Sand, shale, or some hard obstructions outside of channel</w:delText>
              </w:r>
            </w:del>
          </w:p>
        </w:tc>
      </w:tr>
      <w:tr w:rsidR="002F383B" w:rsidRPr="00670921" w:rsidDel="00395BDF" w14:paraId="6D6ED66B" w14:textId="3E4F4B90" w:rsidTr="0056568A">
        <w:trPr>
          <w:trHeight w:val="144"/>
          <w:del w:id="3641" w:author="Sarah Robinson" w:date="2019-10-16T15:23:00Z"/>
        </w:trPr>
        <w:tc>
          <w:tcPr>
            <w:tcW w:w="3227" w:type="dxa"/>
            <w:tcBorders>
              <w:top w:val="single" w:sz="4" w:space="0" w:color="auto"/>
              <w:left w:val="nil"/>
              <w:bottom w:val="single" w:sz="4" w:space="0" w:color="auto"/>
              <w:right w:val="nil"/>
            </w:tcBorders>
            <w:vAlign w:val="center"/>
          </w:tcPr>
          <w:p w14:paraId="7B4AB55D" w14:textId="54C6BCF1" w:rsidR="002F383B" w:rsidRPr="00670921" w:rsidDel="00395BDF" w:rsidRDefault="002F383B">
            <w:pPr>
              <w:rPr>
                <w:del w:id="3642" w:author="Sarah Robinson" w:date="2019-10-16T15:23:00Z"/>
                <w:rFonts w:cstheme="minorHAnsi"/>
                <w:b/>
                <w:bCs/>
                <w:sz w:val="16"/>
              </w:rPr>
              <w:pPrChange w:id="3643" w:author="Sarah Robinson" w:date="2019-10-16T15:24:00Z">
                <w:pPr>
                  <w:jc w:val="center"/>
                </w:pPr>
              </w:pPrChange>
            </w:pPr>
          </w:p>
        </w:tc>
        <w:tc>
          <w:tcPr>
            <w:tcW w:w="6975" w:type="dxa"/>
            <w:tcBorders>
              <w:top w:val="nil"/>
              <w:left w:val="nil"/>
              <w:bottom w:val="nil"/>
              <w:right w:val="nil"/>
            </w:tcBorders>
            <w:vAlign w:val="center"/>
          </w:tcPr>
          <w:p w14:paraId="7C1C9C74" w14:textId="674B4137" w:rsidR="002F383B" w:rsidRPr="00670921" w:rsidDel="00395BDF" w:rsidRDefault="002F383B">
            <w:pPr>
              <w:rPr>
                <w:del w:id="3644" w:author="Sarah Robinson" w:date="2019-10-16T15:23:00Z"/>
                <w:rFonts w:cstheme="minorHAnsi"/>
                <w:sz w:val="16"/>
              </w:rPr>
              <w:pPrChange w:id="3645"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0AB0F17" w14:textId="4D11C8C0" w:rsidR="002F383B" w:rsidRPr="00670921" w:rsidDel="00395BDF" w:rsidRDefault="002F383B">
            <w:pPr>
              <w:rPr>
                <w:del w:id="3646" w:author="Sarah Robinson" w:date="2019-10-16T15:23:00Z"/>
                <w:rFonts w:cstheme="minorHAnsi"/>
                <w:b/>
                <w:bCs/>
                <w:sz w:val="16"/>
              </w:rPr>
              <w:pPrChange w:id="3647" w:author="Sarah Robinson" w:date="2019-10-16T15:24:00Z">
                <w:pPr>
                  <w:jc w:val="center"/>
                </w:pPr>
              </w:pPrChange>
            </w:pPr>
          </w:p>
        </w:tc>
      </w:tr>
      <w:tr w:rsidR="002F383B" w:rsidRPr="00670921" w:rsidDel="00395BDF" w14:paraId="2E430B00" w14:textId="66CBA0F7" w:rsidTr="0056568A">
        <w:trPr>
          <w:trHeight w:val="1440"/>
          <w:del w:id="3648" w:author="Sarah Robinson" w:date="2019-10-16T15:23:00Z"/>
        </w:trPr>
        <w:tc>
          <w:tcPr>
            <w:tcW w:w="3227" w:type="dxa"/>
            <w:tcBorders>
              <w:top w:val="single" w:sz="4" w:space="0" w:color="auto"/>
              <w:bottom w:val="single" w:sz="4" w:space="0" w:color="auto"/>
            </w:tcBorders>
            <w:vAlign w:val="center"/>
          </w:tcPr>
          <w:p w14:paraId="5024CAD2" w14:textId="7B2B29A2" w:rsidR="002F383B" w:rsidRPr="00670921" w:rsidDel="00395BDF" w:rsidRDefault="002F383B">
            <w:pPr>
              <w:rPr>
                <w:del w:id="3649" w:author="Sarah Robinson" w:date="2019-10-16T15:23:00Z"/>
                <w:rFonts w:cstheme="minorHAnsi"/>
                <w:sz w:val="28"/>
              </w:rPr>
              <w:pPrChange w:id="3650" w:author="Sarah Robinson" w:date="2019-10-16T15:24:00Z">
                <w:pPr>
                  <w:jc w:val="center"/>
                </w:pPr>
              </w:pPrChange>
            </w:pPr>
            <w:del w:id="3651" w:author="Sarah Robinson" w:date="2019-10-16T15:23:00Z">
              <w:r w:rsidRPr="00670921" w:rsidDel="00395BDF">
                <w:rPr>
                  <w:rFonts w:cstheme="minorHAnsi"/>
                  <w:sz w:val="28"/>
                </w:rPr>
                <w:delText>Sand, shale, or some hard obstructions outside of channel</w:delText>
              </w:r>
            </w:del>
          </w:p>
        </w:tc>
        <w:tc>
          <w:tcPr>
            <w:tcW w:w="6975" w:type="dxa"/>
            <w:tcBorders>
              <w:top w:val="nil"/>
              <w:bottom w:val="nil"/>
            </w:tcBorders>
            <w:vAlign w:val="center"/>
          </w:tcPr>
          <w:p w14:paraId="2E85AF2F" w14:textId="2A882F89" w:rsidR="002F383B" w:rsidRPr="00670921" w:rsidDel="00395BDF" w:rsidRDefault="002F383B">
            <w:pPr>
              <w:rPr>
                <w:del w:id="3652" w:author="Sarah Robinson" w:date="2019-10-16T15:23:00Z"/>
                <w:rFonts w:cstheme="minorHAnsi"/>
                <w:sz w:val="40"/>
              </w:rPr>
              <w:pPrChange w:id="3653" w:author="Sarah Robinson" w:date="2019-10-16T15:24:00Z">
                <w:pPr>
                  <w:jc w:val="center"/>
                </w:pPr>
              </w:pPrChange>
            </w:pPr>
            <w:del w:id="3654"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99E7032" w14:textId="6AEB7A9C" w:rsidR="002F383B" w:rsidRPr="00670921" w:rsidDel="00395BDF" w:rsidRDefault="002F383B">
            <w:pPr>
              <w:rPr>
                <w:del w:id="3655" w:author="Sarah Robinson" w:date="2019-10-16T15:23:00Z"/>
                <w:rFonts w:cstheme="minorHAnsi"/>
                <w:sz w:val="28"/>
              </w:rPr>
              <w:pPrChange w:id="3656" w:author="Sarah Robinson" w:date="2019-10-16T15:24:00Z">
                <w:pPr>
                  <w:jc w:val="center"/>
                </w:pPr>
              </w:pPrChange>
            </w:pPr>
            <w:del w:id="3657" w:author="Sarah Robinson" w:date="2019-10-16T15:23:00Z">
              <w:r w:rsidRPr="00670921" w:rsidDel="00395BDF">
                <w:rPr>
                  <w:rFonts w:cstheme="minorHAnsi"/>
                  <w:sz w:val="28"/>
                </w:rPr>
                <w:delText>Hard or rocky bottom lines the channel edges</w:delText>
              </w:r>
            </w:del>
          </w:p>
        </w:tc>
      </w:tr>
      <w:tr w:rsidR="002F383B" w:rsidRPr="00670921" w:rsidDel="00395BDF" w14:paraId="7F07E545" w14:textId="382B51A3" w:rsidTr="0056568A">
        <w:trPr>
          <w:trHeight w:val="360"/>
          <w:del w:id="3658" w:author="Sarah Robinson" w:date="2019-10-16T15:23:00Z"/>
        </w:trPr>
        <w:tc>
          <w:tcPr>
            <w:tcW w:w="3227" w:type="dxa"/>
            <w:tcBorders>
              <w:top w:val="single" w:sz="4" w:space="0" w:color="auto"/>
              <w:left w:val="nil"/>
              <w:bottom w:val="nil"/>
              <w:right w:val="nil"/>
            </w:tcBorders>
            <w:vAlign w:val="center"/>
          </w:tcPr>
          <w:p w14:paraId="5D09DADC" w14:textId="2CEB0BF5" w:rsidR="002F383B" w:rsidRPr="00670921" w:rsidDel="00395BDF" w:rsidRDefault="002F383B">
            <w:pPr>
              <w:rPr>
                <w:del w:id="3659" w:author="Sarah Robinson" w:date="2019-10-16T15:23:00Z"/>
                <w:rFonts w:cstheme="minorHAnsi"/>
                <w:b/>
                <w:bCs/>
                <w:sz w:val="28"/>
              </w:rPr>
              <w:pPrChange w:id="3660" w:author="Sarah Robinson" w:date="2019-10-16T15:24:00Z">
                <w:pPr>
                  <w:jc w:val="center"/>
                </w:pPr>
              </w:pPrChange>
            </w:pPr>
          </w:p>
        </w:tc>
        <w:tc>
          <w:tcPr>
            <w:tcW w:w="6975" w:type="dxa"/>
            <w:tcBorders>
              <w:top w:val="nil"/>
              <w:left w:val="nil"/>
              <w:bottom w:val="nil"/>
              <w:right w:val="nil"/>
            </w:tcBorders>
            <w:vAlign w:val="center"/>
          </w:tcPr>
          <w:p w14:paraId="5E1E1E49" w14:textId="6BC29A35" w:rsidR="002F383B" w:rsidRPr="00670921" w:rsidDel="00395BDF" w:rsidRDefault="00C73C2A">
            <w:pPr>
              <w:rPr>
                <w:del w:id="3661" w:author="Sarah Robinson" w:date="2019-10-16T15:23:00Z"/>
                <w:rFonts w:cstheme="minorHAnsi"/>
              </w:rPr>
              <w:pPrChange w:id="3662" w:author="Sarah Robinson" w:date="2019-10-16T15:24:00Z">
                <w:pPr>
                  <w:pStyle w:val="BodyText"/>
                </w:pPr>
              </w:pPrChange>
            </w:pPr>
            <w:del w:id="3663"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47CB3BB" w14:textId="23A2D0A7" w:rsidR="002F383B" w:rsidRPr="00670921" w:rsidDel="00395BDF" w:rsidRDefault="002F383B">
            <w:pPr>
              <w:rPr>
                <w:del w:id="3664" w:author="Sarah Robinson" w:date="2019-10-16T15:23:00Z"/>
                <w:rFonts w:cstheme="minorHAnsi"/>
                <w:b/>
                <w:bCs/>
                <w:sz w:val="28"/>
              </w:rPr>
              <w:pPrChange w:id="3665" w:author="Sarah Robinson" w:date="2019-10-16T15:24:00Z">
                <w:pPr>
                  <w:jc w:val="center"/>
                </w:pPr>
              </w:pPrChange>
            </w:pPr>
          </w:p>
        </w:tc>
      </w:tr>
    </w:tbl>
    <w:p w14:paraId="6CF38E30" w14:textId="70E7B22E" w:rsidR="002F383B" w:rsidRPr="00670921" w:rsidDel="00395BDF" w:rsidRDefault="002F383B">
      <w:pPr>
        <w:rPr>
          <w:del w:id="3666" w:author="Sarah Robinson" w:date="2019-10-16T15:23:00Z"/>
          <w:rFonts w:cstheme="minorHAnsi"/>
        </w:rPr>
        <w:pPrChange w:id="3667" w:author="Sarah Robinson" w:date="2019-10-16T15:24:00Z">
          <w:pPr>
            <w:pStyle w:val="Title"/>
          </w:pPr>
        </w:pPrChange>
      </w:pPr>
    </w:p>
    <w:p w14:paraId="56A2A6AC" w14:textId="6340EAAC" w:rsidR="002F383B" w:rsidRPr="00670921" w:rsidDel="00395BDF" w:rsidRDefault="002F383B">
      <w:pPr>
        <w:rPr>
          <w:del w:id="3668" w:author="Sarah Robinson" w:date="2019-10-16T15:23:00Z"/>
          <w:rFonts w:cstheme="minorHAnsi"/>
        </w:rPr>
        <w:pPrChange w:id="3669" w:author="Sarah Robinson" w:date="2019-10-16T15:24:00Z">
          <w:pPr>
            <w:pStyle w:val="Title"/>
          </w:pPr>
        </w:pPrChange>
      </w:pPr>
      <w:del w:id="3670" w:author="Sarah Robinson" w:date="2019-10-16T15:23:00Z">
        <w:r w:rsidRPr="00670921" w:rsidDel="00395BDF">
          <w:rPr>
            <w:rFonts w:cstheme="minorHAnsi"/>
          </w:rPr>
          <w:br w:type="page"/>
          <w:delText>Book 2: Risk Factor Rating Scales</w:delText>
        </w:r>
      </w:del>
    </w:p>
    <w:p w14:paraId="38E0E93B" w14:textId="4C77BAAD" w:rsidR="002F383B" w:rsidRPr="00670921" w:rsidDel="00395BDF" w:rsidRDefault="002F383B">
      <w:pPr>
        <w:rPr>
          <w:del w:id="3671" w:author="Sarah Robinson" w:date="2019-10-16T15:23:00Z"/>
          <w:rFonts w:cstheme="minorHAnsi"/>
          <w:b/>
          <w:bCs/>
          <w:sz w:val="32"/>
        </w:rPr>
        <w:pPrChange w:id="3672" w:author="Sarah Robinson" w:date="2019-10-16T15:24:00Z">
          <w:pPr>
            <w:jc w:val="center"/>
          </w:pPr>
        </w:pPrChange>
      </w:pPr>
    </w:p>
    <w:p w14:paraId="2760409F" w14:textId="299F111F" w:rsidR="002F383B" w:rsidRPr="00670921" w:rsidDel="00395BDF" w:rsidRDefault="002F383B">
      <w:pPr>
        <w:rPr>
          <w:del w:id="3673" w:author="Sarah Robinson" w:date="2019-10-16T15:23:00Z"/>
          <w:rFonts w:cstheme="minorHAnsi"/>
          <w:b/>
          <w:bCs/>
          <w:sz w:val="32"/>
        </w:rPr>
        <w:pPrChange w:id="3674" w:author="Sarah Robinson" w:date="2019-10-16T15:24:00Z">
          <w:pPr>
            <w:jc w:val="center"/>
          </w:pPr>
        </w:pPrChange>
      </w:pPr>
      <w:del w:id="3675" w:author="Sarah Robinson" w:date="2019-10-16T15:23:00Z">
        <w:r w:rsidRPr="00670921" w:rsidDel="00395BDF">
          <w:rPr>
            <w:rFonts w:cstheme="minorHAnsi"/>
            <w:b/>
            <w:bCs/>
            <w:sz w:val="32"/>
          </w:rPr>
          <w:delText>How much riskier is the condition on the right than the condition on the left?</w:delText>
        </w:r>
      </w:del>
    </w:p>
    <w:p w14:paraId="329BD27A" w14:textId="5660A475" w:rsidR="002F383B" w:rsidRPr="00670921" w:rsidDel="00395BDF" w:rsidRDefault="002F383B">
      <w:pPr>
        <w:rPr>
          <w:del w:id="3676" w:author="Sarah Robinson" w:date="2019-10-16T15:23:00Z"/>
          <w:rFonts w:cstheme="minorHAnsi"/>
          <w:b/>
          <w:bCs/>
          <w:sz w:val="32"/>
        </w:rPr>
        <w:pPrChange w:id="3677"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08DDC636" w14:textId="0E2BC702" w:rsidTr="0056568A">
        <w:trPr>
          <w:del w:id="3678" w:author="Sarah Robinson" w:date="2019-10-16T15:23:00Z"/>
        </w:trPr>
        <w:tc>
          <w:tcPr>
            <w:tcW w:w="13428" w:type="dxa"/>
          </w:tcPr>
          <w:p w14:paraId="1EE66D6F" w14:textId="0022AE72" w:rsidR="002F383B" w:rsidRPr="00670921" w:rsidDel="00395BDF" w:rsidRDefault="002F383B">
            <w:pPr>
              <w:rPr>
                <w:del w:id="3679" w:author="Sarah Robinson" w:date="2019-10-16T15:23:00Z"/>
                <w:rFonts w:cstheme="minorHAnsi"/>
                <w:b/>
                <w:bCs/>
                <w:sz w:val="40"/>
                <w:szCs w:val="40"/>
              </w:rPr>
              <w:pPrChange w:id="3680" w:author="Sarah Robinson" w:date="2019-10-16T15:24:00Z">
                <w:pPr>
                  <w:jc w:val="center"/>
                </w:pPr>
              </w:pPrChange>
            </w:pPr>
            <w:del w:id="3681" w:author="Sarah Robinson" w:date="2019-10-16T15:23:00Z">
              <w:r w:rsidRPr="00670921" w:rsidDel="00395BDF">
                <w:rPr>
                  <w:rFonts w:cstheme="minorHAnsi"/>
                  <w:b/>
                  <w:bCs/>
                  <w:sz w:val="40"/>
                  <w:szCs w:val="40"/>
                </w:rPr>
                <w:delText>Waterway Conditions:</w:delText>
              </w:r>
            </w:del>
          </w:p>
          <w:p w14:paraId="0901105F" w14:textId="66A97649" w:rsidR="002F383B" w:rsidRPr="00670921" w:rsidDel="00395BDF" w:rsidRDefault="002F383B">
            <w:pPr>
              <w:rPr>
                <w:del w:id="3682" w:author="Sarah Robinson" w:date="2019-10-16T15:23:00Z"/>
                <w:rFonts w:cstheme="minorHAnsi"/>
                <w:b/>
                <w:bCs/>
                <w:sz w:val="32"/>
              </w:rPr>
              <w:pPrChange w:id="3683" w:author="Sarah Robinson" w:date="2019-10-16T15:24:00Z">
                <w:pPr>
                  <w:jc w:val="center"/>
                </w:pPr>
              </w:pPrChange>
            </w:pPr>
            <w:del w:id="3684" w:author="Sarah Robinson" w:date="2019-10-16T15:23:00Z">
              <w:r w:rsidRPr="00670921" w:rsidDel="00395BDF">
                <w:rPr>
                  <w:rFonts w:cstheme="minorHAnsi"/>
                  <w:b/>
                  <w:bCs/>
                  <w:sz w:val="40"/>
                  <w:szCs w:val="40"/>
                </w:rPr>
                <w:delText>Configuration</w:delText>
              </w:r>
            </w:del>
          </w:p>
        </w:tc>
      </w:tr>
    </w:tbl>
    <w:p w14:paraId="3F09B3D9" w14:textId="407E4E33" w:rsidR="002F383B" w:rsidRPr="00670921" w:rsidDel="00395BDF" w:rsidRDefault="002F383B">
      <w:pPr>
        <w:rPr>
          <w:del w:id="3685" w:author="Sarah Robinson" w:date="2019-10-16T15:23:00Z"/>
          <w:rFonts w:cstheme="minorHAnsi"/>
          <w:b/>
          <w:bCs/>
        </w:rPr>
        <w:pPrChange w:id="3686" w:author="Sarah Robinson" w:date="2019-10-16T15:24:00Z">
          <w:pPr>
            <w:jc w:val="center"/>
          </w:pPr>
        </w:pPrChange>
      </w:pPr>
    </w:p>
    <w:p w14:paraId="72456871" w14:textId="114F8855" w:rsidR="002F383B" w:rsidRPr="00670921" w:rsidDel="00395BDF" w:rsidRDefault="002F383B">
      <w:pPr>
        <w:rPr>
          <w:del w:id="3687" w:author="Sarah Robinson" w:date="2019-10-16T15:23:00Z"/>
          <w:rFonts w:cstheme="minorHAnsi"/>
          <w:sz w:val="22"/>
        </w:rPr>
        <w:pPrChange w:id="3688" w:author="Sarah Robinson" w:date="2019-10-16T15:24:00Z">
          <w:pPr>
            <w:jc w:val="center"/>
          </w:pPr>
        </w:pPrChange>
      </w:pPr>
      <w:del w:id="3689"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5ECEE9B" w14:textId="4B6E6661" w:rsidTr="0056568A">
        <w:trPr>
          <w:trHeight w:val="1440"/>
          <w:del w:id="3690" w:author="Sarah Robinson" w:date="2019-10-16T15:23:00Z"/>
        </w:trPr>
        <w:tc>
          <w:tcPr>
            <w:tcW w:w="3227" w:type="dxa"/>
            <w:tcBorders>
              <w:bottom w:val="single" w:sz="4" w:space="0" w:color="auto"/>
            </w:tcBorders>
            <w:vAlign w:val="center"/>
          </w:tcPr>
          <w:p w14:paraId="6BC4A45E" w14:textId="5284A681" w:rsidR="002F383B" w:rsidRPr="00670921" w:rsidDel="00395BDF" w:rsidRDefault="002F383B">
            <w:pPr>
              <w:rPr>
                <w:del w:id="3691" w:author="Sarah Robinson" w:date="2019-10-16T15:23:00Z"/>
                <w:rFonts w:cstheme="minorHAnsi"/>
                <w:sz w:val="28"/>
              </w:rPr>
              <w:pPrChange w:id="3692" w:author="Sarah Robinson" w:date="2019-10-16T15:24:00Z">
                <w:pPr>
                  <w:jc w:val="center"/>
                </w:pPr>
              </w:pPrChange>
            </w:pPr>
            <w:del w:id="3693"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AND</w:delText>
              </w:r>
              <w:r w:rsidRPr="00670921" w:rsidDel="00395BDF">
                <w:rPr>
                  <w:rFonts w:cstheme="minorHAnsi"/>
                  <w:sz w:val="28"/>
                </w:rPr>
                <w:delText xml:space="preserve"> no convergences</w:delText>
              </w:r>
            </w:del>
          </w:p>
        </w:tc>
        <w:tc>
          <w:tcPr>
            <w:tcW w:w="6975" w:type="dxa"/>
            <w:tcBorders>
              <w:top w:val="nil"/>
              <w:bottom w:val="nil"/>
            </w:tcBorders>
            <w:vAlign w:val="center"/>
          </w:tcPr>
          <w:p w14:paraId="71E2AAF3" w14:textId="4E4163FF" w:rsidR="002F383B" w:rsidRPr="00670921" w:rsidDel="00395BDF" w:rsidRDefault="002F383B">
            <w:pPr>
              <w:rPr>
                <w:del w:id="3694" w:author="Sarah Robinson" w:date="2019-10-16T15:23:00Z"/>
                <w:rFonts w:cstheme="minorHAnsi"/>
                <w:sz w:val="40"/>
              </w:rPr>
              <w:pPrChange w:id="3695" w:author="Sarah Robinson" w:date="2019-10-16T15:24:00Z">
                <w:pPr>
                  <w:jc w:val="center"/>
                </w:pPr>
              </w:pPrChange>
            </w:pPr>
            <w:del w:id="3696"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1FC50F69" w14:textId="5AAD7500" w:rsidR="002F383B" w:rsidRPr="00670921" w:rsidDel="00395BDF" w:rsidRDefault="002F383B">
            <w:pPr>
              <w:rPr>
                <w:del w:id="3697" w:author="Sarah Robinson" w:date="2019-10-16T15:23:00Z"/>
                <w:rFonts w:cstheme="minorHAnsi"/>
                <w:sz w:val="28"/>
              </w:rPr>
              <w:pPrChange w:id="3698" w:author="Sarah Robinson" w:date="2019-10-16T15:24:00Z">
                <w:pPr>
                  <w:jc w:val="center"/>
                </w:pPr>
              </w:pPrChange>
            </w:pPr>
            <w:del w:id="3699"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BUT</w:delText>
              </w:r>
              <w:r w:rsidRPr="00670921" w:rsidDel="00395BDF">
                <w:rPr>
                  <w:rFonts w:cstheme="minorHAnsi"/>
                  <w:sz w:val="28"/>
                </w:rPr>
                <w:delText xml:space="preserve"> no convergences</w:delText>
              </w:r>
            </w:del>
          </w:p>
        </w:tc>
      </w:tr>
      <w:tr w:rsidR="002F383B" w:rsidRPr="00670921" w:rsidDel="00395BDF" w14:paraId="55CDE68B" w14:textId="071A880E" w:rsidTr="0056568A">
        <w:trPr>
          <w:trHeight w:val="144"/>
          <w:del w:id="3700" w:author="Sarah Robinson" w:date="2019-10-16T15:23:00Z"/>
        </w:trPr>
        <w:tc>
          <w:tcPr>
            <w:tcW w:w="3227" w:type="dxa"/>
            <w:tcBorders>
              <w:top w:val="single" w:sz="4" w:space="0" w:color="auto"/>
              <w:left w:val="nil"/>
              <w:bottom w:val="single" w:sz="4" w:space="0" w:color="auto"/>
              <w:right w:val="nil"/>
            </w:tcBorders>
            <w:vAlign w:val="center"/>
          </w:tcPr>
          <w:p w14:paraId="4D8AAABE" w14:textId="655A67DC" w:rsidR="002F383B" w:rsidRPr="00670921" w:rsidDel="00395BDF" w:rsidRDefault="002F383B">
            <w:pPr>
              <w:rPr>
                <w:del w:id="3701" w:author="Sarah Robinson" w:date="2019-10-16T15:23:00Z"/>
                <w:rFonts w:cstheme="minorHAnsi"/>
                <w:b/>
                <w:bCs/>
                <w:sz w:val="16"/>
              </w:rPr>
              <w:pPrChange w:id="3702" w:author="Sarah Robinson" w:date="2019-10-16T15:24:00Z">
                <w:pPr>
                  <w:jc w:val="center"/>
                </w:pPr>
              </w:pPrChange>
            </w:pPr>
          </w:p>
        </w:tc>
        <w:tc>
          <w:tcPr>
            <w:tcW w:w="6975" w:type="dxa"/>
            <w:tcBorders>
              <w:top w:val="nil"/>
              <w:left w:val="nil"/>
              <w:bottom w:val="nil"/>
              <w:right w:val="nil"/>
            </w:tcBorders>
            <w:vAlign w:val="center"/>
          </w:tcPr>
          <w:p w14:paraId="5BC50D38" w14:textId="584F4DD8" w:rsidR="002F383B" w:rsidRPr="00670921" w:rsidDel="00395BDF" w:rsidRDefault="002F383B">
            <w:pPr>
              <w:rPr>
                <w:del w:id="3703" w:author="Sarah Robinson" w:date="2019-10-16T15:23:00Z"/>
                <w:rFonts w:cstheme="minorHAnsi"/>
                <w:sz w:val="16"/>
              </w:rPr>
              <w:pPrChange w:id="370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31990126" w14:textId="756A3906" w:rsidR="002F383B" w:rsidRPr="00670921" w:rsidDel="00395BDF" w:rsidRDefault="002F383B">
            <w:pPr>
              <w:rPr>
                <w:del w:id="3705" w:author="Sarah Robinson" w:date="2019-10-16T15:23:00Z"/>
                <w:rFonts w:cstheme="minorHAnsi"/>
                <w:b/>
                <w:bCs/>
                <w:sz w:val="16"/>
              </w:rPr>
              <w:pPrChange w:id="3706" w:author="Sarah Robinson" w:date="2019-10-16T15:24:00Z">
                <w:pPr>
                  <w:jc w:val="center"/>
                </w:pPr>
              </w:pPrChange>
            </w:pPr>
          </w:p>
        </w:tc>
      </w:tr>
      <w:tr w:rsidR="002F383B" w:rsidRPr="00670921" w:rsidDel="00395BDF" w14:paraId="2B921213" w14:textId="7C33339C" w:rsidTr="0056568A">
        <w:trPr>
          <w:trHeight w:val="1440"/>
          <w:del w:id="3707" w:author="Sarah Robinson" w:date="2019-10-16T15:23:00Z"/>
        </w:trPr>
        <w:tc>
          <w:tcPr>
            <w:tcW w:w="3227" w:type="dxa"/>
            <w:tcBorders>
              <w:top w:val="single" w:sz="4" w:space="0" w:color="auto"/>
              <w:bottom w:val="single" w:sz="4" w:space="0" w:color="auto"/>
            </w:tcBorders>
            <w:vAlign w:val="center"/>
          </w:tcPr>
          <w:p w14:paraId="5712573C" w14:textId="4404DAB5" w:rsidR="002F383B" w:rsidRPr="00670921" w:rsidDel="00395BDF" w:rsidRDefault="002F383B">
            <w:pPr>
              <w:rPr>
                <w:del w:id="3708" w:author="Sarah Robinson" w:date="2019-10-16T15:23:00Z"/>
                <w:rFonts w:cstheme="minorHAnsi"/>
                <w:sz w:val="28"/>
              </w:rPr>
              <w:pPrChange w:id="3709" w:author="Sarah Robinson" w:date="2019-10-16T15:24:00Z">
                <w:pPr>
                  <w:jc w:val="center"/>
                </w:pPr>
              </w:pPrChange>
            </w:pPr>
            <w:del w:id="3710"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BUT</w:delText>
              </w:r>
              <w:r w:rsidRPr="00670921" w:rsidDel="00395BDF">
                <w:rPr>
                  <w:rFonts w:cstheme="minorHAnsi"/>
                  <w:sz w:val="28"/>
                </w:rPr>
                <w:delText xml:space="preserve"> no convergences</w:delText>
              </w:r>
            </w:del>
          </w:p>
        </w:tc>
        <w:tc>
          <w:tcPr>
            <w:tcW w:w="6975" w:type="dxa"/>
            <w:tcBorders>
              <w:top w:val="nil"/>
              <w:bottom w:val="nil"/>
            </w:tcBorders>
            <w:vAlign w:val="center"/>
          </w:tcPr>
          <w:p w14:paraId="75A9727C" w14:textId="0B126FE0" w:rsidR="002F383B" w:rsidRPr="00670921" w:rsidDel="00395BDF" w:rsidRDefault="002F383B">
            <w:pPr>
              <w:rPr>
                <w:del w:id="3711" w:author="Sarah Robinson" w:date="2019-10-16T15:23:00Z"/>
                <w:rFonts w:cstheme="minorHAnsi"/>
                <w:sz w:val="40"/>
              </w:rPr>
              <w:pPrChange w:id="3712" w:author="Sarah Robinson" w:date="2019-10-16T15:24:00Z">
                <w:pPr>
                  <w:jc w:val="center"/>
                </w:pPr>
              </w:pPrChange>
            </w:pPr>
            <w:del w:id="371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099E926" w14:textId="7A5724FF" w:rsidR="002F383B" w:rsidRPr="00670921" w:rsidDel="00395BDF" w:rsidRDefault="002F383B">
            <w:pPr>
              <w:rPr>
                <w:del w:id="3714" w:author="Sarah Robinson" w:date="2019-10-16T15:23:00Z"/>
                <w:rFonts w:cstheme="minorHAnsi"/>
                <w:sz w:val="28"/>
              </w:rPr>
              <w:pPrChange w:id="3715" w:author="Sarah Robinson" w:date="2019-10-16T15:24:00Z">
                <w:pPr>
                  <w:jc w:val="center"/>
                </w:pPr>
              </w:pPrChange>
            </w:pPr>
            <w:del w:id="3716"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BUT</w:delText>
              </w:r>
              <w:r w:rsidRPr="00670921" w:rsidDel="00395BDF">
                <w:rPr>
                  <w:rFonts w:cstheme="minorHAnsi"/>
                  <w:sz w:val="28"/>
                </w:rPr>
                <w:delText xml:space="preserve"> waterway has convergences</w:delText>
              </w:r>
            </w:del>
          </w:p>
        </w:tc>
      </w:tr>
      <w:tr w:rsidR="002F383B" w:rsidRPr="00670921" w:rsidDel="00395BDF" w14:paraId="7241A808" w14:textId="027ED6EF" w:rsidTr="0056568A">
        <w:trPr>
          <w:trHeight w:val="144"/>
          <w:del w:id="3717" w:author="Sarah Robinson" w:date="2019-10-16T15:23:00Z"/>
        </w:trPr>
        <w:tc>
          <w:tcPr>
            <w:tcW w:w="3227" w:type="dxa"/>
            <w:tcBorders>
              <w:top w:val="single" w:sz="4" w:space="0" w:color="auto"/>
              <w:left w:val="nil"/>
              <w:bottom w:val="single" w:sz="4" w:space="0" w:color="auto"/>
              <w:right w:val="nil"/>
            </w:tcBorders>
            <w:vAlign w:val="center"/>
          </w:tcPr>
          <w:p w14:paraId="1DCC3062" w14:textId="534FD3F1" w:rsidR="002F383B" w:rsidRPr="00670921" w:rsidDel="00395BDF" w:rsidRDefault="002F383B">
            <w:pPr>
              <w:rPr>
                <w:del w:id="3718" w:author="Sarah Robinson" w:date="2019-10-16T15:23:00Z"/>
                <w:rFonts w:cstheme="minorHAnsi"/>
                <w:b/>
                <w:bCs/>
                <w:sz w:val="16"/>
              </w:rPr>
              <w:pPrChange w:id="3719" w:author="Sarah Robinson" w:date="2019-10-16T15:24:00Z">
                <w:pPr>
                  <w:jc w:val="center"/>
                </w:pPr>
              </w:pPrChange>
            </w:pPr>
          </w:p>
        </w:tc>
        <w:tc>
          <w:tcPr>
            <w:tcW w:w="6975" w:type="dxa"/>
            <w:tcBorders>
              <w:top w:val="nil"/>
              <w:left w:val="nil"/>
              <w:bottom w:val="nil"/>
              <w:right w:val="nil"/>
            </w:tcBorders>
            <w:vAlign w:val="center"/>
          </w:tcPr>
          <w:p w14:paraId="3D68D789" w14:textId="3882B086" w:rsidR="002F383B" w:rsidRPr="00670921" w:rsidDel="00395BDF" w:rsidRDefault="002F383B">
            <w:pPr>
              <w:rPr>
                <w:del w:id="3720" w:author="Sarah Robinson" w:date="2019-10-16T15:23:00Z"/>
                <w:rFonts w:cstheme="minorHAnsi"/>
                <w:sz w:val="16"/>
              </w:rPr>
              <w:pPrChange w:id="372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A21803D" w14:textId="08BAD4B5" w:rsidR="002F383B" w:rsidRPr="00670921" w:rsidDel="00395BDF" w:rsidRDefault="002F383B">
            <w:pPr>
              <w:rPr>
                <w:del w:id="3722" w:author="Sarah Robinson" w:date="2019-10-16T15:23:00Z"/>
                <w:rFonts w:cstheme="minorHAnsi"/>
                <w:b/>
                <w:bCs/>
                <w:sz w:val="16"/>
              </w:rPr>
              <w:pPrChange w:id="3723" w:author="Sarah Robinson" w:date="2019-10-16T15:24:00Z">
                <w:pPr>
                  <w:jc w:val="center"/>
                </w:pPr>
              </w:pPrChange>
            </w:pPr>
          </w:p>
        </w:tc>
      </w:tr>
      <w:tr w:rsidR="002F383B" w:rsidRPr="00670921" w:rsidDel="00395BDF" w14:paraId="763C8C98" w14:textId="10625B36" w:rsidTr="0056568A">
        <w:trPr>
          <w:trHeight w:val="1440"/>
          <w:del w:id="3724" w:author="Sarah Robinson" w:date="2019-10-16T15:23:00Z"/>
        </w:trPr>
        <w:tc>
          <w:tcPr>
            <w:tcW w:w="3227" w:type="dxa"/>
            <w:tcBorders>
              <w:top w:val="single" w:sz="4" w:space="0" w:color="auto"/>
              <w:bottom w:val="single" w:sz="4" w:space="0" w:color="auto"/>
            </w:tcBorders>
            <w:vAlign w:val="center"/>
          </w:tcPr>
          <w:p w14:paraId="5BD82F1E" w14:textId="2849DDC3" w:rsidR="002F383B" w:rsidRPr="00670921" w:rsidDel="00395BDF" w:rsidRDefault="002F383B">
            <w:pPr>
              <w:rPr>
                <w:del w:id="3725" w:author="Sarah Robinson" w:date="2019-10-16T15:23:00Z"/>
                <w:rFonts w:cstheme="minorHAnsi"/>
                <w:sz w:val="28"/>
              </w:rPr>
              <w:pPrChange w:id="3726" w:author="Sarah Robinson" w:date="2019-10-16T15:24:00Z">
                <w:pPr>
                  <w:jc w:val="center"/>
                </w:pPr>
              </w:pPrChange>
            </w:pPr>
            <w:del w:id="3727" w:author="Sarah Robinson" w:date="2019-10-16T15:23:00Z">
              <w:r w:rsidRPr="00670921" w:rsidDel="00395BDF">
                <w:rPr>
                  <w:rFonts w:cstheme="minorHAnsi"/>
                  <w:sz w:val="28"/>
                </w:rPr>
                <w:delText xml:space="preserve">No turns over 45 degrees </w:delText>
              </w:r>
              <w:r w:rsidRPr="00670921" w:rsidDel="00395BDF">
                <w:rPr>
                  <w:rFonts w:cstheme="minorHAnsi"/>
                  <w:b/>
                  <w:bCs/>
                  <w:sz w:val="28"/>
                </w:rPr>
                <w:delText>BUT</w:delText>
              </w:r>
              <w:r w:rsidRPr="00670921" w:rsidDel="00395BDF">
                <w:rPr>
                  <w:rFonts w:cstheme="minorHAnsi"/>
                  <w:sz w:val="28"/>
                </w:rPr>
                <w:delText xml:space="preserve"> waterway has convergences</w:delText>
              </w:r>
            </w:del>
          </w:p>
        </w:tc>
        <w:tc>
          <w:tcPr>
            <w:tcW w:w="6975" w:type="dxa"/>
            <w:tcBorders>
              <w:top w:val="nil"/>
              <w:bottom w:val="nil"/>
            </w:tcBorders>
            <w:vAlign w:val="center"/>
          </w:tcPr>
          <w:p w14:paraId="0F94879D" w14:textId="45349488" w:rsidR="002F383B" w:rsidRPr="00670921" w:rsidDel="00395BDF" w:rsidRDefault="002F383B">
            <w:pPr>
              <w:rPr>
                <w:del w:id="3728" w:author="Sarah Robinson" w:date="2019-10-16T15:23:00Z"/>
                <w:rFonts w:cstheme="minorHAnsi"/>
                <w:sz w:val="40"/>
              </w:rPr>
              <w:pPrChange w:id="3729" w:author="Sarah Robinson" w:date="2019-10-16T15:24:00Z">
                <w:pPr>
                  <w:jc w:val="center"/>
                </w:pPr>
              </w:pPrChange>
            </w:pPr>
            <w:del w:id="373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50235339" w14:textId="23124EB6" w:rsidR="002F383B" w:rsidRPr="00670921" w:rsidDel="00395BDF" w:rsidRDefault="002F383B">
            <w:pPr>
              <w:rPr>
                <w:del w:id="3731" w:author="Sarah Robinson" w:date="2019-10-16T15:23:00Z"/>
                <w:rFonts w:cstheme="minorHAnsi"/>
                <w:sz w:val="28"/>
              </w:rPr>
              <w:pPrChange w:id="3732" w:author="Sarah Robinson" w:date="2019-10-16T15:24:00Z">
                <w:pPr>
                  <w:jc w:val="center"/>
                </w:pPr>
              </w:pPrChange>
            </w:pPr>
            <w:del w:id="3733" w:author="Sarah Robinson" w:date="2019-10-16T15:23:00Z">
              <w:r w:rsidRPr="00670921" w:rsidDel="00395BDF">
                <w:rPr>
                  <w:rFonts w:cstheme="minorHAnsi"/>
                  <w:sz w:val="28"/>
                </w:rPr>
                <w:delText xml:space="preserve">One or more turns over 45 degrees </w:delText>
              </w:r>
              <w:r w:rsidRPr="00670921" w:rsidDel="00395BDF">
                <w:rPr>
                  <w:rFonts w:cstheme="minorHAnsi"/>
                  <w:b/>
                  <w:bCs/>
                  <w:sz w:val="28"/>
                </w:rPr>
                <w:delText>AND</w:delText>
              </w:r>
              <w:r w:rsidRPr="00670921" w:rsidDel="00395BDF">
                <w:rPr>
                  <w:rFonts w:cstheme="minorHAnsi"/>
                  <w:sz w:val="28"/>
                </w:rPr>
                <w:delText xml:space="preserve"> waterway has convergences</w:delText>
              </w:r>
            </w:del>
          </w:p>
        </w:tc>
      </w:tr>
      <w:tr w:rsidR="002F383B" w:rsidRPr="00670921" w:rsidDel="00395BDF" w14:paraId="38335729" w14:textId="26762F80" w:rsidTr="0056568A">
        <w:trPr>
          <w:trHeight w:val="360"/>
          <w:del w:id="3734" w:author="Sarah Robinson" w:date="2019-10-16T15:23:00Z"/>
        </w:trPr>
        <w:tc>
          <w:tcPr>
            <w:tcW w:w="3227" w:type="dxa"/>
            <w:tcBorders>
              <w:top w:val="single" w:sz="4" w:space="0" w:color="auto"/>
              <w:left w:val="nil"/>
              <w:bottom w:val="nil"/>
              <w:right w:val="nil"/>
            </w:tcBorders>
            <w:vAlign w:val="center"/>
          </w:tcPr>
          <w:p w14:paraId="0BEA89B9" w14:textId="2851D7D9" w:rsidR="002F383B" w:rsidRPr="00670921" w:rsidDel="00395BDF" w:rsidRDefault="002F383B">
            <w:pPr>
              <w:rPr>
                <w:del w:id="3735" w:author="Sarah Robinson" w:date="2019-10-16T15:23:00Z"/>
                <w:rFonts w:cstheme="minorHAnsi"/>
                <w:b/>
                <w:bCs/>
                <w:sz w:val="28"/>
              </w:rPr>
              <w:pPrChange w:id="3736" w:author="Sarah Robinson" w:date="2019-10-16T15:24:00Z">
                <w:pPr>
                  <w:jc w:val="center"/>
                </w:pPr>
              </w:pPrChange>
            </w:pPr>
          </w:p>
        </w:tc>
        <w:tc>
          <w:tcPr>
            <w:tcW w:w="6975" w:type="dxa"/>
            <w:tcBorders>
              <w:top w:val="nil"/>
              <w:left w:val="nil"/>
              <w:bottom w:val="nil"/>
              <w:right w:val="nil"/>
            </w:tcBorders>
            <w:vAlign w:val="center"/>
          </w:tcPr>
          <w:p w14:paraId="3FB24444" w14:textId="38FE3F95" w:rsidR="002F383B" w:rsidRPr="00670921" w:rsidDel="00395BDF" w:rsidRDefault="00C73C2A">
            <w:pPr>
              <w:rPr>
                <w:del w:id="3737" w:author="Sarah Robinson" w:date="2019-10-16T15:23:00Z"/>
                <w:rFonts w:cstheme="minorHAnsi"/>
              </w:rPr>
              <w:pPrChange w:id="3738" w:author="Sarah Robinson" w:date="2019-10-16T15:24:00Z">
                <w:pPr>
                  <w:pStyle w:val="BodyText"/>
                </w:pPr>
              </w:pPrChange>
            </w:pPr>
            <w:del w:id="3739"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4F1B82D" w14:textId="0CDA1C23" w:rsidR="002F383B" w:rsidRPr="00670921" w:rsidDel="00395BDF" w:rsidRDefault="002F383B">
            <w:pPr>
              <w:rPr>
                <w:del w:id="3740" w:author="Sarah Robinson" w:date="2019-10-16T15:23:00Z"/>
                <w:rFonts w:cstheme="minorHAnsi"/>
                <w:b/>
                <w:bCs/>
                <w:sz w:val="28"/>
              </w:rPr>
              <w:pPrChange w:id="3741" w:author="Sarah Robinson" w:date="2019-10-16T15:24:00Z">
                <w:pPr>
                  <w:jc w:val="center"/>
                </w:pPr>
              </w:pPrChange>
            </w:pPr>
          </w:p>
        </w:tc>
      </w:tr>
    </w:tbl>
    <w:p w14:paraId="24A39E4E" w14:textId="1F09119A" w:rsidR="002F383B" w:rsidRPr="00670921" w:rsidDel="00395BDF" w:rsidRDefault="002F383B">
      <w:pPr>
        <w:rPr>
          <w:del w:id="3742" w:author="Sarah Robinson" w:date="2019-10-16T15:23:00Z"/>
          <w:rFonts w:cstheme="minorHAnsi"/>
        </w:rPr>
        <w:pPrChange w:id="3743" w:author="Sarah Robinson" w:date="2019-10-16T15:24:00Z">
          <w:pPr>
            <w:pStyle w:val="Title"/>
          </w:pPr>
        </w:pPrChange>
      </w:pPr>
    </w:p>
    <w:p w14:paraId="33FCEB15" w14:textId="06517966" w:rsidR="002F383B" w:rsidRPr="00670921" w:rsidDel="00395BDF" w:rsidRDefault="002F383B">
      <w:pPr>
        <w:rPr>
          <w:del w:id="3744" w:author="Sarah Robinson" w:date="2019-10-16T15:23:00Z"/>
          <w:rFonts w:cstheme="minorHAnsi"/>
        </w:rPr>
        <w:pPrChange w:id="3745" w:author="Sarah Robinson" w:date="2019-10-16T15:24:00Z">
          <w:pPr>
            <w:pStyle w:val="Title"/>
          </w:pPr>
        </w:pPrChange>
      </w:pPr>
      <w:del w:id="3746" w:author="Sarah Robinson" w:date="2019-10-16T15:23:00Z">
        <w:r w:rsidRPr="00670921" w:rsidDel="00395BDF">
          <w:rPr>
            <w:rFonts w:cstheme="minorHAnsi"/>
          </w:rPr>
          <w:br w:type="page"/>
          <w:delText>Book 2: Risk Factor Rating Scales</w:delText>
        </w:r>
      </w:del>
    </w:p>
    <w:p w14:paraId="08D348D1" w14:textId="7EAB01F0" w:rsidR="002F383B" w:rsidRPr="00670921" w:rsidDel="00395BDF" w:rsidRDefault="002F383B">
      <w:pPr>
        <w:rPr>
          <w:del w:id="3747" w:author="Sarah Robinson" w:date="2019-10-16T15:23:00Z"/>
          <w:rFonts w:cstheme="minorHAnsi"/>
          <w:b/>
          <w:bCs/>
          <w:sz w:val="32"/>
        </w:rPr>
        <w:pPrChange w:id="3748" w:author="Sarah Robinson" w:date="2019-10-16T15:24:00Z">
          <w:pPr>
            <w:jc w:val="center"/>
          </w:pPr>
        </w:pPrChange>
      </w:pPr>
    </w:p>
    <w:p w14:paraId="2C9D38A4" w14:textId="31122EC9" w:rsidR="002F383B" w:rsidRPr="00670921" w:rsidDel="00395BDF" w:rsidRDefault="002F383B">
      <w:pPr>
        <w:rPr>
          <w:del w:id="3749" w:author="Sarah Robinson" w:date="2019-10-16T15:23:00Z"/>
          <w:rFonts w:cstheme="minorHAnsi"/>
          <w:b/>
          <w:bCs/>
          <w:sz w:val="32"/>
        </w:rPr>
        <w:pPrChange w:id="3750" w:author="Sarah Robinson" w:date="2019-10-16T15:24:00Z">
          <w:pPr>
            <w:jc w:val="center"/>
          </w:pPr>
        </w:pPrChange>
      </w:pPr>
      <w:del w:id="3751" w:author="Sarah Robinson" w:date="2019-10-16T15:23:00Z">
        <w:r w:rsidRPr="00670921" w:rsidDel="00395BDF">
          <w:rPr>
            <w:rFonts w:cstheme="minorHAnsi"/>
            <w:b/>
            <w:bCs/>
            <w:sz w:val="32"/>
          </w:rPr>
          <w:delText>How much riskier is the condition on the right than the condition on the left?</w:delText>
        </w:r>
      </w:del>
    </w:p>
    <w:p w14:paraId="2692C6B1" w14:textId="2199AF89" w:rsidR="002F383B" w:rsidRPr="00670921" w:rsidDel="00395BDF" w:rsidRDefault="002F383B">
      <w:pPr>
        <w:rPr>
          <w:del w:id="3752" w:author="Sarah Robinson" w:date="2019-10-16T15:23:00Z"/>
          <w:rFonts w:cstheme="minorHAnsi"/>
          <w:b/>
          <w:bCs/>
          <w:sz w:val="32"/>
        </w:rPr>
        <w:pPrChange w:id="3753" w:author="Sarah Robinson" w:date="2019-10-16T15:24:00Z">
          <w:pPr>
            <w:jc w:val="center"/>
          </w:pPr>
        </w:pPrChange>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rsidDel="00395BDF" w14:paraId="34890223" w14:textId="6E62F034" w:rsidTr="0056568A">
        <w:trPr>
          <w:del w:id="3754" w:author="Sarah Robinson" w:date="2019-10-16T15:23:00Z"/>
        </w:trPr>
        <w:tc>
          <w:tcPr>
            <w:tcW w:w="13860" w:type="dxa"/>
          </w:tcPr>
          <w:p w14:paraId="67DD4958" w14:textId="3B04D5F0" w:rsidR="002F383B" w:rsidRPr="00670921" w:rsidDel="00395BDF" w:rsidRDefault="002F383B">
            <w:pPr>
              <w:rPr>
                <w:del w:id="3755" w:author="Sarah Robinson" w:date="2019-10-16T15:23:00Z"/>
                <w:rFonts w:cstheme="minorHAnsi"/>
                <w:b/>
                <w:bCs/>
                <w:sz w:val="40"/>
                <w:szCs w:val="40"/>
              </w:rPr>
              <w:pPrChange w:id="3756" w:author="Sarah Robinson" w:date="2019-10-16T15:24:00Z">
                <w:pPr>
                  <w:jc w:val="center"/>
                </w:pPr>
              </w:pPrChange>
            </w:pPr>
            <w:del w:id="3757" w:author="Sarah Robinson" w:date="2019-10-16T15:23:00Z">
              <w:r w:rsidRPr="00670921" w:rsidDel="00395BDF">
                <w:rPr>
                  <w:rFonts w:cstheme="minorHAnsi"/>
                  <w:b/>
                  <w:bCs/>
                  <w:sz w:val="40"/>
                  <w:szCs w:val="40"/>
                </w:rPr>
                <w:delText>Immediate Consequences:</w:delText>
              </w:r>
            </w:del>
          </w:p>
          <w:p w14:paraId="2F539507" w14:textId="0F9F53EA" w:rsidR="002F383B" w:rsidRPr="00670921" w:rsidDel="00395BDF" w:rsidRDefault="002F383B">
            <w:pPr>
              <w:rPr>
                <w:del w:id="3758" w:author="Sarah Robinson" w:date="2019-10-16T15:23:00Z"/>
                <w:rFonts w:cstheme="minorHAnsi"/>
                <w:b/>
                <w:bCs/>
                <w:sz w:val="32"/>
              </w:rPr>
              <w:pPrChange w:id="3759" w:author="Sarah Robinson" w:date="2019-10-16T15:24:00Z">
                <w:pPr>
                  <w:jc w:val="center"/>
                </w:pPr>
              </w:pPrChange>
            </w:pPr>
            <w:del w:id="3760" w:author="Sarah Robinson" w:date="2019-10-16T15:23:00Z">
              <w:r w:rsidRPr="00670921" w:rsidDel="00395BDF">
                <w:rPr>
                  <w:rFonts w:cstheme="minorHAnsi"/>
                  <w:b/>
                  <w:bCs/>
                  <w:sz w:val="40"/>
                  <w:szCs w:val="40"/>
                </w:rPr>
                <w:delText>Personnel Injuries</w:delText>
              </w:r>
            </w:del>
          </w:p>
        </w:tc>
      </w:tr>
    </w:tbl>
    <w:p w14:paraId="0723D554" w14:textId="64A5DD92" w:rsidR="002F383B" w:rsidRPr="00670921" w:rsidDel="00395BDF" w:rsidRDefault="002F383B">
      <w:pPr>
        <w:rPr>
          <w:del w:id="3761" w:author="Sarah Robinson" w:date="2019-10-16T15:23:00Z"/>
          <w:rFonts w:cstheme="minorHAnsi"/>
          <w:b/>
          <w:bCs/>
        </w:rPr>
        <w:pPrChange w:id="3762" w:author="Sarah Robinson" w:date="2019-10-16T15:24:00Z">
          <w:pPr>
            <w:jc w:val="center"/>
          </w:pPr>
        </w:pPrChange>
      </w:pPr>
    </w:p>
    <w:p w14:paraId="04BBBE7A" w14:textId="7D1351AA" w:rsidR="002F383B" w:rsidRPr="00670921" w:rsidDel="00395BDF" w:rsidRDefault="002F383B">
      <w:pPr>
        <w:rPr>
          <w:del w:id="3763" w:author="Sarah Robinson" w:date="2019-10-16T15:23:00Z"/>
          <w:rFonts w:cstheme="minorHAnsi"/>
          <w:sz w:val="22"/>
        </w:rPr>
        <w:pPrChange w:id="3764" w:author="Sarah Robinson" w:date="2019-10-16T15:24:00Z">
          <w:pPr>
            <w:jc w:val="center"/>
          </w:pPr>
        </w:pPrChange>
      </w:pPr>
      <w:del w:id="3765" w:author="Sarah Robinson" w:date="2019-10-16T15:23:00Z">
        <w:r w:rsidRPr="00670921" w:rsidDel="00395BDF">
          <w:rPr>
            <w:rFonts w:cstheme="minorHAnsi"/>
            <w:sz w:val="22"/>
          </w:rPr>
          <w:delText>(Circle one number on each line)</w:delText>
        </w:r>
      </w:del>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rsidDel="00395BDF" w14:paraId="6971D600" w14:textId="1A3AA1D7" w:rsidTr="0056568A">
        <w:trPr>
          <w:trHeight w:val="1440"/>
          <w:del w:id="3766" w:author="Sarah Robinson" w:date="2019-10-16T15:23:00Z"/>
        </w:trPr>
        <w:tc>
          <w:tcPr>
            <w:tcW w:w="3479" w:type="dxa"/>
            <w:tcBorders>
              <w:bottom w:val="single" w:sz="4" w:space="0" w:color="auto"/>
            </w:tcBorders>
            <w:vAlign w:val="center"/>
          </w:tcPr>
          <w:p w14:paraId="31870252" w14:textId="4AFBC853" w:rsidR="002F383B" w:rsidRPr="00670921" w:rsidDel="00395BDF" w:rsidRDefault="002F383B">
            <w:pPr>
              <w:rPr>
                <w:del w:id="3767" w:author="Sarah Robinson" w:date="2019-10-16T15:23:00Z"/>
                <w:rFonts w:cstheme="minorHAnsi"/>
                <w:sz w:val="28"/>
              </w:rPr>
              <w:pPrChange w:id="3768" w:author="Sarah Robinson" w:date="2019-10-16T15:24:00Z">
                <w:pPr>
                  <w:jc w:val="center"/>
                </w:pPr>
              </w:pPrChange>
            </w:pPr>
            <w:del w:id="3769" w:author="Sarah Robinson" w:date="2019-10-16T15:23:00Z">
              <w:r w:rsidRPr="00670921" w:rsidDel="00395BDF">
                <w:rPr>
                  <w:rFonts w:cstheme="minorHAnsi"/>
                  <w:b/>
                  <w:bCs/>
                  <w:sz w:val="28"/>
                </w:rPr>
                <w:delText>NO</w:delText>
              </w:r>
              <w:r w:rsidRPr="00670921" w:rsidDel="00395BDF">
                <w:rPr>
                  <w:rFonts w:cstheme="minorHAnsi"/>
                  <w:sz w:val="28"/>
                </w:rPr>
                <w:delText xml:space="preserve"> passenger vessels (dinner cruises, charter fishing, ferries, cruise ships) using waterway</w:delText>
              </w:r>
            </w:del>
          </w:p>
        </w:tc>
        <w:tc>
          <w:tcPr>
            <w:tcW w:w="6975" w:type="dxa"/>
            <w:tcBorders>
              <w:top w:val="nil"/>
              <w:bottom w:val="nil"/>
            </w:tcBorders>
            <w:vAlign w:val="center"/>
          </w:tcPr>
          <w:p w14:paraId="2370DFE1" w14:textId="304B1B08" w:rsidR="002F383B" w:rsidRPr="00670921" w:rsidDel="00395BDF" w:rsidRDefault="002F383B">
            <w:pPr>
              <w:rPr>
                <w:del w:id="3770" w:author="Sarah Robinson" w:date="2019-10-16T15:23:00Z"/>
                <w:rFonts w:cstheme="minorHAnsi"/>
                <w:sz w:val="40"/>
              </w:rPr>
              <w:pPrChange w:id="3771" w:author="Sarah Robinson" w:date="2019-10-16T15:24:00Z">
                <w:pPr>
                  <w:jc w:val="center"/>
                </w:pPr>
              </w:pPrChange>
            </w:pPr>
            <w:del w:id="3772"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3C497748" w14:textId="295AC4BF" w:rsidR="002F383B" w:rsidRPr="00670921" w:rsidDel="00395BDF" w:rsidRDefault="002F383B">
            <w:pPr>
              <w:rPr>
                <w:del w:id="3773" w:author="Sarah Robinson" w:date="2019-10-16T15:23:00Z"/>
                <w:rFonts w:cstheme="minorHAnsi"/>
                <w:sz w:val="28"/>
              </w:rPr>
              <w:pPrChange w:id="3774" w:author="Sarah Robinson" w:date="2019-10-16T15:24:00Z">
                <w:pPr>
                  <w:jc w:val="center"/>
                </w:pPr>
              </w:pPrChange>
            </w:pPr>
            <w:del w:id="3775" w:author="Sarah Robinson" w:date="2019-10-16T15:23:00Z">
              <w:r w:rsidRPr="00670921" w:rsidDel="00395BDF">
                <w:rPr>
                  <w:rFonts w:cstheme="minorHAnsi"/>
                  <w:b/>
                  <w:bCs/>
                  <w:sz w:val="28"/>
                </w:rPr>
                <w:delText xml:space="preserve">ONLY </w:delText>
              </w:r>
              <w:r w:rsidRPr="00670921" w:rsidDel="00395BDF">
                <w:rPr>
                  <w:rFonts w:cstheme="minorHAnsi"/>
                  <w:sz w:val="28"/>
                </w:rPr>
                <w:delText>small passenger vessels (&lt; 150 persons on board) using waterway</w:delText>
              </w:r>
            </w:del>
          </w:p>
        </w:tc>
      </w:tr>
      <w:tr w:rsidR="002F383B" w:rsidRPr="00670921" w:rsidDel="00395BDF" w14:paraId="32FF019A" w14:textId="6AAE30F6" w:rsidTr="0056568A">
        <w:trPr>
          <w:trHeight w:val="144"/>
          <w:del w:id="3776" w:author="Sarah Robinson" w:date="2019-10-16T15:23:00Z"/>
        </w:trPr>
        <w:tc>
          <w:tcPr>
            <w:tcW w:w="3479" w:type="dxa"/>
            <w:tcBorders>
              <w:top w:val="single" w:sz="4" w:space="0" w:color="auto"/>
              <w:left w:val="nil"/>
              <w:bottom w:val="single" w:sz="4" w:space="0" w:color="auto"/>
              <w:right w:val="nil"/>
            </w:tcBorders>
            <w:vAlign w:val="center"/>
          </w:tcPr>
          <w:p w14:paraId="4F2BBDD4" w14:textId="565F6F66" w:rsidR="002F383B" w:rsidRPr="00670921" w:rsidDel="00395BDF" w:rsidRDefault="002F383B">
            <w:pPr>
              <w:rPr>
                <w:del w:id="3777" w:author="Sarah Robinson" w:date="2019-10-16T15:23:00Z"/>
                <w:rFonts w:cstheme="minorHAnsi"/>
                <w:b/>
                <w:bCs/>
                <w:sz w:val="16"/>
              </w:rPr>
              <w:pPrChange w:id="3778" w:author="Sarah Robinson" w:date="2019-10-16T15:24:00Z">
                <w:pPr>
                  <w:jc w:val="center"/>
                </w:pPr>
              </w:pPrChange>
            </w:pPr>
          </w:p>
        </w:tc>
        <w:tc>
          <w:tcPr>
            <w:tcW w:w="6975" w:type="dxa"/>
            <w:tcBorders>
              <w:top w:val="nil"/>
              <w:left w:val="nil"/>
              <w:bottom w:val="nil"/>
              <w:right w:val="nil"/>
            </w:tcBorders>
            <w:vAlign w:val="center"/>
          </w:tcPr>
          <w:p w14:paraId="5C1E4335" w14:textId="26418209" w:rsidR="002F383B" w:rsidRPr="00670921" w:rsidDel="00395BDF" w:rsidRDefault="002F383B">
            <w:pPr>
              <w:rPr>
                <w:del w:id="3779" w:author="Sarah Robinson" w:date="2019-10-16T15:23:00Z"/>
                <w:rFonts w:cstheme="minorHAnsi"/>
                <w:sz w:val="16"/>
              </w:rPr>
              <w:pPrChange w:id="3780"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10053640" w14:textId="3A264EEA" w:rsidR="002F383B" w:rsidRPr="00670921" w:rsidDel="00395BDF" w:rsidRDefault="002F383B">
            <w:pPr>
              <w:rPr>
                <w:del w:id="3781" w:author="Sarah Robinson" w:date="2019-10-16T15:23:00Z"/>
                <w:rFonts w:cstheme="minorHAnsi"/>
                <w:b/>
                <w:bCs/>
                <w:sz w:val="16"/>
              </w:rPr>
              <w:pPrChange w:id="3782" w:author="Sarah Robinson" w:date="2019-10-16T15:24:00Z">
                <w:pPr>
                  <w:jc w:val="center"/>
                </w:pPr>
              </w:pPrChange>
            </w:pPr>
          </w:p>
        </w:tc>
      </w:tr>
      <w:tr w:rsidR="002F383B" w:rsidRPr="00670921" w:rsidDel="00395BDF" w14:paraId="4EED52ED" w14:textId="4D635937" w:rsidTr="0056568A">
        <w:trPr>
          <w:trHeight w:val="1440"/>
          <w:del w:id="3783" w:author="Sarah Robinson" w:date="2019-10-16T15:23:00Z"/>
        </w:trPr>
        <w:tc>
          <w:tcPr>
            <w:tcW w:w="3479" w:type="dxa"/>
            <w:tcBorders>
              <w:top w:val="single" w:sz="4" w:space="0" w:color="auto"/>
              <w:bottom w:val="single" w:sz="4" w:space="0" w:color="auto"/>
            </w:tcBorders>
            <w:vAlign w:val="center"/>
          </w:tcPr>
          <w:p w14:paraId="7BED4E4D" w14:textId="71E69CD9" w:rsidR="002F383B" w:rsidRPr="00670921" w:rsidDel="00395BDF" w:rsidRDefault="002F383B">
            <w:pPr>
              <w:rPr>
                <w:del w:id="3784" w:author="Sarah Robinson" w:date="2019-10-16T15:23:00Z"/>
                <w:rFonts w:cstheme="minorHAnsi"/>
                <w:sz w:val="28"/>
              </w:rPr>
              <w:pPrChange w:id="3785" w:author="Sarah Robinson" w:date="2019-10-16T15:24:00Z">
                <w:pPr>
                  <w:jc w:val="center"/>
                </w:pPr>
              </w:pPrChange>
            </w:pPr>
            <w:del w:id="3786" w:author="Sarah Robinson" w:date="2019-10-16T15:23:00Z">
              <w:r w:rsidRPr="00670921" w:rsidDel="00395BDF">
                <w:rPr>
                  <w:rFonts w:cstheme="minorHAnsi"/>
                  <w:b/>
                  <w:bCs/>
                  <w:sz w:val="28"/>
                </w:rPr>
                <w:delText xml:space="preserve">ONLY </w:delText>
              </w:r>
              <w:r w:rsidRPr="00670921" w:rsidDel="00395BDF">
                <w:rPr>
                  <w:rFonts w:cstheme="minorHAnsi"/>
                  <w:sz w:val="28"/>
                </w:rPr>
                <w:delText>small passenger vessels (&lt; 150 persons on board) using waterway</w:delText>
              </w:r>
            </w:del>
          </w:p>
        </w:tc>
        <w:tc>
          <w:tcPr>
            <w:tcW w:w="6975" w:type="dxa"/>
            <w:tcBorders>
              <w:top w:val="nil"/>
              <w:bottom w:val="nil"/>
            </w:tcBorders>
            <w:vAlign w:val="center"/>
          </w:tcPr>
          <w:p w14:paraId="59E1EC9D" w14:textId="501BF1CF" w:rsidR="002F383B" w:rsidRPr="00670921" w:rsidDel="00395BDF" w:rsidRDefault="002F383B">
            <w:pPr>
              <w:rPr>
                <w:del w:id="3787" w:author="Sarah Robinson" w:date="2019-10-16T15:23:00Z"/>
                <w:rFonts w:cstheme="minorHAnsi"/>
                <w:sz w:val="40"/>
              </w:rPr>
              <w:pPrChange w:id="3788" w:author="Sarah Robinson" w:date="2019-10-16T15:24:00Z">
                <w:pPr>
                  <w:jc w:val="center"/>
                </w:pPr>
              </w:pPrChange>
            </w:pPr>
            <w:del w:id="3789"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B3F1AA0" w14:textId="3527A7F6" w:rsidR="002F383B" w:rsidRPr="00670921" w:rsidDel="00395BDF" w:rsidRDefault="002F383B">
            <w:pPr>
              <w:rPr>
                <w:del w:id="3790" w:author="Sarah Robinson" w:date="2019-10-16T15:23:00Z"/>
                <w:rFonts w:cstheme="minorHAnsi"/>
                <w:sz w:val="28"/>
              </w:rPr>
              <w:pPrChange w:id="3791" w:author="Sarah Robinson" w:date="2019-10-16T15:24:00Z">
                <w:pPr>
                  <w:jc w:val="center"/>
                </w:pPr>
              </w:pPrChange>
            </w:pPr>
            <w:del w:id="3792" w:author="Sarah Robinson" w:date="2019-10-16T15:23:00Z">
              <w:r w:rsidRPr="00670921" w:rsidDel="00395BDF">
                <w:rPr>
                  <w:rFonts w:cstheme="minorHAnsi"/>
                  <w:sz w:val="28"/>
                </w:rPr>
                <w:delText xml:space="preserve">Large passenger vessels (&gt; 150 persons on board) using waterway </w:delText>
              </w:r>
              <w:r w:rsidRPr="00670921" w:rsidDel="00395BDF">
                <w:rPr>
                  <w:rFonts w:cstheme="minorHAnsi"/>
                  <w:b/>
                  <w:bCs/>
                  <w:sz w:val="28"/>
                </w:rPr>
                <w:delText>OCCASIONALLY</w:delText>
              </w:r>
            </w:del>
          </w:p>
        </w:tc>
      </w:tr>
      <w:tr w:rsidR="002F383B" w:rsidRPr="00670921" w:rsidDel="00395BDF" w14:paraId="644264AE" w14:textId="08B8BA90" w:rsidTr="0056568A">
        <w:trPr>
          <w:trHeight w:val="144"/>
          <w:del w:id="3793" w:author="Sarah Robinson" w:date="2019-10-16T15:23:00Z"/>
        </w:trPr>
        <w:tc>
          <w:tcPr>
            <w:tcW w:w="3479" w:type="dxa"/>
            <w:tcBorders>
              <w:top w:val="single" w:sz="4" w:space="0" w:color="auto"/>
              <w:left w:val="nil"/>
              <w:bottom w:val="single" w:sz="4" w:space="0" w:color="auto"/>
              <w:right w:val="nil"/>
            </w:tcBorders>
            <w:vAlign w:val="center"/>
          </w:tcPr>
          <w:p w14:paraId="01933008" w14:textId="77626C71" w:rsidR="002F383B" w:rsidRPr="00670921" w:rsidDel="00395BDF" w:rsidRDefault="002F383B">
            <w:pPr>
              <w:rPr>
                <w:del w:id="3794" w:author="Sarah Robinson" w:date="2019-10-16T15:23:00Z"/>
                <w:rFonts w:cstheme="minorHAnsi"/>
                <w:b/>
                <w:bCs/>
                <w:sz w:val="16"/>
              </w:rPr>
              <w:pPrChange w:id="3795" w:author="Sarah Robinson" w:date="2019-10-16T15:24:00Z">
                <w:pPr>
                  <w:jc w:val="center"/>
                </w:pPr>
              </w:pPrChange>
            </w:pPr>
          </w:p>
        </w:tc>
        <w:tc>
          <w:tcPr>
            <w:tcW w:w="6975" w:type="dxa"/>
            <w:tcBorders>
              <w:top w:val="nil"/>
              <w:left w:val="nil"/>
              <w:bottom w:val="nil"/>
              <w:right w:val="nil"/>
            </w:tcBorders>
            <w:vAlign w:val="center"/>
          </w:tcPr>
          <w:p w14:paraId="06A665E5" w14:textId="15E7269C" w:rsidR="002F383B" w:rsidRPr="00670921" w:rsidDel="00395BDF" w:rsidRDefault="002F383B">
            <w:pPr>
              <w:rPr>
                <w:del w:id="3796" w:author="Sarah Robinson" w:date="2019-10-16T15:23:00Z"/>
                <w:rFonts w:cstheme="minorHAnsi"/>
                <w:sz w:val="16"/>
              </w:rPr>
              <w:pPrChange w:id="3797"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389FC481" w14:textId="5FC0F660" w:rsidR="002F383B" w:rsidRPr="00670921" w:rsidDel="00395BDF" w:rsidRDefault="002F383B">
            <w:pPr>
              <w:rPr>
                <w:del w:id="3798" w:author="Sarah Robinson" w:date="2019-10-16T15:23:00Z"/>
                <w:rFonts w:cstheme="minorHAnsi"/>
                <w:b/>
                <w:bCs/>
                <w:sz w:val="16"/>
              </w:rPr>
              <w:pPrChange w:id="3799" w:author="Sarah Robinson" w:date="2019-10-16T15:24:00Z">
                <w:pPr>
                  <w:jc w:val="center"/>
                </w:pPr>
              </w:pPrChange>
            </w:pPr>
          </w:p>
        </w:tc>
      </w:tr>
      <w:tr w:rsidR="002F383B" w:rsidRPr="00670921" w:rsidDel="00395BDF" w14:paraId="49016688" w14:textId="6D1D3881" w:rsidTr="0056568A">
        <w:trPr>
          <w:trHeight w:val="1440"/>
          <w:del w:id="3800" w:author="Sarah Robinson" w:date="2019-10-16T15:23:00Z"/>
        </w:trPr>
        <w:tc>
          <w:tcPr>
            <w:tcW w:w="3479" w:type="dxa"/>
            <w:tcBorders>
              <w:top w:val="single" w:sz="4" w:space="0" w:color="auto"/>
              <w:bottom w:val="single" w:sz="4" w:space="0" w:color="auto"/>
            </w:tcBorders>
            <w:vAlign w:val="center"/>
          </w:tcPr>
          <w:p w14:paraId="621D63AA" w14:textId="4D2D5F59" w:rsidR="002F383B" w:rsidRPr="00670921" w:rsidDel="00395BDF" w:rsidRDefault="002F383B">
            <w:pPr>
              <w:rPr>
                <w:del w:id="3801" w:author="Sarah Robinson" w:date="2019-10-16T15:23:00Z"/>
                <w:rFonts w:cstheme="minorHAnsi"/>
                <w:sz w:val="28"/>
              </w:rPr>
              <w:pPrChange w:id="3802" w:author="Sarah Robinson" w:date="2019-10-16T15:24:00Z">
                <w:pPr>
                  <w:jc w:val="center"/>
                </w:pPr>
              </w:pPrChange>
            </w:pPr>
            <w:del w:id="3803" w:author="Sarah Robinson" w:date="2019-10-16T15:23:00Z">
              <w:r w:rsidRPr="00670921" w:rsidDel="00395BDF">
                <w:rPr>
                  <w:rFonts w:cstheme="minorHAnsi"/>
                  <w:sz w:val="28"/>
                </w:rPr>
                <w:delText xml:space="preserve">Large passenger vessels (&gt; 150 persons on board) using waterway </w:delText>
              </w:r>
              <w:r w:rsidRPr="00670921" w:rsidDel="00395BDF">
                <w:rPr>
                  <w:rFonts w:cstheme="minorHAnsi"/>
                  <w:b/>
                  <w:bCs/>
                  <w:sz w:val="28"/>
                </w:rPr>
                <w:delText>OCCASIONALLY</w:delText>
              </w:r>
            </w:del>
          </w:p>
        </w:tc>
        <w:tc>
          <w:tcPr>
            <w:tcW w:w="6975" w:type="dxa"/>
            <w:tcBorders>
              <w:top w:val="nil"/>
              <w:bottom w:val="nil"/>
            </w:tcBorders>
            <w:vAlign w:val="center"/>
          </w:tcPr>
          <w:p w14:paraId="1C8565A6" w14:textId="5308A7A9" w:rsidR="002F383B" w:rsidRPr="00670921" w:rsidDel="00395BDF" w:rsidRDefault="002F383B">
            <w:pPr>
              <w:rPr>
                <w:del w:id="3804" w:author="Sarah Robinson" w:date="2019-10-16T15:23:00Z"/>
                <w:rFonts w:cstheme="minorHAnsi"/>
                <w:sz w:val="40"/>
              </w:rPr>
              <w:pPrChange w:id="3805" w:author="Sarah Robinson" w:date="2019-10-16T15:24:00Z">
                <w:pPr>
                  <w:jc w:val="center"/>
                </w:pPr>
              </w:pPrChange>
            </w:pPr>
            <w:del w:id="3806"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44995291" w14:textId="0221FE16" w:rsidR="002F383B" w:rsidRPr="00670921" w:rsidDel="00395BDF" w:rsidRDefault="002F383B">
            <w:pPr>
              <w:rPr>
                <w:del w:id="3807" w:author="Sarah Robinson" w:date="2019-10-16T15:23:00Z"/>
                <w:rFonts w:cstheme="minorHAnsi"/>
                <w:sz w:val="28"/>
              </w:rPr>
              <w:pPrChange w:id="3808" w:author="Sarah Robinson" w:date="2019-10-16T15:24:00Z">
                <w:pPr>
                  <w:jc w:val="center"/>
                </w:pPr>
              </w:pPrChange>
            </w:pPr>
            <w:del w:id="3809" w:author="Sarah Robinson" w:date="2019-10-16T15:23:00Z">
              <w:r w:rsidRPr="00670921" w:rsidDel="00395BDF">
                <w:rPr>
                  <w:rFonts w:cstheme="minorHAnsi"/>
                  <w:sz w:val="28"/>
                </w:rPr>
                <w:delText>Large passenger vessels (&gt; 150 persons on</w:delText>
              </w:r>
              <w:r w:rsidRPr="00670921" w:rsidDel="00395BDF">
                <w:rPr>
                  <w:rFonts w:cstheme="minorHAnsi"/>
                  <w:sz w:val="28"/>
                </w:rPr>
                <w:br/>
                <w:delText xml:space="preserve">board) using waterway </w:delText>
              </w:r>
              <w:r w:rsidRPr="00670921" w:rsidDel="00395BDF">
                <w:rPr>
                  <w:rFonts w:cstheme="minorHAnsi"/>
                  <w:b/>
                  <w:bCs/>
                  <w:sz w:val="28"/>
                </w:rPr>
                <w:delText>DAILY</w:delText>
              </w:r>
            </w:del>
          </w:p>
        </w:tc>
      </w:tr>
      <w:tr w:rsidR="002F383B" w:rsidRPr="00670921" w:rsidDel="00395BDF" w14:paraId="7F3398F1" w14:textId="0655875B" w:rsidTr="0056568A">
        <w:trPr>
          <w:trHeight w:val="360"/>
          <w:del w:id="3810" w:author="Sarah Robinson" w:date="2019-10-16T15:23:00Z"/>
        </w:trPr>
        <w:tc>
          <w:tcPr>
            <w:tcW w:w="3479" w:type="dxa"/>
            <w:tcBorders>
              <w:top w:val="single" w:sz="4" w:space="0" w:color="auto"/>
              <w:left w:val="nil"/>
              <w:bottom w:val="nil"/>
              <w:right w:val="nil"/>
            </w:tcBorders>
            <w:vAlign w:val="center"/>
          </w:tcPr>
          <w:p w14:paraId="55C751C9" w14:textId="150D94A5" w:rsidR="002F383B" w:rsidRPr="00670921" w:rsidDel="00395BDF" w:rsidRDefault="002F383B">
            <w:pPr>
              <w:rPr>
                <w:del w:id="3811" w:author="Sarah Robinson" w:date="2019-10-16T15:23:00Z"/>
                <w:rFonts w:cstheme="minorHAnsi"/>
                <w:b/>
                <w:bCs/>
                <w:sz w:val="28"/>
              </w:rPr>
              <w:pPrChange w:id="3812" w:author="Sarah Robinson" w:date="2019-10-16T15:24:00Z">
                <w:pPr>
                  <w:jc w:val="center"/>
                </w:pPr>
              </w:pPrChange>
            </w:pPr>
          </w:p>
        </w:tc>
        <w:tc>
          <w:tcPr>
            <w:tcW w:w="6975" w:type="dxa"/>
            <w:tcBorders>
              <w:top w:val="nil"/>
              <w:left w:val="nil"/>
              <w:bottom w:val="nil"/>
              <w:right w:val="nil"/>
            </w:tcBorders>
            <w:vAlign w:val="center"/>
          </w:tcPr>
          <w:p w14:paraId="5A9978D0" w14:textId="68FBF0A4" w:rsidR="002F383B" w:rsidRPr="00670921" w:rsidDel="00395BDF" w:rsidRDefault="00C73C2A">
            <w:pPr>
              <w:rPr>
                <w:del w:id="3813" w:author="Sarah Robinson" w:date="2019-10-16T15:23:00Z"/>
                <w:rFonts w:cstheme="minorHAnsi"/>
              </w:rPr>
              <w:pPrChange w:id="3814" w:author="Sarah Robinson" w:date="2019-10-16T15:24:00Z">
                <w:pPr>
                  <w:pStyle w:val="BodyText"/>
                </w:pPr>
              </w:pPrChange>
            </w:pPr>
            <w:del w:id="3815"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4CBCB9E0" w14:textId="244BADC1" w:rsidR="002F383B" w:rsidRPr="00670921" w:rsidDel="00395BDF" w:rsidRDefault="002F383B">
            <w:pPr>
              <w:rPr>
                <w:del w:id="3816" w:author="Sarah Robinson" w:date="2019-10-16T15:23:00Z"/>
                <w:rFonts w:cstheme="minorHAnsi"/>
                <w:b/>
                <w:bCs/>
                <w:sz w:val="28"/>
              </w:rPr>
              <w:pPrChange w:id="3817" w:author="Sarah Robinson" w:date="2019-10-16T15:24:00Z">
                <w:pPr>
                  <w:jc w:val="center"/>
                </w:pPr>
              </w:pPrChange>
            </w:pPr>
          </w:p>
        </w:tc>
      </w:tr>
    </w:tbl>
    <w:p w14:paraId="797F5C32" w14:textId="1A36510E" w:rsidR="002F383B" w:rsidRPr="00670921" w:rsidDel="00395BDF" w:rsidRDefault="002F383B">
      <w:pPr>
        <w:rPr>
          <w:del w:id="3818" w:author="Sarah Robinson" w:date="2019-10-16T15:23:00Z"/>
          <w:rFonts w:cstheme="minorHAnsi"/>
        </w:rPr>
        <w:pPrChange w:id="3819" w:author="Sarah Robinson" w:date="2019-10-16T15:24:00Z">
          <w:pPr>
            <w:pStyle w:val="Title"/>
          </w:pPr>
        </w:pPrChange>
      </w:pPr>
    </w:p>
    <w:p w14:paraId="2600D3BD" w14:textId="3E3D467F" w:rsidR="002F383B" w:rsidRPr="00670921" w:rsidDel="00395BDF" w:rsidRDefault="002F383B">
      <w:pPr>
        <w:rPr>
          <w:del w:id="3820" w:author="Sarah Robinson" w:date="2019-10-16T15:23:00Z"/>
          <w:rFonts w:cstheme="minorHAnsi"/>
        </w:rPr>
        <w:pPrChange w:id="3821" w:author="Sarah Robinson" w:date="2019-10-16T15:24:00Z">
          <w:pPr>
            <w:pStyle w:val="Title"/>
          </w:pPr>
        </w:pPrChange>
      </w:pPr>
      <w:del w:id="3822" w:author="Sarah Robinson" w:date="2019-10-16T15:23:00Z">
        <w:r w:rsidRPr="00670921" w:rsidDel="00395BDF">
          <w:rPr>
            <w:rFonts w:cstheme="minorHAnsi"/>
          </w:rPr>
          <w:br w:type="page"/>
          <w:delText>Book 2: Risk Factor Rating Scales</w:delText>
        </w:r>
      </w:del>
    </w:p>
    <w:p w14:paraId="08C7D0F5" w14:textId="4FC63EAB" w:rsidR="002F383B" w:rsidRPr="00670921" w:rsidDel="00395BDF" w:rsidRDefault="002F383B">
      <w:pPr>
        <w:rPr>
          <w:del w:id="3823" w:author="Sarah Robinson" w:date="2019-10-16T15:23:00Z"/>
          <w:rFonts w:cstheme="minorHAnsi"/>
          <w:b/>
          <w:bCs/>
          <w:sz w:val="32"/>
        </w:rPr>
        <w:pPrChange w:id="3824" w:author="Sarah Robinson" w:date="2019-10-16T15:24:00Z">
          <w:pPr>
            <w:jc w:val="center"/>
          </w:pPr>
        </w:pPrChange>
      </w:pPr>
    </w:p>
    <w:p w14:paraId="74A7EB91" w14:textId="7CB9BCA4" w:rsidR="002F383B" w:rsidRPr="00670921" w:rsidDel="00395BDF" w:rsidRDefault="002F383B">
      <w:pPr>
        <w:rPr>
          <w:del w:id="3825" w:author="Sarah Robinson" w:date="2019-10-16T15:23:00Z"/>
          <w:rFonts w:cstheme="minorHAnsi"/>
          <w:b/>
          <w:bCs/>
          <w:sz w:val="32"/>
        </w:rPr>
        <w:pPrChange w:id="3826" w:author="Sarah Robinson" w:date="2019-10-16T15:24:00Z">
          <w:pPr>
            <w:jc w:val="center"/>
          </w:pPr>
        </w:pPrChange>
      </w:pPr>
      <w:del w:id="3827" w:author="Sarah Robinson" w:date="2019-10-16T15:23:00Z">
        <w:r w:rsidRPr="00670921" w:rsidDel="00395BDF">
          <w:rPr>
            <w:rFonts w:cstheme="minorHAnsi"/>
            <w:b/>
            <w:bCs/>
            <w:sz w:val="32"/>
          </w:rPr>
          <w:delText>How much riskier is the condition on the right than the condition on the left?</w:delText>
        </w:r>
      </w:del>
    </w:p>
    <w:p w14:paraId="69050C17" w14:textId="7C86D9A2" w:rsidR="002F383B" w:rsidRPr="00670921" w:rsidDel="00395BDF" w:rsidRDefault="002F383B">
      <w:pPr>
        <w:rPr>
          <w:del w:id="3828" w:author="Sarah Robinson" w:date="2019-10-16T15:23:00Z"/>
          <w:rFonts w:cstheme="minorHAnsi"/>
          <w:b/>
          <w:bCs/>
          <w:sz w:val="32"/>
        </w:rPr>
        <w:pPrChange w:id="3829"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F5E4994" w14:textId="6DABBA67" w:rsidTr="0056568A">
        <w:trPr>
          <w:del w:id="3830" w:author="Sarah Robinson" w:date="2019-10-16T15:23:00Z"/>
        </w:trPr>
        <w:tc>
          <w:tcPr>
            <w:tcW w:w="13428" w:type="dxa"/>
          </w:tcPr>
          <w:p w14:paraId="01ADB649" w14:textId="3A9DDDD1" w:rsidR="002F383B" w:rsidRPr="00670921" w:rsidDel="00395BDF" w:rsidRDefault="002F383B">
            <w:pPr>
              <w:rPr>
                <w:del w:id="3831" w:author="Sarah Robinson" w:date="2019-10-16T15:23:00Z"/>
                <w:rFonts w:cstheme="minorHAnsi"/>
                <w:b/>
                <w:bCs/>
                <w:sz w:val="40"/>
                <w:szCs w:val="40"/>
              </w:rPr>
              <w:pPrChange w:id="3832" w:author="Sarah Robinson" w:date="2019-10-16T15:24:00Z">
                <w:pPr>
                  <w:jc w:val="center"/>
                </w:pPr>
              </w:pPrChange>
            </w:pPr>
            <w:del w:id="3833" w:author="Sarah Robinson" w:date="2019-10-16T15:23:00Z">
              <w:r w:rsidRPr="00670921" w:rsidDel="00395BDF">
                <w:rPr>
                  <w:rFonts w:cstheme="minorHAnsi"/>
                  <w:b/>
                  <w:bCs/>
                  <w:sz w:val="40"/>
                  <w:szCs w:val="40"/>
                </w:rPr>
                <w:delText>Immediate Consequences:</w:delText>
              </w:r>
            </w:del>
          </w:p>
          <w:p w14:paraId="0036BF87" w14:textId="7D8836D0" w:rsidR="002F383B" w:rsidRPr="00670921" w:rsidDel="00395BDF" w:rsidRDefault="002F383B">
            <w:pPr>
              <w:rPr>
                <w:del w:id="3834" w:author="Sarah Robinson" w:date="2019-10-16T15:23:00Z"/>
                <w:rFonts w:cstheme="minorHAnsi"/>
                <w:b/>
                <w:bCs/>
                <w:sz w:val="32"/>
              </w:rPr>
              <w:pPrChange w:id="3835" w:author="Sarah Robinson" w:date="2019-10-16T15:24:00Z">
                <w:pPr>
                  <w:jc w:val="center"/>
                </w:pPr>
              </w:pPrChange>
            </w:pPr>
            <w:del w:id="3836" w:author="Sarah Robinson" w:date="2019-10-16T15:23:00Z">
              <w:r w:rsidRPr="00670921" w:rsidDel="00395BDF">
                <w:rPr>
                  <w:rFonts w:cstheme="minorHAnsi"/>
                  <w:b/>
                  <w:bCs/>
                  <w:sz w:val="40"/>
                  <w:szCs w:val="40"/>
                </w:rPr>
                <w:delText>Petroleum Discharge</w:delText>
              </w:r>
            </w:del>
          </w:p>
        </w:tc>
      </w:tr>
    </w:tbl>
    <w:p w14:paraId="6F3991B1" w14:textId="701AF089" w:rsidR="002F383B" w:rsidRPr="00670921" w:rsidDel="00395BDF" w:rsidRDefault="002F383B">
      <w:pPr>
        <w:rPr>
          <w:del w:id="3837" w:author="Sarah Robinson" w:date="2019-10-16T15:23:00Z"/>
          <w:rFonts w:cstheme="minorHAnsi"/>
          <w:b/>
          <w:bCs/>
        </w:rPr>
        <w:pPrChange w:id="3838" w:author="Sarah Robinson" w:date="2019-10-16T15:24:00Z">
          <w:pPr>
            <w:jc w:val="center"/>
          </w:pPr>
        </w:pPrChange>
      </w:pPr>
    </w:p>
    <w:p w14:paraId="0E972891" w14:textId="6528C696" w:rsidR="002F383B" w:rsidRPr="00670921" w:rsidDel="00395BDF" w:rsidRDefault="002F383B">
      <w:pPr>
        <w:rPr>
          <w:del w:id="3839" w:author="Sarah Robinson" w:date="2019-10-16T15:23:00Z"/>
          <w:rFonts w:cstheme="minorHAnsi"/>
          <w:sz w:val="22"/>
        </w:rPr>
        <w:pPrChange w:id="3840" w:author="Sarah Robinson" w:date="2019-10-16T15:24:00Z">
          <w:pPr>
            <w:jc w:val="center"/>
          </w:pPr>
        </w:pPrChange>
      </w:pPr>
      <w:del w:id="3841"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3AFBE6B" w14:textId="14AEA57A" w:rsidTr="0056568A">
        <w:trPr>
          <w:trHeight w:val="1440"/>
          <w:del w:id="3842" w:author="Sarah Robinson" w:date="2019-10-16T15:23:00Z"/>
        </w:trPr>
        <w:tc>
          <w:tcPr>
            <w:tcW w:w="3227" w:type="dxa"/>
            <w:tcBorders>
              <w:bottom w:val="single" w:sz="4" w:space="0" w:color="auto"/>
            </w:tcBorders>
            <w:vAlign w:val="center"/>
          </w:tcPr>
          <w:p w14:paraId="57FC007E" w14:textId="0378CA1C" w:rsidR="002F383B" w:rsidRPr="00670921" w:rsidDel="00395BDF" w:rsidRDefault="002F383B">
            <w:pPr>
              <w:rPr>
                <w:del w:id="3843" w:author="Sarah Robinson" w:date="2019-10-16T15:23:00Z"/>
                <w:rFonts w:cstheme="minorHAnsi"/>
                <w:sz w:val="28"/>
              </w:rPr>
              <w:pPrChange w:id="3844" w:author="Sarah Robinson" w:date="2019-10-16T15:24:00Z">
                <w:pPr>
                  <w:jc w:val="center"/>
                </w:pPr>
              </w:pPrChange>
            </w:pPr>
            <w:del w:id="3845" w:author="Sarah Robinson" w:date="2019-10-16T15:23:00Z">
              <w:r w:rsidRPr="00670921" w:rsidDel="00395BDF">
                <w:rPr>
                  <w:rFonts w:cstheme="minorHAnsi"/>
                  <w:b/>
                  <w:bCs/>
                  <w:sz w:val="28"/>
                </w:rPr>
                <w:delText>NO</w:delText>
              </w:r>
              <w:r w:rsidRPr="00670921" w:rsidDel="00395BDF">
                <w:rPr>
                  <w:rFonts w:cstheme="minorHAnsi"/>
                  <w:sz w:val="28"/>
                </w:rPr>
                <w:delText xml:space="preserve"> bulk petroleum cargo movements</w:delText>
              </w:r>
            </w:del>
          </w:p>
        </w:tc>
        <w:tc>
          <w:tcPr>
            <w:tcW w:w="6975" w:type="dxa"/>
            <w:tcBorders>
              <w:top w:val="nil"/>
              <w:bottom w:val="nil"/>
            </w:tcBorders>
            <w:vAlign w:val="center"/>
          </w:tcPr>
          <w:p w14:paraId="79ABB5FD" w14:textId="11AC610C" w:rsidR="002F383B" w:rsidRPr="00670921" w:rsidDel="00395BDF" w:rsidRDefault="002F383B">
            <w:pPr>
              <w:rPr>
                <w:del w:id="3846" w:author="Sarah Robinson" w:date="2019-10-16T15:23:00Z"/>
                <w:rFonts w:cstheme="minorHAnsi"/>
                <w:sz w:val="40"/>
              </w:rPr>
              <w:pPrChange w:id="3847" w:author="Sarah Robinson" w:date="2019-10-16T15:24:00Z">
                <w:pPr>
                  <w:jc w:val="center"/>
                </w:pPr>
              </w:pPrChange>
            </w:pPr>
            <w:del w:id="3848"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B71B168" w14:textId="6C264EEC" w:rsidR="002F383B" w:rsidRPr="00670921" w:rsidDel="00395BDF" w:rsidRDefault="002F383B">
            <w:pPr>
              <w:rPr>
                <w:del w:id="3849" w:author="Sarah Robinson" w:date="2019-10-16T15:23:00Z"/>
                <w:rFonts w:cstheme="minorHAnsi"/>
                <w:sz w:val="28"/>
              </w:rPr>
              <w:pPrChange w:id="3850" w:author="Sarah Robinson" w:date="2019-10-16T15:24:00Z">
                <w:pPr>
                  <w:jc w:val="center"/>
                </w:pPr>
              </w:pPrChange>
            </w:pPr>
            <w:del w:id="3851" w:author="Sarah Robinson" w:date="2019-10-16T15:23:00Z">
              <w:r w:rsidRPr="00670921" w:rsidDel="00395BDF">
                <w:rPr>
                  <w:rFonts w:cstheme="minorHAnsi"/>
                  <w:sz w:val="28"/>
                </w:rPr>
                <w:delText xml:space="preserve">Bulk petroleum cargo movements via tank barge </w:delText>
              </w:r>
              <w:r w:rsidRPr="00670921" w:rsidDel="00395BDF">
                <w:rPr>
                  <w:rFonts w:cstheme="minorHAnsi"/>
                  <w:b/>
                  <w:bCs/>
                  <w:sz w:val="28"/>
                </w:rPr>
                <w:delText>ONLY</w:delText>
              </w:r>
            </w:del>
          </w:p>
        </w:tc>
      </w:tr>
      <w:tr w:rsidR="002F383B" w:rsidRPr="00670921" w:rsidDel="00395BDF" w14:paraId="2225765D" w14:textId="4AB107D3" w:rsidTr="0056568A">
        <w:trPr>
          <w:trHeight w:val="144"/>
          <w:del w:id="3852" w:author="Sarah Robinson" w:date="2019-10-16T15:23:00Z"/>
        </w:trPr>
        <w:tc>
          <w:tcPr>
            <w:tcW w:w="3227" w:type="dxa"/>
            <w:tcBorders>
              <w:top w:val="single" w:sz="4" w:space="0" w:color="auto"/>
              <w:left w:val="nil"/>
              <w:bottom w:val="single" w:sz="4" w:space="0" w:color="auto"/>
              <w:right w:val="nil"/>
            </w:tcBorders>
            <w:vAlign w:val="center"/>
          </w:tcPr>
          <w:p w14:paraId="6828EE54" w14:textId="0B0F08F9" w:rsidR="002F383B" w:rsidRPr="00670921" w:rsidDel="00395BDF" w:rsidRDefault="002F383B">
            <w:pPr>
              <w:rPr>
                <w:del w:id="3853" w:author="Sarah Robinson" w:date="2019-10-16T15:23:00Z"/>
                <w:rFonts w:cstheme="minorHAnsi"/>
                <w:b/>
                <w:bCs/>
                <w:sz w:val="16"/>
              </w:rPr>
              <w:pPrChange w:id="3854" w:author="Sarah Robinson" w:date="2019-10-16T15:24:00Z">
                <w:pPr>
                  <w:jc w:val="center"/>
                </w:pPr>
              </w:pPrChange>
            </w:pPr>
          </w:p>
        </w:tc>
        <w:tc>
          <w:tcPr>
            <w:tcW w:w="6975" w:type="dxa"/>
            <w:tcBorders>
              <w:top w:val="nil"/>
              <w:left w:val="nil"/>
              <w:bottom w:val="nil"/>
              <w:right w:val="nil"/>
            </w:tcBorders>
            <w:vAlign w:val="center"/>
          </w:tcPr>
          <w:p w14:paraId="054BF618" w14:textId="5AD7EF27" w:rsidR="002F383B" w:rsidRPr="00670921" w:rsidDel="00395BDF" w:rsidRDefault="002F383B">
            <w:pPr>
              <w:rPr>
                <w:del w:id="3855" w:author="Sarah Robinson" w:date="2019-10-16T15:23:00Z"/>
                <w:rFonts w:cstheme="minorHAnsi"/>
                <w:sz w:val="16"/>
              </w:rPr>
              <w:pPrChange w:id="3856"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E2CA792" w14:textId="28FE9BF0" w:rsidR="002F383B" w:rsidRPr="00670921" w:rsidDel="00395BDF" w:rsidRDefault="002F383B">
            <w:pPr>
              <w:rPr>
                <w:del w:id="3857" w:author="Sarah Robinson" w:date="2019-10-16T15:23:00Z"/>
                <w:rFonts w:cstheme="minorHAnsi"/>
                <w:b/>
                <w:bCs/>
                <w:sz w:val="16"/>
              </w:rPr>
              <w:pPrChange w:id="3858" w:author="Sarah Robinson" w:date="2019-10-16T15:24:00Z">
                <w:pPr>
                  <w:jc w:val="center"/>
                </w:pPr>
              </w:pPrChange>
            </w:pPr>
          </w:p>
        </w:tc>
      </w:tr>
      <w:tr w:rsidR="002F383B" w:rsidRPr="00670921" w:rsidDel="00395BDF" w14:paraId="03B31793" w14:textId="300EC5BA" w:rsidTr="0056568A">
        <w:trPr>
          <w:trHeight w:val="1440"/>
          <w:del w:id="3859" w:author="Sarah Robinson" w:date="2019-10-16T15:23:00Z"/>
        </w:trPr>
        <w:tc>
          <w:tcPr>
            <w:tcW w:w="3227" w:type="dxa"/>
            <w:tcBorders>
              <w:top w:val="single" w:sz="4" w:space="0" w:color="auto"/>
              <w:bottom w:val="single" w:sz="4" w:space="0" w:color="auto"/>
            </w:tcBorders>
            <w:vAlign w:val="center"/>
          </w:tcPr>
          <w:p w14:paraId="123A9DF6" w14:textId="3D24223E" w:rsidR="002F383B" w:rsidRPr="00670921" w:rsidDel="00395BDF" w:rsidRDefault="002F383B">
            <w:pPr>
              <w:rPr>
                <w:del w:id="3860" w:author="Sarah Robinson" w:date="2019-10-16T15:23:00Z"/>
                <w:rFonts w:cstheme="minorHAnsi"/>
                <w:sz w:val="28"/>
              </w:rPr>
              <w:pPrChange w:id="3861" w:author="Sarah Robinson" w:date="2019-10-16T15:24:00Z">
                <w:pPr>
                  <w:jc w:val="center"/>
                </w:pPr>
              </w:pPrChange>
            </w:pPr>
            <w:del w:id="3862" w:author="Sarah Robinson" w:date="2019-10-16T15:23:00Z">
              <w:r w:rsidRPr="00670921" w:rsidDel="00395BDF">
                <w:rPr>
                  <w:rFonts w:cstheme="minorHAnsi"/>
                  <w:sz w:val="28"/>
                </w:rPr>
                <w:delText xml:space="preserve">Bulk petroleum cargo movements via tank barge </w:delText>
              </w:r>
              <w:r w:rsidRPr="00670921" w:rsidDel="00395BDF">
                <w:rPr>
                  <w:rFonts w:cstheme="minorHAnsi"/>
                  <w:b/>
                  <w:bCs/>
                  <w:sz w:val="28"/>
                </w:rPr>
                <w:delText>ONLY</w:delText>
              </w:r>
            </w:del>
          </w:p>
        </w:tc>
        <w:tc>
          <w:tcPr>
            <w:tcW w:w="6975" w:type="dxa"/>
            <w:tcBorders>
              <w:top w:val="nil"/>
              <w:bottom w:val="nil"/>
            </w:tcBorders>
            <w:vAlign w:val="center"/>
          </w:tcPr>
          <w:p w14:paraId="6DCAA77A" w14:textId="499754B4" w:rsidR="002F383B" w:rsidRPr="00670921" w:rsidDel="00395BDF" w:rsidRDefault="002F383B">
            <w:pPr>
              <w:rPr>
                <w:del w:id="3863" w:author="Sarah Robinson" w:date="2019-10-16T15:23:00Z"/>
                <w:rFonts w:cstheme="minorHAnsi"/>
                <w:sz w:val="40"/>
              </w:rPr>
              <w:pPrChange w:id="3864" w:author="Sarah Robinson" w:date="2019-10-16T15:24:00Z">
                <w:pPr>
                  <w:jc w:val="center"/>
                </w:pPr>
              </w:pPrChange>
            </w:pPr>
            <w:del w:id="3865"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1287ED9B" w14:textId="07D9228A" w:rsidR="002F383B" w:rsidRPr="00670921" w:rsidDel="00395BDF" w:rsidRDefault="002F383B">
            <w:pPr>
              <w:rPr>
                <w:del w:id="3866" w:author="Sarah Robinson" w:date="2019-10-16T15:23:00Z"/>
                <w:rFonts w:cstheme="minorHAnsi"/>
                <w:sz w:val="28"/>
              </w:rPr>
              <w:pPrChange w:id="3867" w:author="Sarah Robinson" w:date="2019-10-16T15:24:00Z">
                <w:pPr>
                  <w:jc w:val="center"/>
                </w:pPr>
              </w:pPrChange>
            </w:pPr>
            <w:del w:id="3868"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r>
      <w:tr w:rsidR="002F383B" w:rsidRPr="00670921" w:rsidDel="00395BDF" w14:paraId="0F942A74" w14:textId="2A28CFE0" w:rsidTr="0056568A">
        <w:trPr>
          <w:trHeight w:val="144"/>
          <w:del w:id="3869" w:author="Sarah Robinson" w:date="2019-10-16T15:23:00Z"/>
        </w:trPr>
        <w:tc>
          <w:tcPr>
            <w:tcW w:w="3227" w:type="dxa"/>
            <w:tcBorders>
              <w:top w:val="single" w:sz="4" w:space="0" w:color="auto"/>
              <w:left w:val="nil"/>
              <w:bottom w:val="single" w:sz="4" w:space="0" w:color="auto"/>
              <w:right w:val="nil"/>
            </w:tcBorders>
            <w:vAlign w:val="center"/>
          </w:tcPr>
          <w:p w14:paraId="089C01BA" w14:textId="41C42FE3" w:rsidR="002F383B" w:rsidRPr="00670921" w:rsidDel="00395BDF" w:rsidRDefault="002F383B">
            <w:pPr>
              <w:rPr>
                <w:del w:id="3870" w:author="Sarah Robinson" w:date="2019-10-16T15:23:00Z"/>
                <w:rFonts w:cstheme="minorHAnsi"/>
                <w:b/>
                <w:bCs/>
                <w:sz w:val="16"/>
              </w:rPr>
              <w:pPrChange w:id="3871" w:author="Sarah Robinson" w:date="2019-10-16T15:24:00Z">
                <w:pPr>
                  <w:jc w:val="center"/>
                </w:pPr>
              </w:pPrChange>
            </w:pPr>
          </w:p>
        </w:tc>
        <w:tc>
          <w:tcPr>
            <w:tcW w:w="6975" w:type="dxa"/>
            <w:tcBorders>
              <w:top w:val="nil"/>
              <w:left w:val="nil"/>
              <w:bottom w:val="nil"/>
              <w:right w:val="nil"/>
            </w:tcBorders>
            <w:vAlign w:val="center"/>
          </w:tcPr>
          <w:p w14:paraId="63FAED32" w14:textId="1E6DDD9A" w:rsidR="002F383B" w:rsidRPr="00670921" w:rsidDel="00395BDF" w:rsidRDefault="002F383B">
            <w:pPr>
              <w:rPr>
                <w:del w:id="3872" w:author="Sarah Robinson" w:date="2019-10-16T15:23:00Z"/>
                <w:rFonts w:cstheme="minorHAnsi"/>
                <w:sz w:val="16"/>
              </w:rPr>
              <w:pPrChange w:id="3873"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2C6A92F2" w14:textId="77DB1104" w:rsidR="002F383B" w:rsidRPr="00670921" w:rsidDel="00395BDF" w:rsidRDefault="002F383B">
            <w:pPr>
              <w:rPr>
                <w:del w:id="3874" w:author="Sarah Robinson" w:date="2019-10-16T15:23:00Z"/>
                <w:rFonts w:cstheme="minorHAnsi"/>
                <w:b/>
                <w:bCs/>
                <w:sz w:val="16"/>
              </w:rPr>
              <w:pPrChange w:id="3875" w:author="Sarah Robinson" w:date="2019-10-16T15:24:00Z">
                <w:pPr>
                  <w:jc w:val="center"/>
                </w:pPr>
              </w:pPrChange>
            </w:pPr>
          </w:p>
        </w:tc>
      </w:tr>
      <w:tr w:rsidR="002F383B" w:rsidRPr="00670921" w:rsidDel="00395BDF" w14:paraId="5385B38C" w14:textId="4018D144" w:rsidTr="0056568A">
        <w:trPr>
          <w:trHeight w:val="1440"/>
          <w:del w:id="3876" w:author="Sarah Robinson" w:date="2019-10-16T15:23:00Z"/>
        </w:trPr>
        <w:tc>
          <w:tcPr>
            <w:tcW w:w="3227" w:type="dxa"/>
            <w:tcBorders>
              <w:top w:val="single" w:sz="4" w:space="0" w:color="auto"/>
              <w:bottom w:val="single" w:sz="4" w:space="0" w:color="auto"/>
            </w:tcBorders>
            <w:vAlign w:val="center"/>
          </w:tcPr>
          <w:p w14:paraId="422D6421" w14:textId="1271F064" w:rsidR="002F383B" w:rsidRPr="00670921" w:rsidDel="00395BDF" w:rsidRDefault="002F383B">
            <w:pPr>
              <w:rPr>
                <w:del w:id="3877" w:author="Sarah Robinson" w:date="2019-10-16T15:23:00Z"/>
                <w:rFonts w:cstheme="minorHAnsi"/>
                <w:sz w:val="28"/>
              </w:rPr>
              <w:pPrChange w:id="3878" w:author="Sarah Robinson" w:date="2019-10-16T15:24:00Z">
                <w:pPr>
                  <w:jc w:val="center"/>
                </w:pPr>
              </w:pPrChange>
            </w:pPr>
            <w:del w:id="3879"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c>
          <w:tcPr>
            <w:tcW w:w="6975" w:type="dxa"/>
            <w:tcBorders>
              <w:top w:val="nil"/>
              <w:bottom w:val="nil"/>
            </w:tcBorders>
            <w:vAlign w:val="center"/>
          </w:tcPr>
          <w:p w14:paraId="62672479" w14:textId="3ADC67DE" w:rsidR="002F383B" w:rsidRPr="00670921" w:rsidDel="00395BDF" w:rsidRDefault="002F383B">
            <w:pPr>
              <w:rPr>
                <w:del w:id="3880" w:author="Sarah Robinson" w:date="2019-10-16T15:23:00Z"/>
                <w:rFonts w:cstheme="minorHAnsi"/>
                <w:sz w:val="40"/>
              </w:rPr>
              <w:pPrChange w:id="3881" w:author="Sarah Robinson" w:date="2019-10-16T15:24:00Z">
                <w:pPr>
                  <w:jc w:val="center"/>
                </w:pPr>
              </w:pPrChange>
            </w:pPr>
            <w:del w:id="3882"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9EF11AC" w14:textId="1B30F44C" w:rsidR="002F383B" w:rsidRPr="00670921" w:rsidDel="00395BDF" w:rsidRDefault="002F383B">
            <w:pPr>
              <w:rPr>
                <w:del w:id="3883" w:author="Sarah Robinson" w:date="2019-10-16T15:23:00Z"/>
                <w:rFonts w:cstheme="minorHAnsi"/>
                <w:sz w:val="28"/>
              </w:rPr>
              <w:pPrChange w:id="3884" w:author="Sarah Robinson" w:date="2019-10-16T15:24:00Z">
                <w:pPr>
                  <w:jc w:val="center"/>
                </w:pPr>
              </w:pPrChange>
            </w:pPr>
            <w:del w:id="3885" w:author="Sarah Robinson" w:date="2019-10-16T15:23:00Z">
              <w:r w:rsidRPr="00670921" w:rsidDel="00395BDF">
                <w:rPr>
                  <w:rFonts w:cstheme="minorHAnsi"/>
                  <w:sz w:val="28"/>
                </w:rPr>
                <w:delText xml:space="preserve">Bulk petroleum cargo movements via tank ships </w:delText>
              </w:r>
              <w:r w:rsidRPr="00670921" w:rsidDel="00395BDF">
                <w:rPr>
                  <w:rFonts w:cstheme="minorHAnsi"/>
                  <w:b/>
                  <w:bCs/>
                  <w:sz w:val="28"/>
                </w:rPr>
                <w:delText>OVER</w:delText>
              </w:r>
              <w:r w:rsidRPr="00670921" w:rsidDel="00395BDF">
                <w:rPr>
                  <w:rFonts w:cstheme="minorHAnsi"/>
                  <w:sz w:val="28"/>
                </w:rPr>
                <w:br/>
                <w:delText>40,000 GRT</w:delText>
              </w:r>
            </w:del>
          </w:p>
        </w:tc>
      </w:tr>
      <w:tr w:rsidR="002F383B" w:rsidRPr="00670921" w:rsidDel="00395BDF" w14:paraId="59EBED86" w14:textId="41D2C578" w:rsidTr="0056568A">
        <w:trPr>
          <w:trHeight w:val="360"/>
          <w:del w:id="3886" w:author="Sarah Robinson" w:date="2019-10-16T15:23:00Z"/>
        </w:trPr>
        <w:tc>
          <w:tcPr>
            <w:tcW w:w="3227" w:type="dxa"/>
            <w:tcBorders>
              <w:top w:val="single" w:sz="4" w:space="0" w:color="auto"/>
              <w:left w:val="nil"/>
              <w:bottom w:val="nil"/>
              <w:right w:val="nil"/>
            </w:tcBorders>
            <w:vAlign w:val="center"/>
          </w:tcPr>
          <w:p w14:paraId="4B45E750" w14:textId="1320E663" w:rsidR="002F383B" w:rsidRPr="00670921" w:rsidDel="00395BDF" w:rsidRDefault="002F383B">
            <w:pPr>
              <w:rPr>
                <w:del w:id="3887" w:author="Sarah Robinson" w:date="2019-10-16T15:23:00Z"/>
                <w:rFonts w:cstheme="minorHAnsi"/>
                <w:b/>
                <w:bCs/>
                <w:sz w:val="28"/>
              </w:rPr>
              <w:pPrChange w:id="3888" w:author="Sarah Robinson" w:date="2019-10-16T15:24:00Z">
                <w:pPr>
                  <w:jc w:val="center"/>
                </w:pPr>
              </w:pPrChange>
            </w:pPr>
          </w:p>
        </w:tc>
        <w:tc>
          <w:tcPr>
            <w:tcW w:w="6975" w:type="dxa"/>
            <w:tcBorders>
              <w:top w:val="nil"/>
              <w:left w:val="nil"/>
              <w:bottom w:val="nil"/>
              <w:right w:val="nil"/>
            </w:tcBorders>
            <w:vAlign w:val="center"/>
          </w:tcPr>
          <w:p w14:paraId="53C7BFA7" w14:textId="667E0282" w:rsidR="002F383B" w:rsidRPr="00670921" w:rsidDel="00395BDF" w:rsidRDefault="00C73C2A">
            <w:pPr>
              <w:rPr>
                <w:del w:id="3889" w:author="Sarah Robinson" w:date="2019-10-16T15:23:00Z"/>
                <w:rFonts w:cstheme="minorHAnsi"/>
              </w:rPr>
              <w:pPrChange w:id="3890" w:author="Sarah Robinson" w:date="2019-10-16T15:24:00Z">
                <w:pPr>
                  <w:pStyle w:val="BodyText"/>
                </w:pPr>
              </w:pPrChange>
            </w:pPr>
            <w:del w:id="3891"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1105079" w14:textId="0B3315AA" w:rsidR="002F383B" w:rsidRPr="00670921" w:rsidDel="00395BDF" w:rsidRDefault="002F383B">
            <w:pPr>
              <w:rPr>
                <w:del w:id="3892" w:author="Sarah Robinson" w:date="2019-10-16T15:23:00Z"/>
                <w:rFonts w:cstheme="minorHAnsi"/>
                <w:b/>
                <w:bCs/>
                <w:sz w:val="28"/>
              </w:rPr>
              <w:pPrChange w:id="3893" w:author="Sarah Robinson" w:date="2019-10-16T15:24:00Z">
                <w:pPr>
                  <w:jc w:val="center"/>
                </w:pPr>
              </w:pPrChange>
            </w:pPr>
          </w:p>
        </w:tc>
      </w:tr>
    </w:tbl>
    <w:p w14:paraId="4B041707" w14:textId="4DEE5499" w:rsidR="002F383B" w:rsidRPr="00670921" w:rsidDel="00395BDF" w:rsidRDefault="002F383B">
      <w:pPr>
        <w:rPr>
          <w:del w:id="3894" w:author="Sarah Robinson" w:date="2019-10-16T15:23:00Z"/>
          <w:rFonts w:cstheme="minorHAnsi"/>
        </w:rPr>
        <w:pPrChange w:id="3895" w:author="Sarah Robinson" w:date="2019-10-16T15:24:00Z">
          <w:pPr>
            <w:pStyle w:val="Title"/>
          </w:pPr>
        </w:pPrChange>
      </w:pPr>
    </w:p>
    <w:p w14:paraId="76F45037" w14:textId="19FD7B0D" w:rsidR="002F383B" w:rsidRPr="00670921" w:rsidDel="00395BDF" w:rsidRDefault="002F383B">
      <w:pPr>
        <w:rPr>
          <w:del w:id="3896" w:author="Sarah Robinson" w:date="2019-10-16T15:23:00Z"/>
          <w:rFonts w:cstheme="minorHAnsi"/>
        </w:rPr>
        <w:pPrChange w:id="3897" w:author="Sarah Robinson" w:date="2019-10-16T15:24:00Z">
          <w:pPr>
            <w:pStyle w:val="Title"/>
          </w:pPr>
        </w:pPrChange>
      </w:pPr>
      <w:del w:id="3898" w:author="Sarah Robinson" w:date="2019-10-16T15:23:00Z">
        <w:r w:rsidRPr="00670921" w:rsidDel="00395BDF">
          <w:rPr>
            <w:rFonts w:cstheme="minorHAnsi"/>
          </w:rPr>
          <w:br w:type="page"/>
          <w:delText>Book 2: Risk Factor Rating Scales</w:delText>
        </w:r>
      </w:del>
    </w:p>
    <w:p w14:paraId="15B644AB" w14:textId="2C666383" w:rsidR="002F383B" w:rsidRPr="00670921" w:rsidDel="00395BDF" w:rsidRDefault="002F383B">
      <w:pPr>
        <w:rPr>
          <w:del w:id="3899" w:author="Sarah Robinson" w:date="2019-10-16T15:23:00Z"/>
          <w:rFonts w:cstheme="minorHAnsi"/>
          <w:b/>
          <w:bCs/>
          <w:sz w:val="32"/>
        </w:rPr>
        <w:pPrChange w:id="3900" w:author="Sarah Robinson" w:date="2019-10-16T15:24:00Z">
          <w:pPr>
            <w:jc w:val="center"/>
          </w:pPr>
        </w:pPrChange>
      </w:pPr>
    </w:p>
    <w:p w14:paraId="0C75232D" w14:textId="39B59453" w:rsidR="002F383B" w:rsidRPr="00670921" w:rsidDel="00395BDF" w:rsidRDefault="002F383B">
      <w:pPr>
        <w:rPr>
          <w:del w:id="3901" w:author="Sarah Robinson" w:date="2019-10-16T15:23:00Z"/>
          <w:rFonts w:cstheme="minorHAnsi"/>
          <w:b/>
          <w:bCs/>
          <w:sz w:val="32"/>
        </w:rPr>
        <w:pPrChange w:id="3902" w:author="Sarah Robinson" w:date="2019-10-16T15:24:00Z">
          <w:pPr>
            <w:jc w:val="center"/>
          </w:pPr>
        </w:pPrChange>
      </w:pPr>
      <w:del w:id="3903" w:author="Sarah Robinson" w:date="2019-10-16T15:23:00Z">
        <w:r w:rsidRPr="00670921" w:rsidDel="00395BDF">
          <w:rPr>
            <w:rFonts w:cstheme="minorHAnsi"/>
            <w:b/>
            <w:bCs/>
            <w:sz w:val="32"/>
          </w:rPr>
          <w:delText>How much riskier is the condition on the right than the condition on the left?</w:delText>
        </w:r>
      </w:del>
    </w:p>
    <w:p w14:paraId="04D31AAA" w14:textId="060811D1" w:rsidR="002F383B" w:rsidRPr="00670921" w:rsidDel="00395BDF" w:rsidRDefault="002F383B">
      <w:pPr>
        <w:rPr>
          <w:del w:id="3904" w:author="Sarah Robinson" w:date="2019-10-16T15:23:00Z"/>
          <w:rFonts w:cstheme="minorHAnsi"/>
          <w:b/>
          <w:bCs/>
          <w:sz w:val="32"/>
        </w:rPr>
        <w:pPrChange w:id="3905"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00C3A967" w14:textId="4A1AC562" w:rsidTr="0056568A">
        <w:trPr>
          <w:del w:id="3906" w:author="Sarah Robinson" w:date="2019-10-16T15:23:00Z"/>
        </w:trPr>
        <w:tc>
          <w:tcPr>
            <w:tcW w:w="13428" w:type="dxa"/>
          </w:tcPr>
          <w:p w14:paraId="31B2B0C5" w14:textId="630527BA" w:rsidR="002F383B" w:rsidRPr="00670921" w:rsidDel="00395BDF" w:rsidRDefault="002F383B">
            <w:pPr>
              <w:rPr>
                <w:del w:id="3907" w:author="Sarah Robinson" w:date="2019-10-16T15:23:00Z"/>
                <w:rFonts w:cstheme="minorHAnsi"/>
                <w:b/>
                <w:bCs/>
                <w:sz w:val="40"/>
                <w:szCs w:val="40"/>
              </w:rPr>
              <w:pPrChange w:id="3908" w:author="Sarah Robinson" w:date="2019-10-16T15:24:00Z">
                <w:pPr>
                  <w:jc w:val="center"/>
                </w:pPr>
              </w:pPrChange>
            </w:pPr>
            <w:del w:id="3909" w:author="Sarah Robinson" w:date="2019-10-16T15:23:00Z">
              <w:r w:rsidRPr="00670921" w:rsidDel="00395BDF">
                <w:rPr>
                  <w:rFonts w:cstheme="minorHAnsi"/>
                  <w:b/>
                  <w:bCs/>
                  <w:sz w:val="40"/>
                  <w:szCs w:val="40"/>
                </w:rPr>
                <w:delText>Immediate Consequences:</w:delText>
              </w:r>
            </w:del>
          </w:p>
          <w:p w14:paraId="2F343435" w14:textId="2B53D4E3" w:rsidR="002F383B" w:rsidRPr="00670921" w:rsidDel="00395BDF" w:rsidRDefault="002F383B">
            <w:pPr>
              <w:rPr>
                <w:del w:id="3910" w:author="Sarah Robinson" w:date="2019-10-16T15:23:00Z"/>
                <w:rFonts w:cstheme="minorHAnsi"/>
                <w:b/>
                <w:bCs/>
                <w:sz w:val="32"/>
              </w:rPr>
              <w:pPrChange w:id="3911" w:author="Sarah Robinson" w:date="2019-10-16T15:24:00Z">
                <w:pPr>
                  <w:jc w:val="center"/>
                </w:pPr>
              </w:pPrChange>
            </w:pPr>
            <w:del w:id="3912" w:author="Sarah Robinson" w:date="2019-10-16T15:23:00Z">
              <w:r w:rsidRPr="00670921" w:rsidDel="00395BDF">
                <w:rPr>
                  <w:rFonts w:cstheme="minorHAnsi"/>
                  <w:b/>
                  <w:bCs/>
                  <w:sz w:val="40"/>
                  <w:szCs w:val="40"/>
                </w:rPr>
                <w:delText>Hazardous Materials Release</w:delText>
              </w:r>
            </w:del>
          </w:p>
        </w:tc>
      </w:tr>
    </w:tbl>
    <w:p w14:paraId="6D468738" w14:textId="00130DEF" w:rsidR="002F383B" w:rsidRPr="00670921" w:rsidDel="00395BDF" w:rsidRDefault="002F383B">
      <w:pPr>
        <w:rPr>
          <w:del w:id="3913" w:author="Sarah Robinson" w:date="2019-10-16T15:23:00Z"/>
          <w:rFonts w:cstheme="minorHAnsi"/>
          <w:b/>
          <w:bCs/>
        </w:rPr>
        <w:pPrChange w:id="3914" w:author="Sarah Robinson" w:date="2019-10-16T15:24:00Z">
          <w:pPr>
            <w:jc w:val="center"/>
          </w:pPr>
        </w:pPrChange>
      </w:pPr>
    </w:p>
    <w:p w14:paraId="45BE4F07" w14:textId="7EB9A8DB" w:rsidR="002F383B" w:rsidRPr="00670921" w:rsidDel="00395BDF" w:rsidRDefault="002F383B">
      <w:pPr>
        <w:rPr>
          <w:del w:id="3915" w:author="Sarah Robinson" w:date="2019-10-16T15:23:00Z"/>
          <w:rFonts w:cstheme="minorHAnsi"/>
          <w:sz w:val="22"/>
        </w:rPr>
        <w:pPrChange w:id="3916" w:author="Sarah Robinson" w:date="2019-10-16T15:24:00Z">
          <w:pPr>
            <w:jc w:val="center"/>
          </w:pPr>
        </w:pPrChange>
      </w:pPr>
      <w:del w:id="3917"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49B62547" w14:textId="6402A4D3" w:rsidTr="0056568A">
        <w:trPr>
          <w:trHeight w:val="1440"/>
          <w:del w:id="3918" w:author="Sarah Robinson" w:date="2019-10-16T15:23:00Z"/>
        </w:trPr>
        <w:tc>
          <w:tcPr>
            <w:tcW w:w="3227" w:type="dxa"/>
            <w:tcBorders>
              <w:bottom w:val="single" w:sz="4" w:space="0" w:color="auto"/>
            </w:tcBorders>
            <w:vAlign w:val="center"/>
          </w:tcPr>
          <w:p w14:paraId="30EAA346" w14:textId="282DC1FF" w:rsidR="002F383B" w:rsidRPr="00670921" w:rsidDel="00395BDF" w:rsidRDefault="002F383B">
            <w:pPr>
              <w:rPr>
                <w:del w:id="3919" w:author="Sarah Robinson" w:date="2019-10-16T15:23:00Z"/>
                <w:rFonts w:cstheme="minorHAnsi"/>
                <w:sz w:val="28"/>
              </w:rPr>
              <w:pPrChange w:id="3920" w:author="Sarah Robinson" w:date="2019-10-16T15:24:00Z">
                <w:pPr>
                  <w:jc w:val="center"/>
                </w:pPr>
              </w:pPrChange>
            </w:pPr>
            <w:del w:id="3921" w:author="Sarah Robinson" w:date="2019-10-16T15:23:00Z">
              <w:r w:rsidRPr="00670921" w:rsidDel="00395BDF">
                <w:rPr>
                  <w:rFonts w:cstheme="minorHAnsi"/>
                  <w:b/>
                  <w:bCs/>
                  <w:sz w:val="28"/>
                </w:rPr>
                <w:delText xml:space="preserve">NO </w:delText>
              </w:r>
              <w:r w:rsidRPr="00670921" w:rsidDel="00395BDF">
                <w:rPr>
                  <w:rFonts w:cstheme="minorHAnsi"/>
                  <w:sz w:val="28"/>
                </w:rPr>
                <w:delText>bulk hazardous material cargo movements</w:delText>
              </w:r>
            </w:del>
          </w:p>
        </w:tc>
        <w:tc>
          <w:tcPr>
            <w:tcW w:w="6975" w:type="dxa"/>
            <w:tcBorders>
              <w:top w:val="nil"/>
              <w:bottom w:val="nil"/>
            </w:tcBorders>
            <w:vAlign w:val="center"/>
          </w:tcPr>
          <w:p w14:paraId="34868534" w14:textId="61D7859D" w:rsidR="002F383B" w:rsidRPr="00670921" w:rsidDel="00395BDF" w:rsidRDefault="002F383B">
            <w:pPr>
              <w:rPr>
                <w:del w:id="3922" w:author="Sarah Robinson" w:date="2019-10-16T15:23:00Z"/>
                <w:rFonts w:cstheme="minorHAnsi"/>
                <w:sz w:val="40"/>
              </w:rPr>
              <w:pPrChange w:id="3923" w:author="Sarah Robinson" w:date="2019-10-16T15:24:00Z">
                <w:pPr>
                  <w:jc w:val="center"/>
                </w:pPr>
              </w:pPrChange>
            </w:pPr>
            <w:del w:id="3924"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7B0EE63" w14:textId="391133F2" w:rsidR="002F383B" w:rsidRPr="00670921" w:rsidDel="00395BDF" w:rsidRDefault="002F383B">
            <w:pPr>
              <w:rPr>
                <w:del w:id="3925" w:author="Sarah Robinson" w:date="2019-10-16T15:23:00Z"/>
                <w:rFonts w:cstheme="minorHAnsi"/>
                <w:sz w:val="28"/>
              </w:rPr>
              <w:pPrChange w:id="3926" w:author="Sarah Robinson" w:date="2019-10-16T15:24:00Z">
                <w:pPr>
                  <w:jc w:val="center"/>
                </w:pPr>
              </w:pPrChange>
            </w:pPr>
            <w:del w:id="3927" w:author="Sarah Robinson" w:date="2019-10-16T15:23:00Z">
              <w:r w:rsidRPr="00670921" w:rsidDel="00395BDF">
                <w:rPr>
                  <w:rFonts w:cstheme="minorHAnsi"/>
                  <w:sz w:val="28"/>
                </w:rPr>
                <w:delText xml:space="preserve">Bulk hazardous material cargo movements via tank barge </w:delText>
              </w:r>
              <w:r w:rsidRPr="00670921" w:rsidDel="00395BDF">
                <w:rPr>
                  <w:rFonts w:cstheme="minorHAnsi"/>
                  <w:b/>
                  <w:bCs/>
                  <w:sz w:val="28"/>
                </w:rPr>
                <w:delText>ONLY</w:delText>
              </w:r>
            </w:del>
          </w:p>
        </w:tc>
      </w:tr>
      <w:tr w:rsidR="002F383B" w:rsidRPr="00670921" w:rsidDel="00395BDF" w14:paraId="599EEA09" w14:textId="6E074EB5" w:rsidTr="0056568A">
        <w:trPr>
          <w:trHeight w:val="144"/>
          <w:del w:id="3928" w:author="Sarah Robinson" w:date="2019-10-16T15:23:00Z"/>
        </w:trPr>
        <w:tc>
          <w:tcPr>
            <w:tcW w:w="3227" w:type="dxa"/>
            <w:tcBorders>
              <w:top w:val="single" w:sz="4" w:space="0" w:color="auto"/>
              <w:left w:val="nil"/>
              <w:bottom w:val="single" w:sz="4" w:space="0" w:color="auto"/>
              <w:right w:val="nil"/>
            </w:tcBorders>
            <w:vAlign w:val="center"/>
          </w:tcPr>
          <w:p w14:paraId="6BC10269" w14:textId="547A31A8" w:rsidR="002F383B" w:rsidRPr="00670921" w:rsidDel="00395BDF" w:rsidRDefault="002F383B">
            <w:pPr>
              <w:rPr>
                <w:del w:id="3929" w:author="Sarah Robinson" w:date="2019-10-16T15:23:00Z"/>
                <w:rFonts w:cstheme="minorHAnsi"/>
                <w:b/>
                <w:bCs/>
                <w:sz w:val="16"/>
              </w:rPr>
              <w:pPrChange w:id="3930" w:author="Sarah Robinson" w:date="2019-10-16T15:24:00Z">
                <w:pPr>
                  <w:jc w:val="center"/>
                </w:pPr>
              </w:pPrChange>
            </w:pPr>
          </w:p>
        </w:tc>
        <w:tc>
          <w:tcPr>
            <w:tcW w:w="6975" w:type="dxa"/>
            <w:tcBorders>
              <w:top w:val="nil"/>
              <w:left w:val="nil"/>
              <w:bottom w:val="nil"/>
              <w:right w:val="nil"/>
            </w:tcBorders>
            <w:vAlign w:val="center"/>
          </w:tcPr>
          <w:p w14:paraId="66866C61" w14:textId="6ECFCF4C" w:rsidR="002F383B" w:rsidRPr="00670921" w:rsidDel="00395BDF" w:rsidRDefault="002F383B">
            <w:pPr>
              <w:rPr>
                <w:del w:id="3931" w:author="Sarah Robinson" w:date="2019-10-16T15:23:00Z"/>
                <w:rFonts w:cstheme="minorHAnsi"/>
                <w:sz w:val="16"/>
              </w:rPr>
              <w:pPrChange w:id="3932"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DF8B75B" w14:textId="35508B93" w:rsidR="002F383B" w:rsidRPr="00670921" w:rsidDel="00395BDF" w:rsidRDefault="002F383B">
            <w:pPr>
              <w:rPr>
                <w:del w:id="3933" w:author="Sarah Robinson" w:date="2019-10-16T15:23:00Z"/>
                <w:rFonts w:cstheme="minorHAnsi"/>
                <w:b/>
                <w:bCs/>
                <w:sz w:val="16"/>
              </w:rPr>
              <w:pPrChange w:id="3934" w:author="Sarah Robinson" w:date="2019-10-16T15:24:00Z">
                <w:pPr>
                  <w:jc w:val="center"/>
                </w:pPr>
              </w:pPrChange>
            </w:pPr>
          </w:p>
        </w:tc>
      </w:tr>
      <w:tr w:rsidR="002F383B" w:rsidRPr="00670921" w:rsidDel="00395BDF" w14:paraId="765E9834" w14:textId="684B85BC" w:rsidTr="0056568A">
        <w:trPr>
          <w:trHeight w:val="1440"/>
          <w:del w:id="3935" w:author="Sarah Robinson" w:date="2019-10-16T15:23:00Z"/>
        </w:trPr>
        <w:tc>
          <w:tcPr>
            <w:tcW w:w="3227" w:type="dxa"/>
            <w:tcBorders>
              <w:top w:val="single" w:sz="4" w:space="0" w:color="auto"/>
              <w:bottom w:val="single" w:sz="4" w:space="0" w:color="auto"/>
            </w:tcBorders>
            <w:vAlign w:val="center"/>
          </w:tcPr>
          <w:p w14:paraId="40853C27" w14:textId="76DB3D5C" w:rsidR="002F383B" w:rsidRPr="00670921" w:rsidDel="00395BDF" w:rsidRDefault="002F383B">
            <w:pPr>
              <w:rPr>
                <w:del w:id="3936" w:author="Sarah Robinson" w:date="2019-10-16T15:23:00Z"/>
                <w:rFonts w:cstheme="minorHAnsi"/>
                <w:sz w:val="28"/>
              </w:rPr>
              <w:pPrChange w:id="3937" w:author="Sarah Robinson" w:date="2019-10-16T15:24:00Z">
                <w:pPr>
                  <w:jc w:val="center"/>
                </w:pPr>
              </w:pPrChange>
            </w:pPr>
            <w:del w:id="3938" w:author="Sarah Robinson" w:date="2019-10-16T15:23:00Z">
              <w:r w:rsidRPr="00670921" w:rsidDel="00395BDF">
                <w:rPr>
                  <w:rFonts w:cstheme="minorHAnsi"/>
                  <w:sz w:val="28"/>
                </w:rPr>
                <w:delText xml:space="preserve">Bulk hazardous material cargo movements via tank barge </w:delText>
              </w:r>
              <w:r w:rsidRPr="00670921" w:rsidDel="00395BDF">
                <w:rPr>
                  <w:rFonts w:cstheme="minorHAnsi"/>
                  <w:b/>
                  <w:bCs/>
                  <w:sz w:val="28"/>
                </w:rPr>
                <w:delText>ONLY</w:delText>
              </w:r>
            </w:del>
          </w:p>
        </w:tc>
        <w:tc>
          <w:tcPr>
            <w:tcW w:w="6975" w:type="dxa"/>
            <w:tcBorders>
              <w:top w:val="nil"/>
              <w:bottom w:val="nil"/>
            </w:tcBorders>
            <w:vAlign w:val="center"/>
          </w:tcPr>
          <w:p w14:paraId="526178B0" w14:textId="1F886E60" w:rsidR="002F383B" w:rsidRPr="00670921" w:rsidDel="00395BDF" w:rsidRDefault="002F383B">
            <w:pPr>
              <w:rPr>
                <w:del w:id="3939" w:author="Sarah Robinson" w:date="2019-10-16T15:23:00Z"/>
                <w:rFonts w:cstheme="minorHAnsi"/>
                <w:sz w:val="40"/>
              </w:rPr>
              <w:pPrChange w:id="3940" w:author="Sarah Robinson" w:date="2019-10-16T15:24:00Z">
                <w:pPr>
                  <w:jc w:val="center"/>
                </w:pPr>
              </w:pPrChange>
            </w:pPr>
            <w:del w:id="3941"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005FCD96" w14:textId="27BF1313" w:rsidR="002F383B" w:rsidRPr="00670921" w:rsidDel="00395BDF" w:rsidRDefault="002F383B">
            <w:pPr>
              <w:rPr>
                <w:del w:id="3942" w:author="Sarah Robinson" w:date="2019-10-16T15:23:00Z"/>
                <w:rFonts w:cstheme="minorHAnsi"/>
                <w:sz w:val="28"/>
              </w:rPr>
              <w:pPrChange w:id="3943" w:author="Sarah Robinson" w:date="2019-10-16T15:24:00Z">
                <w:pPr>
                  <w:jc w:val="center"/>
                </w:pPr>
              </w:pPrChange>
            </w:pPr>
            <w:del w:id="3944"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r>
      <w:tr w:rsidR="002F383B" w:rsidRPr="00670921" w:rsidDel="00395BDF" w14:paraId="7D18805E" w14:textId="2DE7A55F" w:rsidTr="0056568A">
        <w:trPr>
          <w:trHeight w:val="144"/>
          <w:del w:id="3945" w:author="Sarah Robinson" w:date="2019-10-16T15:23:00Z"/>
        </w:trPr>
        <w:tc>
          <w:tcPr>
            <w:tcW w:w="3227" w:type="dxa"/>
            <w:tcBorders>
              <w:top w:val="single" w:sz="4" w:space="0" w:color="auto"/>
              <w:left w:val="nil"/>
              <w:bottom w:val="single" w:sz="4" w:space="0" w:color="auto"/>
              <w:right w:val="nil"/>
            </w:tcBorders>
            <w:vAlign w:val="center"/>
          </w:tcPr>
          <w:p w14:paraId="2602033F" w14:textId="3456623A" w:rsidR="002F383B" w:rsidRPr="00670921" w:rsidDel="00395BDF" w:rsidRDefault="002F383B">
            <w:pPr>
              <w:rPr>
                <w:del w:id="3946" w:author="Sarah Robinson" w:date="2019-10-16T15:23:00Z"/>
                <w:rFonts w:cstheme="minorHAnsi"/>
                <w:b/>
                <w:bCs/>
                <w:sz w:val="16"/>
              </w:rPr>
              <w:pPrChange w:id="3947" w:author="Sarah Robinson" w:date="2019-10-16T15:24:00Z">
                <w:pPr>
                  <w:jc w:val="center"/>
                </w:pPr>
              </w:pPrChange>
            </w:pPr>
          </w:p>
        </w:tc>
        <w:tc>
          <w:tcPr>
            <w:tcW w:w="6975" w:type="dxa"/>
            <w:tcBorders>
              <w:top w:val="nil"/>
              <w:left w:val="nil"/>
              <w:bottom w:val="nil"/>
              <w:right w:val="nil"/>
            </w:tcBorders>
            <w:vAlign w:val="center"/>
          </w:tcPr>
          <w:p w14:paraId="36434F98" w14:textId="7103183E" w:rsidR="002F383B" w:rsidRPr="00670921" w:rsidDel="00395BDF" w:rsidRDefault="002F383B">
            <w:pPr>
              <w:rPr>
                <w:del w:id="3948" w:author="Sarah Robinson" w:date="2019-10-16T15:23:00Z"/>
                <w:rFonts w:cstheme="minorHAnsi"/>
                <w:sz w:val="16"/>
              </w:rPr>
              <w:pPrChange w:id="3949"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4F514D8A" w14:textId="1EC6062D" w:rsidR="002F383B" w:rsidRPr="00670921" w:rsidDel="00395BDF" w:rsidRDefault="002F383B">
            <w:pPr>
              <w:rPr>
                <w:del w:id="3950" w:author="Sarah Robinson" w:date="2019-10-16T15:23:00Z"/>
                <w:rFonts w:cstheme="minorHAnsi"/>
                <w:b/>
                <w:bCs/>
                <w:sz w:val="16"/>
              </w:rPr>
              <w:pPrChange w:id="3951" w:author="Sarah Robinson" w:date="2019-10-16T15:24:00Z">
                <w:pPr>
                  <w:jc w:val="center"/>
                </w:pPr>
              </w:pPrChange>
            </w:pPr>
          </w:p>
        </w:tc>
      </w:tr>
      <w:tr w:rsidR="002F383B" w:rsidRPr="00670921" w:rsidDel="00395BDF" w14:paraId="385FE1D0" w14:textId="51DCD137" w:rsidTr="0056568A">
        <w:trPr>
          <w:trHeight w:val="1440"/>
          <w:del w:id="3952" w:author="Sarah Robinson" w:date="2019-10-16T15:23:00Z"/>
        </w:trPr>
        <w:tc>
          <w:tcPr>
            <w:tcW w:w="3227" w:type="dxa"/>
            <w:tcBorders>
              <w:top w:val="single" w:sz="4" w:space="0" w:color="auto"/>
              <w:bottom w:val="single" w:sz="4" w:space="0" w:color="auto"/>
            </w:tcBorders>
            <w:vAlign w:val="center"/>
          </w:tcPr>
          <w:p w14:paraId="3001A32A" w14:textId="6219F043" w:rsidR="002F383B" w:rsidRPr="00670921" w:rsidDel="00395BDF" w:rsidRDefault="002F383B">
            <w:pPr>
              <w:rPr>
                <w:del w:id="3953" w:author="Sarah Robinson" w:date="2019-10-16T15:23:00Z"/>
                <w:rFonts w:cstheme="minorHAnsi"/>
                <w:sz w:val="28"/>
              </w:rPr>
              <w:pPrChange w:id="3954" w:author="Sarah Robinson" w:date="2019-10-16T15:24:00Z">
                <w:pPr>
                  <w:jc w:val="center"/>
                </w:pPr>
              </w:pPrChange>
            </w:pPr>
            <w:del w:id="3955"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UNDER</w:delText>
              </w:r>
              <w:r w:rsidRPr="00670921" w:rsidDel="00395BDF">
                <w:rPr>
                  <w:rFonts w:cstheme="minorHAnsi"/>
                  <w:sz w:val="28"/>
                </w:rPr>
                <w:br/>
                <w:delText>40,000 GRT</w:delText>
              </w:r>
            </w:del>
          </w:p>
        </w:tc>
        <w:tc>
          <w:tcPr>
            <w:tcW w:w="6975" w:type="dxa"/>
            <w:tcBorders>
              <w:top w:val="nil"/>
              <w:bottom w:val="nil"/>
            </w:tcBorders>
            <w:vAlign w:val="center"/>
          </w:tcPr>
          <w:p w14:paraId="49DD5667" w14:textId="19EB9F49" w:rsidR="002F383B" w:rsidRPr="00670921" w:rsidDel="00395BDF" w:rsidRDefault="002F383B">
            <w:pPr>
              <w:rPr>
                <w:del w:id="3956" w:author="Sarah Robinson" w:date="2019-10-16T15:23:00Z"/>
                <w:rFonts w:cstheme="minorHAnsi"/>
                <w:sz w:val="40"/>
              </w:rPr>
              <w:pPrChange w:id="3957" w:author="Sarah Robinson" w:date="2019-10-16T15:24:00Z">
                <w:pPr>
                  <w:jc w:val="center"/>
                </w:pPr>
              </w:pPrChange>
            </w:pPr>
            <w:del w:id="3958"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4B488695" w14:textId="1C7BBBB5" w:rsidR="002F383B" w:rsidRPr="00670921" w:rsidDel="00395BDF" w:rsidRDefault="002F383B">
            <w:pPr>
              <w:rPr>
                <w:del w:id="3959" w:author="Sarah Robinson" w:date="2019-10-16T15:23:00Z"/>
                <w:rFonts w:cstheme="minorHAnsi"/>
                <w:sz w:val="28"/>
              </w:rPr>
              <w:pPrChange w:id="3960" w:author="Sarah Robinson" w:date="2019-10-16T15:24:00Z">
                <w:pPr>
                  <w:jc w:val="center"/>
                </w:pPr>
              </w:pPrChange>
            </w:pPr>
            <w:del w:id="3961" w:author="Sarah Robinson" w:date="2019-10-16T15:23:00Z">
              <w:r w:rsidRPr="00670921" w:rsidDel="00395BDF">
                <w:rPr>
                  <w:rFonts w:cstheme="minorHAnsi"/>
                  <w:sz w:val="28"/>
                </w:rPr>
                <w:delText xml:space="preserve">Bulk hazardous material cargo movements via tank ships </w:delText>
              </w:r>
              <w:r w:rsidRPr="00670921" w:rsidDel="00395BDF">
                <w:rPr>
                  <w:rFonts w:cstheme="minorHAnsi"/>
                  <w:b/>
                  <w:bCs/>
                  <w:sz w:val="28"/>
                </w:rPr>
                <w:delText>OVER</w:delText>
              </w:r>
              <w:r w:rsidRPr="00670921" w:rsidDel="00395BDF">
                <w:rPr>
                  <w:rFonts w:cstheme="minorHAnsi"/>
                  <w:sz w:val="28"/>
                </w:rPr>
                <w:br/>
                <w:delText>40,000 GRT</w:delText>
              </w:r>
            </w:del>
          </w:p>
        </w:tc>
      </w:tr>
      <w:tr w:rsidR="002F383B" w:rsidRPr="00670921" w:rsidDel="00395BDF" w14:paraId="78194B18" w14:textId="6C9D796B" w:rsidTr="0056568A">
        <w:trPr>
          <w:trHeight w:val="360"/>
          <w:del w:id="3962" w:author="Sarah Robinson" w:date="2019-10-16T15:23:00Z"/>
        </w:trPr>
        <w:tc>
          <w:tcPr>
            <w:tcW w:w="3227" w:type="dxa"/>
            <w:tcBorders>
              <w:top w:val="single" w:sz="4" w:space="0" w:color="auto"/>
              <w:left w:val="nil"/>
              <w:bottom w:val="nil"/>
              <w:right w:val="nil"/>
            </w:tcBorders>
            <w:vAlign w:val="center"/>
          </w:tcPr>
          <w:p w14:paraId="5166C0AD" w14:textId="1F53093E" w:rsidR="002F383B" w:rsidRPr="00670921" w:rsidDel="00395BDF" w:rsidRDefault="002F383B">
            <w:pPr>
              <w:rPr>
                <w:del w:id="3963" w:author="Sarah Robinson" w:date="2019-10-16T15:23:00Z"/>
                <w:rFonts w:cstheme="minorHAnsi"/>
                <w:b/>
                <w:bCs/>
                <w:sz w:val="28"/>
              </w:rPr>
              <w:pPrChange w:id="3964" w:author="Sarah Robinson" w:date="2019-10-16T15:24:00Z">
                <w:pPr>
                  <w:jc w:val="center"/>
                </w:pPr>
              </w:pPrChange>
            </w:pPr>
          </w:p>
        </w:tc>
        <w:tc>
          <w:tcPr>
            <w:tcW w:w="6975" w:type="dxa"/>
            <w:tcBorders>
              <w:top w:val="nil"/>
              <w:left w:val="nil"/>
              <w:bottom w:val="nil"/>
              <w:right w:val="nil"/>
            </w:tcBorders>
            <w:vAlign w:val="center"/>
          </w:tcPr>
          <w:p w14:paraId="6DFA9E10" w14:textId="1CB27F44" w:rsidR="002F383B" w:rsidRPr="00670921" w:rsidDel="00395BDF" w:rsidRDefault="00C73C2A">
            <w:pPr>
              <w:rPr>
                <w:del w:id="3965" w:author="Sarah Robinson" w:date="2019-10-16T15:23:00Z"/>
                <w:rFonts w:cstheme="minorHAnsi"/>
              </w:rPr>
              <w:pPrChange w:id="3966" w:author="Sarah Robinson" w:date="2019-10-16T15:24:00Z">
                <w:pPr>
                  <w:pStyle w:val="BodyText"/>
                </w:pPr>
              </w:pPrChange>
            </w:pPr>
            <w:del w:id="396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428EB743" w14:textId="06C91E56" w:rsidR="002F383B" w:rsidRPr="00670921" w:rsidDel="00395BDF" w:rsidRDefault="002F383B">
            <w:pPr>
              <w:rPr>
                <w:del w:id="3968" w:author="Sarah Robinson" w:date="2019-10-16T15:23:00Z"/>
                <w:rFonts w:cstheme="minorHAnsi"/>
                <w:b/>
                <w:bCs/>
                <w:sz w:val="28"/>
              </w:rPr>
              <w:pPrChange w:id="3969" w:author="Sarah Robinson" w:date="2019-10-16T15:24:00Z">
                <w:pPr>
                  <w:jc w:val="center"/>
                </w:pPr>
              </w:pPrChange>
            </w:pPr>
          </w:p>
        </w:tc>
      </w:tr>
    </w:tbl>
    <w:p w14:paraId="7D62DC0A" w14:textId="7047F634" w:rsidR="002F383B" w:rsidRPr="00670921" w:rsidDel="00395BDF" w:rsidRDefault="002F383B">
      <w:pPr>
        <w:rPr>
          <w:del w:id="3970" w:author="Sarah Robinson" w:date="2019-10-16T15:23:00Z"/>
          <w:rFonts w:cstheme="minorHAnsi"/>
        </w:rPr>
        <w:pPrChange w:id="3971" w:author="Sarah Robinson" w:date="2019-10-16T15:24:00Z">
          <w:pPr>
            <w:pStyle w:val="Title"/>
          </w:pPr>
        </w:pPrChange>
      </w:pPr>
    </w:p>
    <w:p w14:paraId="54A06371" w14:textId="59406216" w:rsidR="002F383B" w:rsidRPr="00670921" w:rsidDel="00395BDF" w:rsidRDefault="002F383B">
      <w:pPr>
        <w:rPr>
          <w:del w:id="3972" w:author="Sarah Robinson" w:date="2019-10-16T15:23:00Z"/>
          <w:rFonts w:cstheme="minorHAnsi"/>
        </w:rPr>
        <w:pPrChange w:id="3973" w:author="Sarah Robinson" w:date="2019-10-16T15:24:00Z">
          <w:pPr>
            <w:pStyle w:val="Title"/>
          </w:pPr>
        </w:pPrChange>
      </w:pPr>
      <w:del w:id="3974" w:author="Sarah Robinson" w:date="2019-10-16T15:23:00Z">
        <w:r w:rsidRPr="00670921" w:rsidDel="00395BDF">
          <w:rPr>
            <w:rFonts w:cstheme="minorHAnsi"/>
          </w:rPr>
          <w:br w:type="page"/>
          <w:delText>Book 2: Risk Factor Rating Scales</w:delText>
        </w:r>
      </w:del>
    </w:p>
    <w:p w14:paraId="2813D0FA" w14:textId="15FFD856" w:rsidR="002F383B" w:rsidRPr="00670921" w:rsidDel="00395BDF" w:rsidRDefault="002F383B">
      <w:pPr>
        <w:rPr>
          <w:del w:id="3975" w:author="Sarah Robinson" w:date="2019-10-16T15:23:00Z"/>
          <w:rFonts w:cstheme="minorHAnsi"/>
          <w:b/>
          <w:bCs/>
          <w:sz w:val="32"/>
        </w:rPr>
        <w:pPrChange w:id="3976" w:author="Sarah Robinson" w:date="2019-10-16T15:24:00Z">
          <w:pPr>
            <w:jc w:val="center"/>
          </w:pPr>
        </w:pPrChange>
      </w:pPr>
    </w:p>
    <w:p w14:paraId="1B44C204" w14:textId="111EAE5D" w:rsidR="002F383B" w:rsidRPr="00670921" w:rsidDel="00395BDF" w:rsidRDefault="002F383B">
      <w:pPr>
        <w:rPr>
          <w:del w:id="3977" w:author="Sarah Robinson" w:date="2019-10-16T15:23:00Z"/>
          <w:rFonts w:cstheme="minorHAnsi"/>
          <w:b/>
          <w:bCs/>
          <w:sz w:val="32"/>
        </w:rPr>
        <w:pPrChange w:id="3978" w:author="Sarah Robinson" w:date="2019-10-16T15:24:00Z">
          <w:pPr>
            <w:jc w:val="center"/>
          </w:pPr>
        </w:pPrChange>
      </w:pPr>
      <w:del w:id="3979" w:author="Sarah Robinson" w:date="2019-10-16T15:23:00Z">
        <w:r w:rsidRPr="00670921" w:rsidDel="00395BDF">
          <w:rPr>
            <w:rFonts w:cstheme="minorHAnsi"/>
            <w:b/>
            <w:bCs/>
            <w:sz w:val="32"/>
          </w:rPr>
          <w:delText>How much riskier is the condition on the right than the condition on the left?</w:delText>
        </w:r>
      </w:del>
    </w:p>
    <w:p w14:paraId="37D3D9F6" w14:textId="6113D510" w:rsidR="002F383B" w:rsidRPr="00670921" w:rsidDel="00395BDF" w:rsidRDefault="002F383B">
      <w:pPr>
        <w:rPr>
          <w:del w:id="3980" w:author="Sarah Robinson" w:date="2019-10-16T15:23:00Z"/>
          <w:rFonts w:cstheme="minorHAnsi"/>
          <w:b/>
          <w:bCs/>
          <w:sz w:val="32"/>
        </w:rPr>
        <w:pPrChange w:id="3981" w:author="Sarah Robinson" w:date="2019-10-16T15:24:00Z">
          <w:pPr>
            <w:jc w:val="center"/>
          </w:pPr>
        </w:pPrChange>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rsidDel="00395BDF" w14:paraId="449BA1C0" w14:textId="2874A946" w:rsidTr="0056568A">
        <w:trPr>
          <w:del w:id="3982" w:author="Sarah Robinson" w:date="2019-10-16T15:23:00Z"/>
        </w:trPr>
        <w:tc>
          <w:tcPr>
            <w:tcW w:w="13680" w:type="dxa"/>
          </w:tcPr>
          <w:p w14:paraId="555D8948" w14:textId="7E666F99" w:rsidR="002F383B" w:rsidRPr="00670921" w:rsidDel="00395BDF" w:rsidRDefault="002F383B">
            <w:pPr>
              <w:rPr>
                <w:del w:id="3983" w:author="Sarah Robinson" w:date="2019-10-16T15:23:00Z"/>
                <w:rFonts w:cstheme="minorHAnsi"/>
                <w:b/>
                <w:bCs/>
                <w:sz w:val="40"/>
                <w:szCs w:val="40"/>
              </w:rPr>
              <w:pPrChange w:id="3984" w:author="Sarah Robinson" w:date="2019-10-16T15:24:00Z">
                <w:pPr>
                  <w:jc w:val="center"/>
                </w:pPr>
              </w:pPrChange>
            </w:pPr>
            <w:del w:id="3985" w:author="Sarah Robinson" w:date="2019-10-16T15:23:00Z">
              <w:r w:rsidRPr="00670921" w:rsidDel="00395BDF">
                <w:rPr>
                  <w:rFonts w:cstheme="minorHAnsi"/>
                  <w:b/>
                  <w:bCs/>
                  <w:sz w:val="40"/>
                  <w:szCs w:val="40"/>
                </w:rPr>
                <w:delText>Immediate Consequences:</w:delText>
              </w:r>
            </w:del>
          </w:p>
          <w:p w14:paraId="006883F9" w14:textId="7CA386BB" w:rsidR="002F383B" w:rsidRPr="00670921" w:rsidDel="00395BDF" w:rsidRDefault="002F383B">
            <w:pPr>
              <w:rPr>
                <w:del w:id="3986" w:author="Sarah Robinson" w:date="2019-10-16T15:23:00Z"/>
                <w:rFonts w:cstheme="minorHAnsi"/>
                <w:b/>
                <w:bCs/>
                <w:sz w:val="32"/>
              </w:rPr>
              <w:pPrChange w:id="3987" w:author="Sarah Robinson" w:date="2019-10-16T15:24:00Z">
                <w:pPr>
                  <w:jc w:val="center"/>
                </w:pPr>
              </w:pPrChange>
            </w:pPr>
            <w:del w:id="3988" w:author="Sarah Robinson" w:date="2019-10-16T15:23:00Z">
              <w:r w:rsidRPr="00670921" w:rsidDel="00395BDF">
                <w:rPr>
                  <w:rFonts w:cstheme="minorHAnsi"/>
                  <w:b/>
                  <w:bCs/>
                  <w:sz w:val="40"/>
                  <w:szCs w:val="40"/>
                </w:rPr>
                <w:delText>Mobility</w:delText>
              </w:r>
            </w:del>
          </w:p>
        </w:tc>
      </w:tr>
    </w:tbl>
    <w:p w14:paraId="219928BB" w14:textId="1E8EA74B" w:rsidR="002F383B" w:rsidRPr="00670921" w:rsidDel="00395BDF" w:rsidRDefault="002F383B">
      <w:pPr>
        <w:rPr>
          <w:del w:id="3989" w:author="Sarah Robinson" w:date="2019-10-16T15:23:00Z"/>
          <w:rFonts w:cstheme="minorHAnsi"/>
          <w:b/>
          <w:bCs/>
        </w:rPr>
        <w:pPrChange w:id="3990" w:author="Sarah Robinson" w:date="2019-10-16T15:24:00Z">
          <w:pPr>
            <w:jc w:val="center"/>
          </w:pPr>
        </w:pPrChange>
      </w:pPr>
    </w:p>
    <w:p w14:paraId="0BBC57F7" w14:textId="685C7EA9" w:rsidR="002F383B" w:rsidRPr="00670921" w:rsidDel="00395BDF" w:rsidRDefault="002F383B">
      <w:pPr>
        <w:rPr>
          <w:del w:id="3991" w:author="Sarah Robinson" w:date="2019-10-16T15:23:00Z"/>
          <w:rFonts w:cstheme="minorHAnsi"/>
          <w:sz w:val="22"/>
        </w:rPr>
        <w:pPrChange w:id="3992" w:author="Sarah Robinson" w:date="2019-10-16T15:24:00Z">
          <w:pPr>
            <w:jc w:val="center"/>
          </w:pPr>
        </w:pPrChange>
      </w:pPr>
      <w:del w:id="3993" w:author="Sarah Robinson" w:date="2019-10-16T15:23:00Z">
        <w:r w:rsidRPr="00670921" w:rsidDel="00395BDF">
          <w:rPr>
            <w:rFonts w:cstheme="minorHAnsi"/>
            <w:sz w:val="22"/>
          </w:rPr>
          <w:delText>(Circle one number on each line)</w:delText>
        </w:r>
      </w:del>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rsidDel="00395BDF" w14:paraId="78142E7C" w14:textId="2DE5CB58" w:rsidTr="0056568A">
        <w:trPr>
          <w:trHeight w:val="1440"/>
          <w:del w:id="3994" w:author="Sarah Robinson" w:date="2019-10-16T15:23:00Z"/>
        </w:trPr>
        <w:tc>
          <w:tcPr>
            <w:tcW w:w="3299" w:type="dxa"/>
            <w:tcBorders>
              <w:bottom w:val="single" w:sz="4" w:space="0" w:color="auto"/>
            </w:tcBorders>
            <w:vAlign w:val="center"/>
          </w:tcPr>
          <w:p w14:paraId="538763E3" w14:textId="4DE24FBC" w:rsidR="002F383B" w:rsidRPr="00670921" w:rsidDel="00395BDF" w:rsidRDefault="002F383B">
            <w:pPr>
              <w:rPr>
                <w:del w:id="3995" w:author="Sarah Robinson" w:date="2019-10-16T15:23:00Z"/>
                <w:rFonts w:cstheme="minorHAnsi"/>
                <w:sz w:val="28"/>
              </w:rPr>
              <w:pPrChange w:id="3996" w:author="Sarah Robinson" w:date="2019-10-16T15:24:00Z">
                <w:pPr>
                  <w:jc w:val="center"/>
                </w:pPr>
              </w:pPrChange>
            </w:pPr>
            <w:del w:id="3997" w:author="Sarah Robinson" w:date="2019-10-16T15:23:00Z">
              <w:r w:rsidRPr="00670921" w:rsidDel="00395BDF">
                <w:rPr>
                  <w:rFonts w:cstheme="minorHAnsi"/>
                  <w:sz w:val="28"/>
                </w:rPr>
                <w:delText xml:space="preserve">Major marine casualty would </w:delText>
              </w:r>
              <w:r w:rsidRPr="00670921" w:rsidDel="00395BDF">
                <w:rPr>
                  <w:rFonts w:cstheme="minorHAnsi"/>
                  <w:b/>
                  <w:bCs/>
                  <w:sz w:val="28"/>
                </w:rPr>
                <w:delText xml:space="preserve">NOT </w:delText>
              </w:r>
              <w:r w:rsidRPr="00670921" w:rsidDel="00395BDF">
                <w:rPr>
                  <w:rFonts w:cstheme="minorHAnsi"/>
                  <w:sz w:val="28"/>
                </w:rPr>
                <w:delText>require waterway closure</w:delText>
              </w:r>
            </w:del>
          </w:p>
        </w:tc>
        <w:tc>
          <w:tcPr>
            <w:tcW w:w="6975" w:type="dxa"/>
            <w:tcBorders>
              <w:top w:val="nil"/>
              <w:bottom w:val="nil"/>
            </w:tcBorders>
            <w:vAlign w:val="center"/>
          </w:tcPr>
          <w:p w14:paraId="0C0FEE69" w14:textId="48E89554" w:rsidR="002F383B" w:rsidRPr="00670921" w:rsidDel="00395BDF" w:rsidRDefault="002F383B">
            <w:pPr>
              <w:rPr>
                <w:del w:id="3998" w:author="Sarah Robinson" w:date="2019-10-16T15:23:00Z"/>
                <w:rFonts w:cstheme="minorHAnsi"/>
                <w:sz w:val="40"/>
              </w:rPr>
              <w:pPrChange w:id="3999" w:author="Sarah Robinson" w:date="2019-10-16T15:24:00Z">
                <w:pPr>
                  <w:jc w:val="center"/>
                </w:pPr>
              </w:pPrChange>
            </w:pPr>
            <w:del w:id="4000" w:author="Sarah Robinson" w:date="2019-10-16T15:23:00Z">
              <w:r w:rsidRPr="00670921" w:rsidDel="00395BDF">
                <w:rPr>
                  <w:rFonts w:cstheme="minorHAnsi"/>
                  <w:sz w:val="40"/>
                </w:rPr>
                <w:delText>1     2     3     4     5     6     7     8     9</w:delText>
              </w:r>
            </w:del>
          </w:p>
        </w:tc>
        <w:tc>
          <w:tcPr>
            <w:tcW w:w="3406" w:type="dxa"/>
            <w:tcBorders>
              <w:bottom w:val="single" w:sz="4" w:space="0" w:color="auto"/>
            </w:tcBorders>
            <w:vAlign w:val="center"/>
          </w:tcPr>
          <w:p w14:paraId="5A39D7AF" w14:textId="473741D8" w:rsidR="002F383B" w:rsidRPr="00670921" w:rsidDel="00395BDF" w:rsidRDefault="002F383B">
            <w:pPr>
              <w:rPr>
                <w:del w:id="4001" w:author="Sarah Robinson" w:date="2019-10-16T15:23:00Z"/>
                <w:rFonts w:cstheme="minorHAnsi"/>
                <w:sz w:val="28"/>
              </w:rPr>
              <w:pPrChange w:id="4002" w:author="Sarah Robinson" w:date="2019-10-16T15:24:00Z">
                <w:pPr>
                  <w:jc w:val="center"/>
                </w:pPr>
              </w:pPrChange>
            </w:pPr>
            <w:del w:id="4003" w:author="Sarah Robinson" w:date="2019-10-16T15:23:00Z">
              <w:r w:rsidRPr="00670921" w:rsidDel="00395BDF">
                <w:rPr>
                  <w:rFonts w:cstheme="minorHAnsi"/>
                  <w:sz w:val="28"/>
                </w:rPr>
                <w:delText xml:space="preserve">Major marine casualty would result in waterway closure </w:delText>
              </w:r>
              <w:r w:rsidRPr="00670921" w:rsidDel="00395BDF">
                <w:rPr>
                  <w:rFonts w:cstheme="minorHAnsi"/>
                  <w:b/>
                  <w:bCs/>
                  <w:sz w:val="28"/>
                </w:rPr>
                <w:delText>BUT NOT</w:delText>
              </w:r>
              <w:r w:rsidRPr="00670921" w:rsidDel="00395BDF">
                <w:rPr>
                  <w:rFonts w:cstheme="minorHAnsi"/>
                  <w:sz w:val="28"/>
                </w:rPr>
                <w:delText xml:space="preserve"> likely to disrupt shore MTS</w:delText>
              </w:r>
            </w:del>
          </w:p>
        </w:tc>
      </w:tr>
      <w:tr w:rsidR="002F383B" w:rsidRPr="00670921" w:rsidDel="00395BDF" w14:paraId="2EA21A7F" w14:textId="599A5931" w:rsidTr="0056568A">
        <w:trPr>
          <w:trHeight w:val="144"/>
          <w:del w:id="4004" w:author="Sarah Robinson" w:date="2019-10-16T15:23:00Z"/>
        </w:trPr>
        <w:tc>
          <w:tcPr>
            <w:tcW w:w="3299" w:type="dxa"/>
            <w:tcBorders>
              <w:top w:val="single" w:sz="4" w:space="0" w:color="auto"/>
              <w:left w:val="nil"/>
              <w:bottom w:val="single" w:sz="4" w:space="0" w:color="auto"/>
              <w:right w:val="nil"/>
            </w:tcBorders>
            <w:vAlign w:val="center"/>
          </w:tcPr>
          <w:p w14:paraId="39484A0D" w14:textId="63B6BA92" w:rsidR="002F383B" w:rsidRPr="00670921" w:rsidDel="00395BDF" w:rsidRDefault="002F383B">
            <w:pPr>
              <w:rPr>
                <w:del w:id="4005" w:author="Sarah Robinson" w:date="2019-10-16T15:23:00Z"/>
                <w:rFonts w:cstheme="minorHAnsi"/>
                <w:b/>
                <w:bCs/>
                <w:sz w:val="16"/>
              </w:rPr>
              <w:pPrChange w:id="4006" w:author="Sarah Robinson" w:date="2019-10-16T15:24:00Z">
                <w:pPr>
                  <w:jc w:val="center"/>
                </w:pPr>
              </w:pPrChange>
            </w:pPr>
          </w:p>
        </w:tc>
        <w:tc>
          <w:tcPr>
            <w:tcW w:w="6975" w:type="dxa"/>
            <w:tcBorders>
              <w:top w:val="nil"/>
              <w:left w:val="nil"/>
              <w:bottom w:val="nil"/>
              <w:right w:val="nil"/>
            </w:tcBorders>
            <w:vAlign w:val="center"/>
          </w:tcPr>
          <w:p w14:paraId="254DAA11" w14:textId="74205771" w:rsidR="002F383B" w:rsidRPr="00670921" w:rsidDel="00395BDF" w:rsidRDefault="002F383B">
            <w:pPr>
              <w:rPr>
                <w:del w:id="4007" w:author="Sarah Robinson" w:date="2019-10-16T15:23:00Z"/>
                <w:rFonts w:cstheme="minorHAnsi"/>
                <w:sz w:val="16"/>
              </w:rPr>
              <w:pPrChange w:id="4008"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2F8223BF" w14:textId="17C7732E" w:rsidR="002F383B" w:rsidRPr="00670921" w:rsidDel="00395BDF" w:rsidRDefault="002F383B">
            <w:pPr>
              <w:rPr>
                <w:del w:id="4009" w:author="Sarah Robinson" w:date="2019-10-16T15:23:00Z"/>
                <w:rFonts w:cstheme="minorHAnsi"/>
                <w:b/>
                <w:bCs/>
                <w:sz w:val="16"/>
              </w:rPr>
              <w:pPrChange w:id="4010" w:author="Sarah Robinson" w:date="2019-10-16T15:24:00Z">
                <w:pPr>
                  <w:jc w:val="center"/>
                </w:pPr>
              </w:pPrChange>
            </w:pPr>
          </w:p>
        </w:tc>
      </w:tr>
      <w:tr w:rsidR="002F383B" w:rsidRPr="00670921" w:rsidDel="00395BDF" w14:paraId="06310B0B" w14:textId="12AB936E" w:rsidTr="0056568A">
        <w:trPr>
          <w:trHeight w:val="1440"/>
          <w:del w:id="4011" w:author="Sarah Robinson" w:date="2019-10-16T15:23:00Z"/>
        </w:trPr>
        <w:tc>
          <w:tcPr>
            <w:tcW w:w="3299" w:type="dxa"/>
            <w:tcBorders>
              <w:top w:val="single" w:sz="4" w:space="0" w:color="auto"/>
              <w:bottom w:val="single" w:sz="4" w:space="0" w:color="auto"/>
            </w:tcBorders>
            <w:vAlign w:val="center"/>
          </w:tcPr>
          <w:p w14:paraId="1BDF5840" w14:textId="4F65075D" w:rsidR="002F383B" w:rsidRPr="00670921" w:rsidDel="00395BDF" w:rsidRDefault="002F383B">
            <w:pPr>
              <w:rPr>
                <w:del w:id="4012" w:author="Sarah Robinson" w:date="2019-10-16T15:23:00Z"/>
                <w:rFonts w:cstheme="minorHAnsi"/>
                <w:sz w:val="28"/>
              </w:rPr>
              <w:pPrChange w:id="4013" w:author="Sarah Robinson" w:date="2019-10-16T15:24:00Z">
                <w:pPr>
                  <w:jc w:val="center"/>
                </w:pPr>
              </w:pPrChange>
            </w:pPr>
            <w:del w:id="4014" w:author="Sarah Robinson" w:date="2019-10-16T15:23:00Z">
              <w:r w:rsidRPr="00670921" w:rsidDel="00395BDF">
                <w:rPr>
                  <w:rFonts w:cstheme="minorHAnsi"/>
                  <w:sz w:val="28"/>
                </w:rPr>
                <w:delText xml:space="preserve">Major marine casualty would result in waterway closure </w:delText>
              </w:r>
              <w:r w:rsidRPr="00670921" w:rsidDel="00395BDF">
                <w:rPr>
                  <w:rFonts w:cstheme="minorHAnsi"/>
                  <w:b/>
                  <w:bCs/>
                  <w:sz w:val="28"/>
                </w:rPr>
                <w:delText>BUT NOT</w:delText>
              </w:r>
              <w:r w:rsidRPr="00670921" w:rsidDel="00395BDF">
                <w:rPr>
                  <w:rFonts w:cstheme="minorHAnsi"/>
                  <w:sz w:val="28"/>
                </w:rPr>
                <w:delText xml:space="preserve"> likely to disrupt shore MTS</w:delText>
              </w:r>
            </w:del>
          </w:p>
        </w:tc>
        <w:tc>
          <w:tcPr>
            <w:tcW w:w="6975" w:type="dxa"/>
            <w:tcBorders>
              <w:top w:val="nil"/>
              <w:bottom w:val="nil"/>
            </w:tcBorders>
            <w:vAlign w:val="center"/>
          </w:tcPr>
          <w:p w14:paraId="6249481E" w14:textId="16B14794" w:rsidR="002F383B" w:rsidRPr="00670921" w:rsidDel="00395BDF" w:rsidRDefault="002F383B">
            <w:pPr>
              <w:rPr>
                <w:del w:id="4015" w:author="Sarah Robinson" w:date="2019-10-16T15:23:00Z"/>
                <w:rFonts w:cstheme="minorHAnsi"/>
                <w:sz w:val="40"/>
              </w:rPr>
              <w:pPrChange w:id="4016" w:author="Sarah Robinson" w:date="2019-10-16T15:24:00Z">
                <w:pPr>
                  <w:jc w:val="center"/>
                </w:pPr>
              </w:pPrChange>
            </w:pPr>
            <w:del w:id="4017"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3060A1EF" w14:textId="3D0F653C" w:rsidR="002F383B" w:rsidRPr="00670921" w:rsidDel="00395BDF" w:rsidRDefault="002F383B">
            <w:pPr>
              <w:rPr>
                <w:del w:id="4018" w:author="Sarah Robinson" w:date="2019-10-16T15:23:00Z"/>
                <w:rFonts w:cstheme="minorHAnsi"/>
                <w:sz w:val="28"/>
              </w:rPr>
              <w:pPrChange w:id="4019" w:author="Sarah Robinson" w:date="2019-10-16T15:24:00Z">
                <w:pPr>
                  <w:jc w:val="center"/>
                </w:pPr>
              </w:pPrChange>
            </w:pPr>
            <w:del w:id="4020" w:author="Sarah Robinson" w:date="2019-10-16T15:23:00Z">
              <w:r w:rsidRPr="00670921" w:rsidDel="00395BDF">
                <w:rPr>
                  <w:rFonts w:cstheme="minorHAnsi"/>
                  <w:sz w:val="28"/>
                </w:rPr>
                <w:delText xml:space="preserve">Major marine casualty would result in w/w closure and </w:delText>
              </w:r>
              <w:r w:rsidRPr="00670921" w:rsidDel="00395BDF">
                <w:rPr>
                  <w:rFonts w:cstheme="minorHAnsi"/>
                  <w:b/>
                  <w:bCs/>
                  <w:sz w:val="28"/>
                </w:rPr>
                <w:delText>MINIMAL</w:delText>
              </w:r>
              <w:r w:rsidRPr="00670921" w:rsidDel="00395BDF">
                <w:rPr>
                  <w:rFonts w:cstheme="minorHAnsi"/>
                  <w:sz w:val="28"/>
                </w:rPr>
                <w:delText xml:space="preserve"> disruption to shore MTS</w:delText>
              </w:r>
            </w:del>
          </w:p>
        </w:tc>
      </w:tr>
      <w:tr w:rsidR="002F383B" w:rsidRPr="00670921" w:rsidDel="00395BDF" w14:paraId="4BA9B788" w14:textId="4AB195E8" w:rsidTr="0056568A">
        <w:trPr>
          <w:trHeight w:val="144"/>
          <w:del w:id="4021" w:author="Sarah Robinson" w:date="2019-10-16T15:23:00Z"/>
        </w:trPr>
        <w:tc>
          <w:tcPr>
            <w:tcW w:w="3299" w:type="dxa"/>
            <w:tcBorders>
              <w:top w:val="single" w:sz="4" w:space="0" w:color="auto"/>
              <w:left w:val="nil"/>
              <w:bottom w:val="single" w:sz="4" w:space="0" w:color="auto"/>
              <w:right w:val="nil"/>
            </w:tcBorders>
            <w:vAlign w:val="center"/>
          </w:tcPr>
          <w:p w14:paraId="228167D6" w14:textId="5B439443" w:rsidR="002F383B" w:rsidRPr="00670921" w:rsidDel="00395BDF" w:rsidRDefault="002F383B">
            <w:pPr>
              <w:rPr>
                <w:del w:id="4022" w:author="Sarah Robinson" w:date="2019-10-16T15:23:00Z"/>
                <w:rFonts w:cstheme="minorHAnsi"/>
                <w:b/>
                <w:bCs/>
                <w:sz w:val="16"/>
              </w:rPr>
              <w:pPrChange w:id="4023" w:author="Sarah Robinson" w:date="2019-10-16T15:24:00Z">
                <w:pPr>
                  <w:jc w:val="center"/>
                </w:pPr>
              </w:pPrChange>
            </w:pPr>
          </w:p>
        </w:tc>
        <w:tc>
          <w:tcPr>
            <w:tcW w:w="6975" w:type="dxa"/>
            <w:tcBorders>
              <w:top w:val="nil"/>
              <w:left w:val="nil"/>
              <w:bottom w:val="nil"/>
              <w:right w:val="nil"/>
            </w:tcBorders>
            <w:vAlign w:val="center"/>
          </w:tcPr>
          <w:p w14:paraId="5979311E" w14:textId="4A9BBC1C" w:rsidR="002F383B" w:rsidRPr="00670921" w:rsidDel="00395BDF" w:rsidRDefault="002F383B">
            <w:pPr>
              <w:rPr>
                <w:del w:id="4024" w:author="Sarah Robinson" w:date="2019-10-16T15:23:00Z"/>
                <w:rFonts w:cstheme="minorHAnsi"/>
                <w:sz w:val="16"/>
              </w:rPr>
              <w:pPrChange w:id="4025" w:author="Sarah Robinson" w:date="2019-10-16T15:24:00Z">
                <w:pPr>
                  <w:jc w:val="center"/>
                </w:pPr>
              </w:pPrChange>
            </w:pPr>
          </w:p>
        </w:tc>
        <w:tc>
          <w:tcPr>
            <w:tcW w:w="3406" w:type="dxa"/>
            <w:tcBorders>
              <w:top w:val="single" w:sz="4" w:space="0" w:color="auto"/>
              <w:left w:val="nil"/>
              <w:bottom w:val="single" w:sz="4" w:space="0" w:color="auto"/>
              <w:right w:val="nil"/>
            </w:tcBorders>
            <w:vAlign w:val="center"/>
          </w:tcPr>
          <w:p w14:paraId="195E2477" w14:textId="538C5BFB" w:rsidR="002F383B" w:rsidRPr="00670921" w:rsidDel="00395BDF" w:rsidRDefault="002F383B">
            <w:pPr>
              <w:rPr>
                <w:del w:id="4026" w:author="Sarah Robinson" w:date="2019-10-16T15:23:00Z"/>
                <w:rFonts w:cstheme="minorHAnsi"/>
                <w:b/>
                <w:bCs/>
                <w:sz w:val="16"/>
              </w:rPr>
              <w:pPrChange w:id="4027" w:author="Sarah Robinson" w:date="2019-10-16T15:24:00Z">
                <w:pPr>
                  <w:jc w:val="center"/>
                </w:pPr>
              </w:pPrChange>
            </w:pPr>
          </w:p>
        </w:tc>
      </w:tr>
      <w:tr w:rsidR="002F383B" w:rsidRPr="00670921" w:rsidDel="00395BDF" w14:paraId="51E73F91" w14:textId="63B40A5F" w:rsidTr="0056568A">
        <w:trPr>
          <w:trHeight w:val="1440"/>
          <w:del w:id="4028" w:author="Sarah Robinson" w:date="2019-10-16T15:23:00Z"/>
        </w:trPr>
        <w:tc>
          <w:tcPr>
            <w:tcW w:w="3299" w:type="dxa"/>
            <w:tcBorders>
              <w:top w:val="single" w:sz="4" w:space="0" w:color="auto"/>
              <w:bottom w:val="single" w:sz="4" w:space="0" w:color="auto"/>
            </w:tcBorders>
            <w:vAlign w:val="center"/>
          </w:tcPr>
          <w:p w14:paraId="48F2AF20" w14:textId="59217DD2" w:rsidR="002F383B" w:rsidRPr="00670921" w:rsidDel="00395BDF" w:rsidRDefault="002F383B">
            <w:pPr>
              <w:rPr>
                <w:del w:id="4029" w:author="Sarah Robinson" w:date="2019-10-16T15:23:00Z"/>
                <w:rFonts w:cstheme="minorHAnsi"/>
                <w:sz w:val="28"/>
              </w:rPr>
              <w:pPrChange w:id="4030" w:author="Sarah Robinson" w:date="2019-10-16T15:24:00Z">
                <w:pPr>
                  <w:jc w:val="center"/>
                </w:pPr>
              </w:pPrChange>
            </w:pPr>
            <w:del w:id="4031" w:author="Sarah Robinson" w:date="2019-10-16T15:23:00Z">
              <w:r w:rsidRPr="00670921" w:rsidDel="00395BDF">
                <w:rPr>
                  <w:rFonts w:cstheme="minorHAnsi"/>
                  <w:sz w:val="28"/>
                </w:rPr>
                <w:delText xml:space="preserve">Major marine casualty would result in w/w closure and </w:delText>
              </w:r>
              <w:r w:rsidRPr="00670921" w:rsidDel="00395BDF">
                <w:rPr>
                  <w:rFonts w:cstheme="minorHAnsi"/>
                  <w:b/>
                  <w:bCs/>
                  <w:sz w:val="28"/>
                </w:rPr>
                <w:delText>MINIMAL</w:delText>
              </w:r>
              <w:r w:rsidRPr="00670921" w:rsidDel="00395BDF">
                <w:rPr>
                  <w:rFonts w:cstheme="minorHAnsi"/>
                  <w:sz w:val="28"/>
                </w:rPr>
                <w:delText xml:space="preserve"> disruption to shore MTS</w:delText>
              </w:r>
            </w:del>
          </w:p>
        </w:tc>
        <w:tc>
          <w:tcPr>
            <w:tcW w:w="6975" w:type="dxa"/>
            <w:tcBorders>
              <w:top w:val="nil"/>
              <w:bottom w:val="nil"/>
            </w:tcBorders>
            <w:vAlign w:val="center"/>
          </w:tcPr>
          <w:p w14:paraId="21354CD9" w14:textId="0A5DFF73" w:rsidR="002F383B" w:rsidRPr="00670921" w:rsidDel="00395BDF" w:rsidRDefault="002F383B">
            <w:pPr>
              <w:rPr>
                <w:del w:id="4032" w:author="Sarah Robinson" w:date="2019-10-16T15:23:00Z"/>
                <w:rFonts w:cstheme="minorHAnsi"/>
                <w:sz w:val="40"/>
              </w:rPr>
              <w:pPrChange w:id="4033" w:author="Sarah Robinson" w:date="2019-10-16T15:24:00Z">
                <w:pPr>
                  <w:jc w:val="center"/>
                </w:pPr>
              </w:pPrChange>
            </w:pPr>
            <w:del w:id="4034" w:author="Sarah Robinson" w:date="2019-10-16T15:23:00Z">
              <w:r w:rsidRPr="00670921" w:rsidDel="00395BDF">
                <w:rPr>
                  <w:rFonts w:cstheme="minorHAnsi"/>
                  <w:sz w:val="40"/>
                </w:rPr>
                <w:delText>1     2     3     4     5     6     7     8     9</w:delText>
              </w:r>
            </w:del>
          </w:p>
        </w:tc>
        <w:tc>
          <w:tcPr>
            <w:tcW w:w="3406" w:type="dxa"/>
            <w:tcBorders>
              <w:top w:val="single" w:sz="4" w:space="0" w:color="auto"/>
              <w:bottom w:val="single" w:sz="4" w:space="0" w:color="auto"/>
            </w:tcBorders>
            <w:vAlign w:val="center"/>
          </w:tcPr>
          <w:p w14:paraId="14D1DBBB" w14:textId="24BF8DEA" w:rsidR="002F383B" w:rsidRPr="00670921" w:rsidDel="00395BDF" w:rsidRDefault="002F383B">
            <w:pPr>
              <w:rPr>
                <w:del w:id="4035" w:author="Sarah Robinson" w:date="2019-10-16T15:23:00Z"/>
                <w:rFonts w:cstheme="minorHAnsi"/>
                <w:sz w:val="28"/>
              </w:rPr>
              <w:pPrChange w:id="4036" w:author="Sarah Robinson" w:date="2019-10-16T15:24:00Z">
                <w:pPr>
                  <w:jc w:val="center"/>
                </w:pPr>
              </w:pPrChange>
            </w:pPr>
            <w:del w:id="4037" w:author="Sarah Robinson" w:date="2019-10-16T15:23:00Z">
              <w:r w:rsidRPr="00670921" w:rsidDel="00395BDF">
                <w:rPr>
                  <w:rFonts w:cstheme="minorHAnsi"/>
                  <w:sz w:val="28"/>
                </w:rPr>
                <w:delText xml:space="preserve">Major marine casualty would result in w/w closure &amp; </w:delText>
              </w:r>
              <w:r w:rsidRPr="00670921" w:rsidDel="00395BDF">
                <w:rPr>
                  <w:rFonts w:cstheme="minorHAnsi"/>
                  <w:b/>
                  <w:bCs/>
                  <w:sz w:val="28"/>
                </w:rPr>
                <w:delText>SIGNIFICANT</w:delText>
              </w:r>
              <w:r w:rsidRPr="00670921" w:rsidDel="00395BDF">
                <w:rPr>
                  <w:rFonts w:cstheme="minorHAnsi"/>
                  <w:sz w:val="28"/>
                </w:rPr>
                <w:delText xml:space="preserve"> disruption to shore MTS</w:delText>
              </w:r>
            </w:del>
          </w:p>
        </w:tc>
      </w:tr>
      <w:tr w:rsidR="002F383B" w:rsidRPr="00670921" w:rsidDel="00395BDF" w14:paraId="17C565E2" w14:textId="225912BC" w:rsidTr="0056568A">
        <w:trPr>
          <w:trHeight w:val="360"/>
          <w:del w:id="4038" w:author="Sarah Robinson" w:date="2019-10-16T15:23:00Z"/>
        </w:trPr>
        <w:tc>
          <w:tcPr>
            <w:tcW w:w="3299" w:type="dxa"/>
            <w:tcBorders>
              <w:top w:val="single" w:sz="4" w:space="0" w:color="auto"/>
              <w:left w:val="nil"/>
              <w:bottom w:val="nil"/>
              <w:right w:val="nil"/>
            </w:tcBorders>
            <w:vAlign w:val="center"/>
          </w:tcPr>
          <w:p w14:paraId="2F7E8514" w14:textId="0CFEB97A" w:rsidR="002F383B" w:rsidRPr="00670921" w:rsidDel="00395BDF" w:rsidRDefault="002F383B">
            <w:pPr>
              <w:rPr>
                <w:del w:id="4039" w:author="Sarah Robinson" w:date="2019-10-16T15:23:00Z"/>
                <w:rFonts w:cstheme="minorHAnsi"/>
                <w:b/>
                <w:bCs/>
                <w:sz w:val="28"/>
              </w:rPr>
              <w:pPrChange w:id="4040" w:author="Sarah Robinson" w:date="2019-10-16T15:24:00Z">
                <w:pPr>
                  <w:jc w:val="center"/>
                </w:pPr>
              </w:pPrChange>
            </w:pPr>
          </w:p>
        </w:tc>
        <w:tc>
          <w:tcPr>
            <w:tcW w:w="6975" w:type="dxa"/>
            <w:tcBorders>
              <w:top w:val="nil"/>
              <w:left w:val="nil"/>
              <w:bottom w:val="nil"/>
              <w:right w:val="nil"/>
            </w:tcBorders>
            <w:vAlign w:val="center"/>
          </w:tcPr>
          <w:p w14:paraId="23C41D38" w14:textId="771CBC65" w:rsidR="002F383B" w:rsidRPr="00670921" w:rsidDel="00395BDF" w:rsidRDefault="00C73C2A">
            <w:pPr>
              <w:rPr>
                <w:del w:id="4041" w:author="Sarah Robinson" w:date="2019-10-16T15:23:00Z"/>
                <w:rFonts w:cstheme="minorHAnsi"/>
              </w:rPr>
              <w:pPrChange w:id="4042" w:author="Sarah Robinson" w:date="2019-10-16T15:24:00Z">
                <w:pPr>
                  <w:pStyle w:val="BodyText"/>
                </w:pPr>
              </w:pPrChange>
            </w:pPr>
            <w:del w:id="4043"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406" w:type="dxa"/>
            <w:tcBorders>
              <w:top w:val="single" w:sz="4" w:space="0" w:color="auto"/>
              <w:left w:val="nil"/>
              <w:bottom w:val="nil"/>
              <w:right w:val="nil"/>
            </w:tcBorders>
            <w:vAlign w:val="center"/>
          </w:tcPr>
          <w:p w14:paraId="35A1B5BA" w14:textId="2474727E" w:rsidR="002F383B" w:rsidRPr="00670921" w:rsidDel="00395BDF" w:rsidRDefault="002F383B">
            <w:pPr>
              <w:rPr>
                <w:del w:id="4044" w:author="Sarah Robinson" w:date="2019-10-16T15:23:00Z"/>
                <w:rFonts w:cstheme="minorHAnsi"/>
                <w:b/>
                <w:bCs/>
                <w:sz w:val="28"/>
              </w:rPr>
              <w:pPrChange w:id="4045" w:author="Sarah Robinson" w:date="2019-10-16T15:24:00Z">
                <w:pPr>
                  <w:jc w:val="center"/>
                </w:pPr>
              </w:pPrChange>
            </w:pPr>
          </w:p>
        </w:tc>
      </w:tr>
    </w:tbl>
    <w:p w14:paraId="0AE24341" w14:textId="4E306A4C" w:rsidR="002F383B" w:rsidRPr="00670921" w:rsidDel="00395BDF" w:rsidRDefault="002F383B">
      <w:pPr>
        <w:rPr>
          <w:del w:id="4046" w:author="Sarah Robinson" w:date="2019-10-16T15:23:00Z"/>
          <w:rFonts w:cstheme="minorHAnsi"/>
        </w:rPr>
        <w:pPrChange w:id="4047" w:author="Sarah Robinson" w:date="2019-10-16T15:24:00Z">
          <w:pPr>
            <w:pStyle w:val="Title"/>
          </w:pPr>
        </w:pPrChange>
      </w:pPr>
    </w:p>
    <w:p w14:paraId="253AD847" w14:textId="4495AC92" w:rsidR="002F383B" w:rsidRPr="00670921" w:rsidDel="00395BDF" w:rsidRDefault="002F383B">
      <w:pPr>
        <w:rPr>
          <w:del w:id="4048" w:author="Sarah Robinson" w:date="2019-10-16T15:23:00Z"/>
          <w:rFonts w:cstheme="minorHAnsi"/>
        </w:rPr>
        <w:pPrChange w:id="4049" w:author="Sarah Robinson" w:date="2019-10-16T15:24:00Z">
          <w:pPr>
            <w:pStyle w:val="Title"/>
          </w:pPr>
        </w:pPrChange>
      </w:pPr>
      <w:del w:id="4050" w:author="Sarah Robinson" w:date="2019-10-16T15:23:00Z">
        <w:r w:rsidRPr="00670921" w:rsidDel="00395BDF">
          <w:rPr>
            <w:rFonts w:cstheme="minorHAnsi"/>
          </w:rPr>
          <w:br w:type="page"/>
          <w:delText>Book 2: Risk Factor Rating Scales</w:delText>
        </w:r>
      </w:del>
    </w:p>
    <w:p w14:paraId="5D87D017" w14:textId="3D0A2DE3" w:rsidR="002F383B" w:rsidRPr="00670921" w:rsidDel="00395BDF" w:rsidRDefault="002F383B">
      <w:pPr>
        <w:rPr>
          <w:del w:id="4051" w:author="Sarah Robinson" w:date="2019-10-16T15:23:00Z"/>
          <w:rFonts w:cstheme="minorHAnsi"/>
          <w:b/>
          <w:bCs/>
          <w:sz w:val="32"/>
        </w:rPr>
        <w:pPrChange w:id="4052" w:author="Sarah Robinson" w:date="2019-10-16T15:24:00Z">
          <w:pPr>
            <w:jc w:val="center"/>
          </w:pPr>
        </w:pPrChange>
      </w:pPr>
    </w:p>
    <w:p w14:paraId="3E46FA51" w14:textId="3DED7DAA" w:rsidR="002F383B" w:rsidRPr="00670921" w:rsidDel="00395BDF" w:rsidRDefault="002F383B">
      <w:pPr>
        <w:rPr>
          <w:del w:id="4053" w:author="Sarah Robinson" w:date="2019-10-16T15:23:00Z"/>
          <w:rFonts w:cstheme="minorHAnsi"/>
          <w:b/>
          <w:bCs/>
          <w:sz w:val="32"/>
        </w:rPr>
        <w:pPrChange w:id="4054" w:author="Sarah Robinson" w:date="2019-10-16T15:24:00Z">
          <w:pPr>
            <w:jc w:val="center"/>
          </w:pPr>
        </w:pPrChange>
      </w:pPr>
      <w:del w:id="4055" w:author="Sarah Robinson" w:date="2019-10-16T15:23:00Z">
        <w:r w:rsidRPr="00670921" w:rsidDel="00395BDF">
          <w:rPr>
            <w:rFonts w:cstheme="minorHAnsi"/>
            <w:b/>
            <w:bCs/>
            <w:sz w:val="32"/>
          </w:rPr>
          <w:delText>How much riskier is the condition on the right than the condition on the left?</w:delText>
        </w:r>
      </w:del>
    </w:p>
    <w:p w14:paraId="43FDC7D9" w14:textId="5AFAAF1C" w:rsidR="002F383B" w:rsidRPr="00670921" w:rsidDel="00395BDF" w:rsidRDefault="002F383B">
      <w:pPr>
        <w:rPr>
          <w:del w:id="4056" w:author="Sarah Robinson" w:date="2019-10-16T15:23:00Z"/>
          <w:rFonts w:cstheme="minorHAnsi"/>
          <w:b/>
          <w:bCs/>
          <w:sz w:val="32"/>
        </w:rPr>
        <w:pPrChange w:id="4057"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32986401" w14:textId="5B13DF7D" w:rsidTr="0056568A">
        <w:trPr>
          <w:del w:id="4058" w:author="Sarah Robinson" w:date="2019-10-16T15:23:00Z"/>
        </w:trPr>
        <w:tc>
          <w:tcPr>
            <w:tcW w:w="13428" w:type="dxa"/>
          </w:tcPr>
          <w:p w14:paraId="79E8A22D" w14:textId="0B9421B0" w:rsidR="002F383B" w:rsidRPr="00670921" w:rsidDel="00395BDF" w:rsidRDefault="002F383B">
            <w:pPr>
              <w:rPr>
                <w:del w:id="4059" w:author="Sarah Robinson" w:date="2019-10-16T15:23:00Z"/>
                <w:rFonts w:cstheme="minorHAnsi"/>
                <w:b/>
                <w:bCs/>
                <w:sz w:val="40"/>
                <w:szCs w:val="40"/>
              </w:rPr>
              <w:pPrChange w:id="4060" w:author="Sarah Robinson" w:date="2019-10-16T15:24:00Z">
                <w:pPr>
                  <w:jc w:val="center"/>
                </w:pPr>
              </w:pPrChange>
            </w:pPr>
            <w:del w:id="4061" w:author="Sarah Robinson" w:date="2019-10-16T15:23:00Z">
              <w:r w:rsidRPr="00670921" w:rsidDel="00395BDF">
                <w:rPr>
                  <w:rFonts w:cstheme="minorHAnsi"/>
                  <w:b/>
                  <w:bCs/>
                  <w:sz w:val="40"/>
                  <w:szCs w:val="40"/>
                </w:rPr>
                <w:delText>Subsequent Consequences:</w:delText>
              </w:r>
            </w:del>
          </w:p>
          <w:p w14:paraId="6CA28A16" w14:textId="57726830" w:rsidR="002F383B" w:rsidRPr="00670921" w:rsidDel="00395BDF" w:rsidRDefault="002F383B">
            <w:pPr>
              <w:rPr>
                <w:del w:id="4062" w:author="Sarah Robinson" w:date="2019-10-16T15:23:00Z"/>
                <w:rFonts w:cstheme="minorHAnsi"/>
                <w:b/>
                <w:bCs/>
                <w:sz w:val="32"/>
              </w:rPr>
              <w:pPrChange w:id="4063" w:author="Sarah Robinson" w:date="2019-10-16T15:24:00Z">
                <w:pPr>
                  <w:jc w:val="center"/>
                </w:pPr>
              </w:pPrChange>
            </w:pPr>
            <w:del w:id="4064" w:author="Sarah Robinson" w:date="2019-10-16T15:23:00Z">
              <w:r w:rsidRPr="00670921" w:rsidDel="00395BDF">
                <w:rPr>
                  <w:rFonts w:cstheme="minorHAnsi"/>
                  <w:b/>
                  <w:bCs/>
                  <w:sz w:val="40"/>
                  <w:szCs w:val="40"/>
                </w:rPr>
                <w:delText>Health and Safety</w:delText>
              </w:r>
            </w:del>
          </w:p>
        </w:tc>
      </w:tr>
    </w:tbl>
    <w:p w14:paraId="1B415780" w14:textId="2471A763" w:rsidR="002F383B" w:rsidRPr="00670921" w:rsidDel="00395BDF" w:rsidRDefault="002F383B">
      <w:pPr>
        <w:rPr>
          <w:del w:id="4065" w:author="Sarah Robinson" w:date="2019-10-16T15:23:00Z"/>
          <w:rFonts w:cstheme="minorHAnsi"/>
          <w:b/>
          <w:bCs/>
        </w:rPr>
        <w:pPrChange w:id="4066" w:author="Sarah Robinson" w:date="2019-10-16T15:24:00Z">
          <w:pPr>
            <w:jc w:val="center"/>
          </w:pPr>
        </w:pPrChange>
      </w:pPr>
    </w:p>
    <w:p w14:paraId="34C69AE0" w14:textId="2BBBE50A" w:rsidR="002F383B" w:rsidRPr="00670921" w:rsidDel="00395BDF" w:rsidRDefault="002F383B">
      <w:pPr>
        <w:rPr>
          <w:del w:id="4067" w:author="Sarah Robinson" w:date="2019-10-16T15:23:00Z"/>
          <w:rFonts w:cstheme="minorHAnsi"/>
          <w:sz w:val="22"/>
        </w:rPr>
        <w:pPrChange w:id="4068" w:author="Sarah Robinson" w:date="2019-10-16T15:24:00Z">
          <w:pPr>
            <w:jc w:val="center"/>
          </w:pPr>
        </w:pPrChange>
      </w:pPr>
      <w:del w:id="4069"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73989907" w14:textId="66D51D9D" w:rsidTr="0056568A">
        <w:trPr>
          <w:trHeight w:val="1440"/>
          <w:del w:id="4070" w:author="Sarah Robinson" w:date="2019-10-16T15:23:00Z"/>
        </w:trPr>
        <w:tc>
          <w:tcPr>
            <w:tcW w:w="3227" w:type="dxa"/>
            <w:tcBorders>
              <w:bottom w:val="single" w:sz="4" w:space="0" w:color="auto"/>
            </w:tcBorders>
            <w:vAlign w:val="center"/>
          </w:tcPr>
          <w:p w14:paraId="423040E4" w14:textId="6285B35B" w:rsidR="002F383B" w:rsidRPr="00670921" w:rsidDel="00395BDF" w:rsidRDefault="002F383B">
            <w:pPr>
              <w:rPr>
                <w:del w:id="4071" w:author="Sarah Robinson" w:date="2019-10-16T15:23:00Z"/>
                <w:rFonts w:cstheme="minorHAnsi"/>
                <w:sz w:val="28"/>
              </w:rPr>
              <w:pPrChange w:id="4072" w:author="Sarah Robinson" w:date="2019-10-16T15:24:00Z">
                <w:pPr>
                  <w:jc w:val="center"/>
                </w:pPr>
              </w:pPrChange>
            </w:pPr>
            <w:del w:id="4073" w:author="Sarah Robinson" w:date="2019-10-16T15:23:00Z">
              <w:r w:rsidRPr="00670921" w:rsidDel="00395BDF">
                <w:rPr>
                  <w:rFonts w:cstheme="minorHAnsi"/>
                  <w:b/>
                  <w:bCs/>
                  <w:sz w:val="28"/>
                </w:rPr>
                <w:delText>NO</w:delText>
              </w:r>
              <w:r w:rsidRPr="00670921" w:rsidDel="00395BDF">
                <w:rPr>
                  <w:rFonts w:cstheme="minorHAnsi"/>
                  <w:sz w:val="28"/>
                </w:rPr>
                <w:delText xml:space="preserve"> bulk hazardous cargoes moving on waterway</w:delText>
              </w:r>
            </w:del>
          </w:p>
        </w:tc>
        <w:tc>
          <w:tcPr>
            <w:tcW w:w="6975" w:type="dxa"/>
            <w:tcBorders>
              <w:top w:val="nil"/>
              <w:bottom w:val="nil"/>
            </w:tcBorders>
            <w:vAlign w:val="center"/>
          </w:tcPr>
          <w:p w14:paraId="50364989" w14:textId="7F9BDD1F" w:rsidR="002F383B" w:rsidRPr="00670921" w:rsidDel="00395BDF" w:rsidRDefault="002F383B">
            <w:pPr>
              <w:rPr>
                <w:del w:id="4074" w:author="Sarah Robinson" w:date="2019-10-16T15:23:00Z"/>
                <w:rFonts w:cstheme="minorHAnsi"/>
                <w:sz w:val="40"/>
              </w:rPr>
              <w:pPrChange w:id="4075" w:author="Sarah Robinson" w:date="2019-10-16T15:24:00Z">
                <w:pPr>
                  <w:jc w:val="center"/>
                </w:pPr>
              </w:pPrChange>
            </w:pPr>
            <w:del w:id="4076"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4DAFFD63" w14:textId="2A49A895" w:rsidR="002F383B" w:rsidRPr="00670921" w:rsidDel="00395BDF" w:rsidRDefault="002F383B">
            <w:pPr>
              <w:rPr>
                <w:del w:id="4077" w:author="Sarah Robinson" w:date="2019-10-16T15:23:00Z"/>
                <w:rFonts w:cstheme="minorHAnsi"/>
                <w:sz w:val="28"/>
              </w:rPr>
              <w:pPrChange w:id="4078" w:author="Sarah Robinson" w:date="2019-10-16T15:24:00Z">
                <w:pPr>
                  <w:jc w:val="center"/>
                </w:pPr>
              </w:pPrChange>
            </w:pPr>
            <w:del w:id="4079" w:author="Sarah Robinson" w:date="2019-10-16T15:23:00Z">
              <w:r w:rsidRPr="00670921" w:rsidDel="00395BDF">
                <w:rPr>
                  <w:rFonts w:cstheme="minorHAnsi"/>
                  <w:sz w:val="28"/>
                </w:rPr>
                <w:delText xml:space="preserve">Small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384CE0E0" w14:textId="6DEABB3E" w:rsidTr="0056568A">
        <w:trPr>
          <w:trHeight w:val="144"/>
          <w:del w:id="4080" w:author="Sarah Robinson" w:date="2019-10-16T15:23:00Z"/>
        </w:trPr>
        <w:tc>
          <w:tcPr>
            <w:tcW w:w="3227" w:type="dxa"/>
            <w:tcBorders>
              <w:top w:val="single" w:sz="4" w:space="0" w:color="auto"/>
              <w:left w:val="nil"/>
              <w:bottom w:val="single" w:sz="4" w:space="0" w:color="auto"/>
              <w:right w:val="nil"/>
            </w:tcBorders>
            <w:vAlign w:val="center"/>
          </w:tcPr>
          <w:p w14:paraId="4033881F" w14:textId="18DE06CD" w:rsidR="002F383B" w:rsidRPr="00670921" w:rsidDel="00395BDF" w:rsidRDefault="002F383B">
            <w:pPr>
              <w:rPr>
                <w:del w:id="4081" w:author="Sarah Robinson" w:date="2019-10-16T15:23:00Z"/>
                <w:rFonts w:cstheme="minorHAnsi"/>
                <w:b/>
                <w:bCs/>
                <w:sz w:val="16"/>
              </w:rPr>
              <w:pPrChange w:id="4082" w:author="Sarah Robinson" w:date="2019-10-16T15:24:00Z">
                <w:pPr>
                  <w:jc w:val="center"/>
                </w:pPr>
              </w:pPrChange>
            </w:pPr>
          </w:p>
        </w:tc>
        <w:tc>
          <w:tcPr>
            <w:tcW w:w="6975" w:type="dxa"/>
            <w:tcBorders>
              <w:top w:val="nil"/>
              <w:left w:val="nil"/>
              <w:bottom w:val="nil"/>
              <w:right w:val="nil"/>
            </w:tcBorders>
            <w:vAlign w:val="center"/>
          </w:tcPr>
          <w:p w14:paraId="13F9DA5E" w14:textId="18B79621" w:rsidR="002F383B" w:rsidRPr="00670921" w:rsidDel="00395BDF" w:rsidRDefault="002F383B">
            <w:pPr>
              <w:rPr>
                <w:del w:id="4083" w:author="Sarah Robinson" w:date="2019-10-16T15:23:00Z"/>
                <w:rFonts w:cstheme="minorHAnsi"/>
                <w:sz w:val="16"/>
              </w:rPr>
              <w:pPrChange w:id="4084"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733AF81A" w14:textId="5607378B" w:rsidR="002F383B" w:rsidRPr="00670921" w:rsidDel="00395BDF" w:rsidRDefault="002F383B">
            <w:pPr>
              <w:rPr>
                <w:del w:id="4085" w:author="Sarah Robinson" w:date="2019-10-16T15:23:00Z"/>
                <w:rFonts w:cstheme="minorHAnsi"/>
                <w:b/>
                <w:bCs/>
                <w:sz w:val="16"/>
              </w:rPr>
              <w:pPrChange w:id="4086" w:author="Sarah Robinson" w:date="2019-10-16T15:24:00Z">
                <w:pPr>
                  <w:jc w:val="center"/>
                </w:pPr>
              </w:pPrChange>
            </w:pPr>
          </w:p>
        </w:tc>
      </w:tr>
      <w:tr w:rsidR="002F383B" w:rsidRPr="00670921" w:rsidDel="00395BDF" w14:paraId="3B0C2F8C" w14:textId="33E2C01F" w:rsidTr="0056568A">
        <w:trPr>
          <w:trHeight w:val="1440"/>
          <w:del w:id="4087" w:author="Sarah Robinson" w:date="2019-10-16T15:23:00Z"/>
        </w:trPr>
        <w:tc>
          <w:tcPr>
            <w:tcW w:w="3227" w:type="dxa"/>
            <w:tcBorders>
              <w:top w:val="single" w:sz="4" w:space="0" w:color="auto"/>
              <w:bottom w:val="single" w:sz="4" w:space="0" w:color="auto"/>
            </w:tcBorders>
            <w:vAlign w:val="center"/>
          </w:tcPr>
          <w:p w14:paraId="785BCCB6" w14:textId="4B39A2FD" w:rsidR="002F383B" w:rsidRPr="00670921" w:rsidDel="00395BDF" w:rsidRDefault="002F383B">
            <w:pPr>
              <w:rPr>
                <w:del w:id="4088" w:author="Sarah Robinson" w:date="2019-10-16T15:23:00Z"/>
                <w:rFonts w:cstheme="minorHAnsi"/>
                <w:sz w:val="28"/>
              </w:rPr>
              <w:pPrChange w:id="4089" w:author="Sarah Robinson" w:date="2019-10-16T15:24:00Z">
                <w:pPr>
                  <w:jc w:val="center"/>
                </w:pPr>
              </w:pPrChange>
            </w:pPr>
            <w:del w:id="4090" w:author="Sarah Robinson" w:date="2019-10-16T15:23:00Z">
              <w:r w:rsidRPr="00670921" w:rsidDel="00395BDF">
                <w:rPr>
                  <w:rFonts w:cstheme="minorHAnsi"/>
                  <w:sz w:val="28"/>
                </w:rPr>
                <w:delText xml:space="preserve">Small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c>
          <w:tcPr>
            <w:tcW w:w="6975" w:type="dxa"/>
            <w:tcBorders>
              <w:top w:val="nil"/>
              <w:bottom w:val="nil"/>
            </w:tcBorders>
            <w:vAlign w:val="center"/>
          </w:tcPr>
          <w:p w14:paraId="74C94C10" w14:textId="02048DCE" w:rsidR="002F383B" w:rsidRPr="00670921" w:rsidDel="00395BDF" w:rsidRDefault="002F383B">
            <w:pPr>
              <w:rPr>
                <w:del w:id="4091" w:author="Sarah Robinson" w:date="2019-10-16T15:23:00Z"/>
                <w:rFonts w:cstheme="minorHAnsi"/>
                <w:sz w:val="40"/>
              </w:rPr>
              <w:pPrChange w:id="4092" w:author="Sarah Robinson" w:date="2019-10-16T15:24:00Z">
                <w:pPr>
                  <w:jc w:val="center"/>
                </w:pPr>
              </w:pPrChange>
            </w:pPr>
            <w:del w:id="4093"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977FC05" w14:textId="396D5F03" w:rsidR="002F383B" w:rsidRPr="00670921" w:rsidDel="00395BDF" w:rsidRDefault="002F383B">
            <w:pPr>
              <w:rPr>
                <w:del w:id="4094" w:author="Sarah Robinson" w:date="2019-10-16T15:23:00Z"/>
                <w:rFonts w:cstheme="minorHAnsi"/>
                <w:sz w:val="28"/>
              </w:rPr>
              <w:pPrChange w:id="4095" w:author="Sarah Robinson" w:date="2019-10-16T15:24:00Z">
                <w:pPr>
                  <w:jc w:val="center"/>
                </w:pPr>
              </w:pPrChange>
            </w:pPr>
            <w:del w:id="4096" w:author="Sarah Robinson" w:date="2019-10-16T15:23:00Z">
              <w:r w:rsidRPr="00670921" w:rsidDel="00395BDF">
                <w:rPr>
                  <w:rFonts w:cstheme="minorHAnsi"/>
                  <w:sz w:val="28"/>
                </w:rPr>
                <w:delText xml:space="preserve">Medium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6C54B18F" w14:textId="0C574F39" w:rsidTr="0056568A">
        <w:trPr>
          <w:trHeight w:val="144"/>
          <w:del w:id="4097" w:author="Sarah Robinson" w:date="2019-10-16T15:23:00Z"/>
        </w:trPr>
        <w:tc>
          <w:tcPr>
            <w:tcW w:w="3227" w:type="dxa"/>
            <w:tcBorders>
              <w:top w:val="single" w:sz="4" w:space="0" w:color="auto"/>
              <w:left w:val="nil"/>
              <w:bottom w:val="single" w:sz="4" w:space="0" w:color="auto"/>
              <w:right w:val="nil"/>
            </w:tcBorders>
            <w:vAlign w:val="center"/>
          </w:tcPr>
          <w:p w14:paraId="5D88DEA1" w14:textId="1CF12A6C" w:rsidR="002F383B" w:rsidRPr="00670921" w:rsidDel="00395BDF" w:rsidRDefault="002F383B">
            <w:pPr>
              <w:rPr>
                <w:del w:id="4098" w:author="Sarah Robinson" w:date="2019-10-16T15:23:00Z"/>
                <w:rFonts w:cstheme="minorHAnsi"/>
                <w:b/>
                <w:bCs/>
                <w:sz w:val="16"/>
              </w:rPr>
              <w:pPrChange w:id="4099" w:author="Sarah Robinson" w:date="2019-10-16T15:24:00Z">
                <w:pPr>
                  <w:jc w:val="center"/>
                </w:pPr>
              </w:pPrChange>
            </w:pPr>
          </w:p>
        </w:tc>
        <w:tc>
          <w:tcPr>
            <w:tcW w:w="6975" w:type="dxa"/>
            <w:tcBorders>
              <w:top w:val="nil"/>
              <w:left w:val="nil"/>
              <w:bottom w:val="nil"/>
              <w:right w:val="nil"/>
            </w:tcBorders>
            <w:vAlign w:val="center"/>
          </w:tcPr>
          <w:p w14:paraId="66D1BF58" w14:textId="6AF53DCF" w:rsidR="002F383B" w:rsidRPr="00670921" w:rsidDel="00395BDF" w:rsidRDefault="002F383B">
            <w:pPr>
              <w:rPr>
                <w:del w:id="4100" w:author="Sarah Robinson" w:date="2019-10-16T15:23:00Z"/>
                <w:rFonts w:cstheme="minorHAnsi"/>
                <w:sz w:val="16"/>
              </w:rPr>
              <w:pPrChange w:id="4101"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7A692A6" w14:textId="5D512077" w:rsidR="002F383B" w:rsidRPr="00670921" w:rsidDel="00395BDF" w:rsidRDefault="002F383B">
            <w:pPr>
              <w:rPr>
                <w:del w:id="4102" w:author="Sarah Robinson" w:date="2019-10-16T15:23:00Z"/>
                <w:rFonts w:cstheme="minorHAnsi"/>
                <w:b/>
                <w:bCs/>
                <w:sz w:val="16"/>
              </w:rPr>
              <w:pPrChange w:id="4103" w:author="Sarah Robinson" w:date="2019-10-16T15:24:00Z">
                <w:pPr>
                  <w:jc w:val="center"/>
                </w:pPr>
              </w:pPrChange>
            </w:pPr>
          </w:p>
        </w:tc>
      </w:tr>
      <w:tr w:rsidR="002F383B" w:rsidRPr="00670921" w:rsidDel="00395BDF" w14:paraId="2C4F842D" w14:textId="2E459997" w:rsidTr="0056568A">
        <w:trPr>
          <w:trHeight w:val="1440"/>
          <w:del w:id="4104" w:author="Sarah Robinson" w:date="2019-10-16T15:23:00Z"/>
        </w:trPr>
        <w:tc>
          <w:tcPr>
            <w:tcW w:w="3227" w:type="dxa"/>
            <w:tcBorders>
              <w:top w:val="single" w:sz="4" w:space="0" w:color="auto"/>
              <w:bottom w:val="single" w:sz="4" w:space="0" w:color="auto"/>
            </w:tcBorders>
            <w:vAlign w:val="center"/>
          </w:tcPr>
          <w:p w14:paraId="082CB131" w14:textId="7CEDC921" w:rsidR="002F383B" w:rsidRPr="00670921" w:rsidDel="00395BDF" w:rsidRDefault="002F383B">
            <w:pPr>
              <w:rPr>
                <w:del w:id="4105" w:author="Sarah Robinson" w:date="2019-10-16T15:23:00Z"/>
                <w:rFonts w:cstheme="minorHAnsi"/>
                <w:sz w:val="28"/>
              </w:rPr>
              <w:pPrChange w:id="4106" w:author="Sarah Robinson" w:date="2019-10-16T15:24:00Z">
                <w:pPr>
                  <w:jc w:val="center"/>
                </w:pPr>
              </w:pPrChange>
            </w:pPr>
            <w:del w:id="4107" w:author="Sarah Robinson" w:date="2019-10-16T15:23:00Z">
              <w:r w:rsidRPr="00670921" w:rsidDel="00395BDF">
                <w:rPr>
                  <w:rFonts w:cstheme="minorHAnsi"/>
                  <w:sz w:val="28"/>
                </w:rPr>
                <w:delText xml:space="preserve">Medium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c>
          <w:tcPr>
            <w:tcW w:w="6975" w:type="dxa"/>
            <w:tcBorders>
              <w:top w:val="nil"/>
              <w:bottom w:val="nil"/>
            </w:tcBorders>
            <w:vAlign w:val="center"/>
          </w:tcPr>
          <w:p w14:paraId="35964A31" w14:textId="331BE150" w:rsidR="002F383B" w:rsidRPr="00670921" w:rsidDel="00395BDF" w:rsidRDefault="002F383B">
            <w:pPr>
              <w:rPr>
                <w:del w:id="4108" w:author="Sarah Robinson" w:date="2019-10-16T15:23:00Z"/>
                <w:rFonts w:cstheme="minorHAnsi"/>
                <w:sz w:val="40"/>
              </w:rPr>
              <w:pPrChange w:id="4109" w:author="Sarah Robinson" w:date="2019-10-16T15:24:00Z">
                <w:pPr>
                  <w:jc w:val="center"/>
                </w:pPr>
              </w:pPrChange>
            </w:pPr>
            <w:del w:id="4110"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1A905C7" w14:textId="6B97813B" w:rsidR="002F383B" w:rsidRPr="00670921" w:rsidDel="00395BDF" w:rsidRDefault="002F383B">
            <w:pPr>
              <w:rPr>
                <w:del w:id="4111" w:author="Sarah Robinson" w:date="2019-10-16T15:23:00Z"/>
                <w:rFonts w:cstheme="minorHAnsi"/>
                <w:sz w:val="28"/>
              </w:rPr>
              <w:pPrChange w:id="4112" w:author="Sarah Robinson" w:date="2019-10-16T15:24:00Z">
                <w:pPr>
                  <w:jc w:val="center"/>
                </w:pPr>
              </w:pPrChange>
            </w:pPr>
            <w:del w:id="4113" w:author="Sarah Robinson" w:date="2019-10-16T15:23:00Z">
              <w:r w:rsidRPr="00670921" w:rsidDel="00395BDF">
                <w:rPr>
                  <w:rFonts w:cstheme="minorHAnsi"/>
                  <w:sz w:val="28"/>
                </w:rPr>
                <w:delText xml:space="preserve">Large population near waterway </w:delText>
              </w:r>
              <w:r w:rsidRPr="00670921" w:rsidDel="00395BDF">
                <w:rPr>
                  <w:rFonts w:cstheme="minorHAnsi"/>
                  <w:b/>
                  <w:bCs/>
                  <w:sz w:val="28"/>
                </w:rPr>
                <w:delText xml:space="preserve">WITH </w:delText>
              </w:r>
              <w:r w:rsidRPr="00670921" w:rsidDel="00395BDF">
                <w:rPr>
                  <w:rFonts w:cstheme="minorHAnsi"/>
                  <w:sz w:val="28"/>
                </w:rPr>
                <w:delText>bulk hazardous cargoes moving on waterway</w:delText>
              </w:r>
            </w:del>
          </w:p>
        </w:tc>
      </w:tr>
      <w:tr w:rsidR="002F383B" w:rsidRPr="00670921" w:rsidDel="00395BDF" w14:paraId="1CE1459C" w14:textId="41271F2C" w:rsidTr="0056568A">
        <w:trPr>
          <w:trHeight w:val="360"/>
          <w:del w:id="4114" w:author="Sarah Robinson" w:date="2019-10-16T15:23:00Z"/>
        </w:trPr>
        <w:tc>
          <w:tcPr>
            <w:tcW w:w="3227" w:type="dxa"/>
            <w:tcBorders>
              <w:top w:val="single" w:sz="4" w:space="0" w:color="auto"/>
              <w:left w:val="nil"/>
              <w:bottom w:val="nil"/>
              <w:right w:val="nil"/>
            </w:tcBorders>
            <w:vAlign w:val="center"/>
          </w:tcPr>
          <w:p w14:paraId="018E86DF" w14:textId="3F21F1B9" w:rsidR="002F383B" w:rsidRPr="00670921" w:rsidDel="00395BDF" w:rsidRDefault="002F383B">
            <w:pPr>
              <w:rPr>
                <w:del w:id="4115" w:author="Sarah Robinson" w:date="2019-10-16T15:23:00Z"/>
                <w:rFonts w:cstheme="minorHAnsi"/>
                <w:b/>
                <w:bCs/>
                <w:sz w:val="28"/>
              </w:rPr>
              <w:pPrChange w:id="4116" w:author="Sarah Robinson" w:date="2019-10-16T15:24:00Z">
                <w:pPr>
                  <w:jc w:val="center"/>
                </w:pPr>
              </w:pPrChange>
            </w:pPr>
          </w:p>
        </w:tc>
        <w:tc>
          <w:tcPr>
            <w:tcW w:w="6975" w:type="dxa"/>
            <w:tcBorders>
              <w:top w:val="nil"/>
              <w:left w:val="nil"/>
              <w:bottom w:val="nil"/>
              <w:right w:val="nil"/>
            </w:tcBorders>
            <w:vAlign w:val="center"/>
          </w:tcPr>
          <w:p w14:paraId="53D8C84A" w14:textId="47C8306D" w:rsidR="002F383B" w:rsidRPr="00670921" w:rsidDel="00395BDF" w:rsidRDefault="00C73C2A">
            <w:pPr>
              <w:rPr>
                <w:del w:id="4117" w:author="Sarah Robinson" w:date="2019-10-16T15:23:00Z"/>
                <w:rFonts w:cstheme="minorHAnsi"/>
              </w:rPr>
              <w:pPrChange w:id="4118" w:author="Sarah Robinson" w:date="2019-10-16T15:24:00Z">
                <w:pPr>
                  <w:pStyle w:val="BodyText"/>
                </w:pPr>
              </w:pPrChange>
            </w:pPr>
            <w:del w:id="4119"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3E88B053" w14:textId="65F69E63" w:rsidR="002F383B" w:rsidRPr="00670921" w:rsidDel="00395BDF" w:rsidRDefault="002F383B">
            <w:pPr>
              <w:rPr>
                <w:del w:id="4120" w:author="Sarah Robinson" w:date="2019-10-16T15:23:00Z"/>
                <w:rFonts w:cstheme="minorHAnsi"/>
                <w:b/>
                <w:bCs/>
                <w:sz w:val="28"/>
              </w:rPr>
              <w:pPrChange w:id="4121" w:author="Sarah Robinson" w:date="2019-10-16T15:24:00Z">
                <w:pPr>
                  <w:jc w:val="center"/>
                </w:pPr>
              </w:pPrChange>
            </w:pPr>
          </w:p>
        </w:tc>
      </w:tr>
    </w:tbl>
    <w:p w14:paraId="093822E7" w14:textId="14E3A158" w:rsidR="002F383B" w:rsidRPr="00670921" w:rsidDel="00395BDF" w:rsidRDefault="002F383B">
      <w:pPr>
        <w:rPr>
          <w:del w:id="4122" w:author="Sarah Robinson" w:date="2019-10-16T15:23:00Z"/>
          <w:rFonts w:cstheme="minorHAnsi"/>
        </w:rPr>
        <w:pPrChange w:id="4123" w:author="Sarah Robinson" w:date="2019-10-16T15:24:00Z">
          <w:pPr>
            <w:pStyle w:val="Title"/>
          </w:pPr>
        </w:pPrChange>
      </w:pPr>
    </w:p>
    <w:p w14:paraId="499FB85B" w14:textId="6206C1F8" w:rsidR="002F383B" w:rsidRPr="00670921" w:rsidDel="00395BDF" w:rsidRDefault="002F383B">
      <w:pPr>
        <w:rPr>
          <w:del w:id="4124" w:author="Sarah Robinson" w:date="2019-10-16T15:23:00Z"/>
          <w:rFonts w:cstheme="minorHAnsi"/>
        </w:rPr>
        <w:pPrChange w:id="4125" w:author="Sarah Robinson" w:date="2019-10-16T15:24:00Z">
          <w:pPr>
            <w:pStyle w:val="Title"/>
          </w:pPr>
        </w:pPrChange>
      </w:pPr>
      <w:del w:id="4126" w:author="Sarah Robinson" w:date="2019-10-16T15:23:00Z">
        <w:r w:rsidRPr="00670921" w:rsidDel="00395BDF">
          <w:rPr>
            <w:rFonts w:cstheme="minorHAnsi"/>
          </w:rPr>
          <w:br w:type="page"/>
          <w:delText>Book 2: Risk Factor Rating Scales</w:delText>
        </w:r>
      </w:del>
    </w:p>
    <w:p w14:paraId="0F705CFE" w14:textId="384C2714" w:rsidR="002F383B" w:rsidRPr="00670921" w:rsidDel="00395BDF" w:rsidRDefault="002F383B">
      <w:pPr>
        <w:rPr>
          <w:del w:id="4127" w:author="Sarah Robinson" w:date="2019-10-16T15:23:00Z"/>
          <w:rFonts w:cstheme="minorHAnsi"/>
          <w:b/>
          <w:bCs/>
          <w:sz w:val="32"/>
        </w:rPr>
        <w:pPrChange w:id="4128" w:author="Sarah Robinson" w:date="2019-10-16T15:24:00Z">
          <w:pPr>
            <w:jc w:val="center"/>
          </w:pPr>
        </w:pPrChange>
      </w:pPr>
    </w:p>
    <w:p w14:paraId="64AC3F42" w14:textId="4DC9C68F" w:rsidR="002F383B" w:rsidRPr="00670921" w:rsidDel="00395BDF" w:rsidRDefault="002F383B">
      <w:pPr>
        <w:rPr>
          <w:del w:id="4129" w:author="Sarah Robinson" w:date="2019-10-16T15:23:00Z"/>
          <w:rFonts w:cstheme="minorHAnsi"/>
          <w:b/>
          <w:bCs/>
          <w:sz w:val="32"/>
        </w:rPr>
        <w:pPrChange w:id="4130" w:author="Sarah Robinson" w:date="2019-10-16T15:24:00Z">
          <w:pPr>
            <w:jc w:val="center"/>
          </w:pPr>
        </w:pPrChange>
      </w:pPr>
      <w:del w:id="4131" w:author="Sarah Robinson" w:date="2019-10-16T15:23:00Z">
        <w:r w:rsidRPr="00670921" w:rsidDel="00395BDF">
          <w:rPr>
            <w:rFonts w:cstheme="minorHAnsi"/>
            <w:b/>
            <w:bCs/>
            <w:sz w:val="32"/>
          </w:rPr>
          <w:delText>How much riskier is the condition on the right than the condition on the left?</w:delText>
        </w:r>
      </w:del>
    </w:p>
    <w:p w14:paraId="3F03AFA7" w14:textId="50D348E5" w:rsidR="002F383B" w:rsidRPr="00670921" w:rsidDel="00395BDF" w:rsidRDefault="002F383B">
      <w:pPr>
        <w:rPr>
          <w:del w:id="4132" w:author="Sarah Robinson" w:date="2019-10-16T15:23:00Z"/>
          <w:rFonts w:cstheme="minorHAnsi"/>
          <w:b/>
          <w:bCs/>
          <w:sz w:val="32"/>
        </w:rPr>
        <w:pPrChange w:id="4133"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4C2BAFD4" w14:textId="438DBE28" w:rsidTr="0056568A">
        <w:trPr>
          <w:del w:id="4134" w:author="Sarah Robinson" w:date="2019-10-16T15:23:00Z"/>
        </w:trPr>
        <w:tc>
          <w:tcPr>
            <w:tcW w:w="13428" w:type="dxa"/>
          </w:tcPr>
          <w:p w14:paraId="0B7669FF" w14:textId="26396499" w:rsidR="002F383B" w:rsidRPr="00670921" w:rsidDel="00395BDF" w:rsidRDefault="002F383B">
            <w:pPr>
              <w:rPr>
                <w:del w:id="4135" w:author="Sarah Robinson" w:date="2019-10-16T15:23:00Z"/>
                <w:rFonts w:cstheme="minorHAnsi"/>
                <w:b/>
                <w:bCs/>
                <w:sz w:val="40"/>
                <w:szCs w:val="40"/>
              </w:rPr>
              <w:pPrChange w:id="4136" w:author="Sarah Robinson" w:date="2019-10-16T15:24:00Z">
                <w:pPr>
                  <w:jc w:val="center"/>
                </w:pPr>
              </w:pPrChange>
            </w:pPr>
            <w:del w:id="4137" w:author="Sarah Robinson" w:date="2019-10-16T15:23:00Z">
              <w:r w:rsidRPr="00670921" w:rsidDel="00395BDF">
                <w:rPr>
                  <w:rFonts w:cstheme="minorHAnsi"/>
                  <w:b/>
                  <w:bCs/>
                  <w:sz w:val="40"/>
                  <w:szCs w:val="40"/>
                </w:rPr>
                <w:delText>Subsequent Consequences:</w:delText>
              </w:r>
            </w:del>
          </w:p>
          <w:p w14:paraId="58CD0452" w14:textId="3FDE05B5" w:rsidR="002F383B" w:rsidRPr="00670921" w:rsidDel="00395BDF" w:rsidRDefault="002F383B">
            <w:pPr>
              <w:rPr>
                <w:del w:id="4138" w:author="Sarah Robinson" w:date="2019-10-16T15:23:00Z"/>
                <w:rFonts w:cstheme="minorHAnsi"/>
                <w:b/>
                <w:bCs/>
                <w:sz w:val="32"/>
              </w:rPr>
              <w:pPrChange w:id="4139" w:author="Sarah Robinson" w:date="2019-10-16T15:24:00Z">
                <w:pPr>
                  <w:jc w:val="center"/>
                </w:pPr>
              </w:pPrChange>
            </w:pPr>
            <w:del w:id="4140" w:author="Sarah Robinson" w:date="2019-10-16T15:23:00Z">
              <w:r w:rsidRPr="00670921" w:rsidDel="00395BDF">
                <w:rPr>
                  <w:rFonts w:cstheme="minorHAnsi"/>
                  <w:b/>
                  <w:bCs/>
                  <w:sz w:val="40"/>
                  <w:szCs w:val="40"/>
                </w:rPr>
                <w:delText>Environmental</w:delText>
              </w:r>
            </w:del>
          </w:p>
        </w:tc>
      </w:tr>
    </w:tbl>
    <w:p w14:paraId="43054363" w14:textId="2FC4E75D" w:rsidR="002F383B" w:rsidRPr="00670921" w:rsidDel="00395BDF" w:rsidRDefault="002F383B">
      <w:pPr>
        <w:rPr>
          <w:del w:id="4141" w:author="Sarah Robinson" w:date="2019-10-16T15:23:00Z"/>
          <w:rFonts w:cstheme="minorHAnsi"/>
          <w:b/>
          <w:bCs/>
        </w:rPr>
        <w:pPrChange w:id="4142" w:author="Sarah Robinson" w:date="2019-10-16T15:24:00Z">
          <w:pPr>
            <w:jc w:val="center"/>
          </w:pPr>
        </w:pPrChange>
      </w:pPr>
    </w:p>
    <w:p w14:paraId="3BF711F8" w14:textId="2475EB58" w:rsidR="002F383B" w:rsidRPr="00670921" w:rsidDel="00395BDF" w:rsidRDefault="002F383B">
      <w:pPr>
        <w:rPr>
          <w:del w:id="4143" w:author="Sarah Robinson" w:date="2019-10-16T15:23:00Z"/>
          <w:rFonts w:cstheme="minorHAnsi"/>
          <w:sz w:val="22"/>
        </w:rPr>
        <w:pPrChange w:id="4144" w:author="Sarah Robinson" w:date="2019-10-16T15:24:00Z">
          <w:pPr>
            <w:jc w:val="center"/>
          </w:pPr>
        </w:pPrChange>
      </w:pPr>
      <w:del w:id="4145"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rsidDel="00395BDF" w14:paraId="651B18DB" w14:textId="47E47954" w:rsidTr="0056568A">
        <w:trPr>
          <w:trHeight w:val="1440"/>
          <w:del w:id="4146" w:author="Sarah Robinson" w:date="2019-10-16T15:23:00Z"/>
        </w:trPr>
        <w:tc>
          <w:tcPr>
            <w:tcW w:w="3227" w:type="dxa"/>
            <w:tcBorders>
              <w:bottom w:val="single" w:sz="4" w:space="0" w:color="auto"/>
            </w:tcBorders>
            <w:vAlign w:val="center"/>
          </w:tcPr>
          <w:p w14:paraId="10792B3E" w14:textId="37CF020F" w:rsidR="002F383B" w:rsidRPr="00670921" w:rsidDel="00395BDF" w:rsidRDefault="002F383B">
            <w:pPr>
              <w:rPr>
                <w:del w:id="4147" w:author="Sarah Robinson" w:date="2019-10-16T15:23:00Z"/>
                <w:rFonts w:cstheme="minorHAnsi"/>
                <w:sz w:val="28"/>
              </w:rPr>
              <w:pPrChange w:id="4148" w:author="Sarah Robinson" w:date="2019-10-16T15:24:00Z">
                <w:pPr>
                  <w:jc w:val="center"/>
                </w:pPr>
              </w:pPrChange>
            </w:pPr>
            <w:del w:id="4149" w:author="Sarah Robinson" w:date="2019-10-16T15:23:00Z">
              <w:r w:rsidRPr="00670921" w:rsidDel="00395BDF">
                <w:rPr>
                  <w:rFonts w:cstheme="minorHAnsi"/>
                  <w:sz w:val="28"/>
                </w:rPr>
                <w:delText xml:space="preserve">Less than </w:delText>
              </w:r>
              <w:r w:rsidRPr="00670921" w:rsidDel="00395BDF">
                <w:rPr>
                  <w:rFonts w:cstheme="minorHAnsi"/>
                  <w:b/>
                  <w:bCs/>
                  <w:sz w:val="28"/>
                </w:rPr>
                <w:delText>10%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137C9C54" w14:textId="500D7DE9" w:rsidR="002F383B" w:rsidRPr="00670921" w:rsidDel="00395BDF" w:rsidRDefault="002F383B">
            <w:pPr>
              <w:rPr>
                <w:del w:id="4150" w:author="Sarah Robinson" w:date="2019-10-16T15:23:00Z"/>
                <w:rFonts w:cstheme="minorHAnsi"/>
                <w:sz w:val="40"/>
              </w:rPr>
              <w:pPrChange w:id="4151" w:author="Sarah Robinson" w:date="2019-10-16T15:24:00Z">
                <w:pPr>
                  <w:jc w:val="center"/>
                </w:pPr>
              </w:pPrChange>
            </w:pPr>
            <w:del w:id="4152" w:author="Sarah Robinson" w:date="2019-10-16T15:23:00Z">
              <w:r w:rsidRPr="00670921" w:rsidDel="00395BDF">
                <w:rPr>
                  <w:rFonts w:cstheme="minorHAnsi"/>
                  <w:sz w:val="40"/>
                </w:rPr>
                <w:delText>1     2     3     4     5     6     7     8     9</w:delText>
              </w:r>
            </w:del>
          </w:p>
        </w:tc>
        <w:tc>
          <w:tcPr>
            <w:tcW w:w="3226" w:type="dxa"/>
            <w:tcBorders>
              <w:bottom w:val="single" w:sz="4" w:space="0" w:color="auto"/>
            </w:tcBorders>
            <w:vAlign w:val="center"/>
          </w:tcPr>
          <w:p w14:paraId="2E85FBD6" w14:textId="45B4E5E6" w:rsidR="002F383B" w:rsidRPr="00670921" w:rsidDel="00395BDF" w:rsidRDefault="002F383B">
            <w:pPr>
              <w:rPr>
                <w:del w:id="4153" w:author="Sarah Robinson" w:date="2019-10-16T15:23:00Z"/>
                <w:rFonts w:cstheme="minorHAnsi"/>
                <w:sz w:val="28"/>
              </w:rPr>
              <w:pPrChange w:id="4154" w:author="Sarah Robinson" w:date="2019-10-16T15:24:00Z">
                <w:pPr>
                  <w:jc w:val="center"/>
                </w:pPr>
              </w:pPrChange>
            </w:pPr>
            <w:del w:id="4155" w:author="Sarah Robinson" w:date="2019-10-16T15:23:00Z">
              <w:r w:rsidRPr="00670921" w:rsidDel="00395BDF">
                <w:rPr>
                  <w:rFonts w:cstheme="minorHAnsi"/>
                  <w:sz w:val="28"/>
                </w:rPr>
                <w:delText xml:space="preserve">Between </w:delText>
              </w:r>
              <w:r w:rsidRPr="00670921" w:rsidDel="00395BDF">
                <w:rPr>
                  <w:rFonts w:cstheme="minorHAnsi"/>
                  <w:b/>
                  <w:bCs/>
                  <w:sz w:val="28"/>
                </w:rPr>
                <w:delText>10 – 50%</w:delText>
              </w:r>
              <w:r w:rsidRPr="00670921" w:rsidDel="00395BDF">
                <w:rPr>
                  <w:rFonts w:cstheme="minorHAnsi"/>
                  <w:sz w:val="28"/>
                </w:rPr>
                <w:delText xml:space="preserve"> of waterway is environmentally sensitive</w:delText>
              </w:r>
            </w:del>
          </w:p>
        </w:tc>
      </w:tr>
      <w:tr w:rsidR="002F383B" w:rsidRPr="00670921" w:rsidDel="00395BDF" w14:paraId="0FD39BDC" w14:textId="17739A82" w:rsidTr="0056568A">
        <w:trPr>
          <w:trHeight w:val="144"/>
          <w:del w:id="4156" w:author="Sarah Robinson" w:date="2019-10-16T15:23:00Z"/>
        </w:trPr>
        <w:tc>
          <w:tcPr>
            <w:tcW w:w="3227" w:type="dxa"/>
            <w:tcBorders>
              <w:top w:val="single" w:sz="4" w:space="0" w:color="auto"/>
              <w:left w:val="nil"/>
              <w:bottom w:val="single" w:sz="4" w:space="0" w:color="auto"/>
              <w:right w:val="nil"/>
            </w:tcBorders>
            <w:vAlign w:val="center"/>
          </w:tcPr>
          <w:p w14:paraId="5B957AC6" w14:textId="230F5E04" w:rsidR="002F383B" w:rsidRPr="00670921" w:rsidDel="00395BDF" w:rsidRDefault="002F383B">
            <w:pPr>
              <w:rPr>
                <w:del w:id="4157" w:author="Sarah Robinson" w:date="2019-10-16T15:23:00Z"/>
                <w:rFonts w:cstheme="minorHAnsi"/>
                <w:b/>
                <w:bCs/>
                <w:sz w:val="16"/>
              </w:rPr>
              <w:pPrChange w:id="4158" w:author="Sarah Robinson" w:date="2019-10-16T15:24:00Z">
                <w:pPr>
                  <w:jc w:val="center"/>
                </w:pPr>
              </w:pPrChange>
            </w:pPr>
          </w:p>
        </w:tc>
        <w:tc>
          <w:tcPr>
            <w:tcW w:w="6975" w:type="dxa"/>
            <w:tcBorders>
              <w:top w:val="nil"/>
              <w:left w:val="nil"/>
              <w:bottom w:val="nil"/>
              <w:right w:val="nil"/>
            </w:tcBorders>
            <w:vAlign w:val="center"/>
          </w:tcPr>
          <w:p w14:paraId="1093E961" w14:textId="1F967268" w:rsidR="002F383B" w:rsidRPr="00670921" w:rsidDel="00395BDF" w:rsidRDefault="002F383B">
            <w:pPr>
              <w:rPr>
                <w:del w:id="4159" w:author="Sarah Robinson" w:date="2019-10-16T15:23:00Z"/>
                <w:rFonts w:cstheme="minorHAnsi"/>
                <w:sz w:val="16"/>
              </w:rPr>
              <w:pPrChange w:id="4160"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156CF3D9" w14:textId="69AFC709" w:rsidR="002F383B" w:rsidRPr="00670921" w:rsidDel="00395BDF" w:rsidRDefault="002F383B">
            <w:pPr>
              <w:rPr>
                <w:del w:id="4161" w:author="Sarah Robinson" w:date="2019-10-16T15:23:00Z"/>
                <w:rFonts w:cstheme="minorHAnsi"/>
                <w:b/>
                <w:bCs/>
                <w:sz w:val="16"/>
              </w:rPr>
              <w:pPrChange w:id="4162" w:author="Sarah Robinson" w:date="2019-10-16T15:24:00Z">
                <w:pPr>
                  <w:jc w:val="center"/>
                </w:pPr>
              </w:pPrChange>
            </w:pPr>
          </w:p>
        </w:tc>
      </w:tr>
      <w:tr w:rsidR="002F383B" w:rsidRPr="00670921" w:rsidDel="00395BDF" w14:paraId="7AF88EC7" w14:textId="3C1631AF" w:rsidTr="0056568A">
        <w:trPr>
          <w:trHeight w:val="1440"/>
          <w:del w:id="4163" w:author="Sarah Robinson" w:date="2019-10-16T15:23:00Z"/>
        </w:trPr>
        <w:tc>
          <w:tcPr>
            <w:tcW w:w="3227" w:type="dxa"/>
            <w:tcBorders>
              <w:top w:val="single" w:sz="4" w:space="0" w:color="auto"/>
              <w:bottom w:val="single" w:sz="4" w:space="0" w:color="auto"/>
            </w:tcBorders>
            <w:vAlign w:val="center"/>
          </w:tcPr>
          <w:p w14:paraId="440EFA19" w14:textId="7EFA6067" w:rsidR="002F383B" w:rsidRPr="00670921" w:rsidDel="00395BDF" w:rsidRDefault="002F383B">
            <w:pPr>
              <w:rPr>
                <w:del w:id="4164" w:author="Sarah Robinson" w:date="2019-10-16T15:23:00Z"/>
                <w:rFonts w:cstheme="minorHAnsi"/>
                <w:sz w:val="28"/>
              </w:rPr>
              <w:pPrChange w:id="4165" w:author="Sarah Robinson" w:date="2019-10-16T15:24:00Z">
                <w:pPr>
                  <w:jc w:val="center"/>
                </w:pPr>
              </w:pPrChange>
            </w:pPr>
            <w:del w:id="4166" w:author="Sarah Robinson" w:date="2019-10-16T15:23:00Z">
              <w:r w:rsidRPr="00670921" w:rsidDel="00395BDF">
                <w:rPr>
                  <w:rFonts w:cstheme="minorHAnsi"/>
                  <w:sz w:val="28"/>
                </w:rPr>
                <w:delText xml:space="preserve">Between </w:delText>
              </w:r>
              <w:r w:rsidRPr="00670921" w:rsidDel="00395BDF">
                <w:rPr>
                  <w:rFonts w:cstheme="minorHAnsi"/>
                  <w:b/>
                  <w:bCs/>
                  <w:sz w:val="28"/>
                </w:rPr>
                <w:delText>10 – 50%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0D9D6D3F" w14:textId="148C0B6F" w:rsidR="002F383B" w:rsidRPr="00670921" w:rsidDel="00395BDF" w:rsidRDefault="002F383B">
            <w:pPr>
              <w:rPr>
                <w:del w:id="4167" w:author="Sarah Robinson" w:date="2019-10-16T15:23:00Z"/>
                <w:rFonts w:cstheme="minorHAnsi"/>
                <w:sz w:val="40"/>
              </w:rPr>
              <w:pPrChange w:id="4168" w:author="Sarah Robinson" w:date="2019-10-16T15:24:00Z">
                <w:pPr>
                  <w:jc w:val="center"/>
                </w:pPr>
              </w:pPrChange>
            </w:pPr>
            <w:del w:id="4169"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6B74CD65" w14:textId="598AC78C" w:rsidR="002F383B" w:rsidRPr="00670921" w:rsidDel="00395BDF" w:rsidRDefault="002F383B">
            <w:pPr>
              <w:rPr>
                <w:del w:id="4170" w:author="Sarah Robinson" w:date="2019-10-16T15:23:00Z"/>
                <w:rFonts w:cstheme="minorHAnsi"/>
                <w:sz w:val="28"/>
              </w:rPr>
              <w:pPrChange w:id="4171" w:author="Sarah Robinson" w:date="2019-10-16T15:24:00Z">
                <w:pPr>
                  <w:jc w:val="center"/>
                </w:pPr>
              </w:pPrChange>
            </w:pPr>
            <w:del w:id="4172" w:author="Sarah Robinson" w:date="2019-10-16T15:23:00Z">
              <w:r w:rsidRPr="00670921" w:rsidDel="00395BDF">
                <w:rPr>
                  <w:rFonts w:cstheme="minorHAnsi"/>
                  <w:sz w:val="28"/>
                </w:rPr>
                <w:delText xml:space="preserve">Between </w:delText>
              </w:r>
              <w:r w:rsidRPr="00670921" w:rsidDel="00395BDF">
                <w:rPr>
                  <w:rFonts w:cstheme="minorHAnsi"/>
                  <w:b/>
                  <w:bCs/>
                  <w:sz w:val="28"/>
                </w:rPr>
                <w:delText>50 – 90%</w:delText>
              </w:r>
              <w:r w:rsidRPr="00670921" w:rsidDel="00395BDF">
                <w:rPr>
                  <w:rFonts w:cstheme="minorHAnsi"/>
                  <w:sz w:val="28"/>
                </w:rPr>
                <w:delText xml:space="preserve"> of waterway is environmentally sensitive</w:delText>
              </w:r>
            </w:del>
          </w:p>
        </w:tc>
      </w:tr>
      <w:tr w:rsidR="002F383B" w:rsidRPr="00670921" w:rsidDel="00395BDF" w14:paraId="5977E7F8" w14:textId="63CF1D64" w:rsidTr="0056568A">
        <w:trPr>
          <w:trHeight w:val="144"/>
          <w:del w:id="4173" w:author="Sarah Robinson" w:date="2019-10-16T15:23:00Z"/>
        </w:trPr>
        <w:tc>
          <w:tcPr>
            <w:tcW w:w="3227" w:type="dxa"/>
            <w:tcBorders>
              <w:top w:val="single" w:sz="4" w:space="0" w:color="auto"/>
              <w:left w:val="nil"/>
              <w:bottom w:val="single" w:sz="4" w:space="0" w:color="auto"/>
              <w:right w:val="nil"/>
            </w:tcBorders>
            <w:vAlign w:val="center"/>
          </w:tcPr>
          <w:p w14:paraId="2C8A687F" w14:textId="3A7CC8A9" w:rsidR="002F383B" w:rsidRPr="00670921" w:rsidDel="00395BDF" w:rsidRDefault="002F383B">
            <w:pPr>
              <w:rPr>
                <w:del w:id="4174" w:author="Sarah Robinson" w:date="2019-10-16T15:23:00Z"/>
                <w:rFonts w:cstheme="minorHAnsi"/>
                <w:b/>
                <w:bCs/>
                <w:sz w:val="16"/>
              </w:rPr>
              <w:pPrChange w:id="4175" w:author="Sarah Robinson" w:date="2019-10-16T15:24:00Z">
                <w:pPr>
                  <w:jc w:val="center"/>
                </w:pPr>
              </w:pPrChange>
            </w:pPr>
          </w:p>
        </w:tc>
        <w:tc>
          <w:tcPr>
            <w:tcW w:w="6975" w:type="dxa"/>
            <w:tcBorders>
              <w:top w:val="nil"/>
              <w:left w:val="nil"/>
              <w:bottom w:val="nil"/>
              <w:right w:val="nil"/>
            </w:tcBorders>
            <w:vAlign w:val="center"/>
          </w:tcPr>
          <w:p w14:paraId="54D7A1E2" w14:textId="602ADD2D" w:rsidR="002F383B" w:rsidRPr="00670921" w:rsidDel="00395BDF" w:rsidRDefault="002F383B">
            <w:pPr>
              <w:rPr>
                <w:del w:id="4176" w:author="Sarah Robinson" w:date="2019-10-16T15:23:00Z"/>
                <w:rFonts w:cstheme="minorHAnsi"/>
                <w:sz w:val="16"/>
              </w:rPr>
              <w:pPrChange w:id="4177" w:author="Sarah Robinson" w:date="2019-10-16T15:24:00Z">
                <w:pPr>
                  <w:jc w:val="center"/>
                </w:pPr>
              </w:pPrChange>
            </w:pPr>
          </w:p>
        </w:tc>
        <w:tc>
          <w:tcPr>
            <w:tcW w:w="3226" w:type="dxa"/>
            <w:tcBorders>
              <w:top w:val="single" w:sz="4" w:space="0" w:color="auto"/>
              <w:left w:val="nil"/>
              <w:bottom w:val="single" w:sz="4" w:space="0" w:color="auto"/>
              <w:right w:val="nil"/>
            </w:tcBorders>
            <w:vAlign w:val="center"/>
          </w:tcPr>
          <w:p w14:paraId="6F6A3B75" w14:textId="6773E2C2" w:rsidR="002F383B" w:rsidRPr="00670921" w:rsidDel="00395BDF" w:rsidRDefault="002F383B">
            <w:pPr>
              <w:rPr>
                <w:del w:id="4178" w:author="Sarah Robinson" w:date="2019-10-16T15:23:00Z"/>
                <w:rFonts w:cstheme="minorHAnsi"/>
                <w:b/>
                <w:bCs/>
                <w:sz w:val="16"/>
              </w:rPr>
              <w:pPrChange w:id="4179" w:author="Sarah Robinson" w:date="2019-10-16T15:24:00Z">
                <w:pPr>
                  <w:jc w:val="center"/>
                </w:pPr>
              </w:pPrChange>
            </w:pPr>
          </w:p>
        </w:tc>
      </w:tr>
      <w:tr w:rsidR="002F383B" w:rsidRPr="00670921" w:rsidDel="00395BDF" w14:paraId="4C6B012E" w14:textId="20A7382E" w:rsidTr="0056568A">
        <w:trPr>
          <w:trHeight w:val="1440"/>
          <w:del w:id="4180" w:author="Sarah Robinson" w:date="2019-10-16T15:23:00Z"/>
        </w:trPr>
        <w:tc>
          <w:tcPr>
            <w:tcW w:w="3227" w:type="dxa"/>
            <w:tcBorders>
              <w:top w:val="single" w:sz="4" w:space="0" w:color="auto"/>
              <w:bottom w:val="single" w:sz="4" w:space="0" w:color="auto"/>
            </w:tcBorders>
            <w:vAlign w:val="center"/>
          </w:tcPr>
          <w:p w14:paraId="680B07A8" w14:textId="6C062B7A" w:rsidR="002F383B" w:rsidRPr="00670921" w:rsidDel="00395BDF" w:rsidRDefault="002F383B">
            <w:pPr>
              <w:rPr>
                <w:del w:id="4181" w:author="Sarah Robinson" w:date="2019-10-16T15:23:00Z"/>
                <w:rFonts w:cstheme="minorHAnsi"/>
                <w:sz w:val="28"/>
              </w:rPr>
              <w:pPrChange w:id="4182" w:author="Sarah Robinson" w:date="2019-10-16T15:24:00Z">
                <w:pPr>
                  <w:jc w:val="center"/>
                </w:pPr>
              </w:pPrChange>
            </w:pPr>
            <w:del w:id="4183" w:author="Sarah Robinson" w:date="2019-10-16T15:23:00Z">
              <w:r w:rsidRPr="00670921" w:rsidDel="00395BDF">
                <w:rPr>
                  <w:rFonts w:cstheme="minorHAnsi"/>
                  <w:sz w:val="28"/>
                </w:rPr>
                <w:delText xml:space="preserve">Between </w:delText>
              </w:r>
              <w:r w:rsidRPr="00670921" w:rsidDel="00395BDF">
                <w:rPr>
                  <w:rFonts w:cstheme="minorHAnsi"/>
                  <w:b/>
                  <w:bCs/>
                  <w:sz w:val="28"/>
                </w:rPr>
                <w:delText>50 – 90%</w:delText>
              </w:r>
              <w:r w:rsidRPr="00670921" w:rsidDel="00395BDF">
                <w:rPr>
                  <w:rFonts w:cstheme="minorHAnsi"/>
                  <w:sz w:val="28"/>
                </w:rPr>
                <w:delText xml:space="preserve"> of waterway is environmentally sensitive</w:delText>
              </w:r>
            </w:del>
          </w:p>
        </w:tc>
        <w:tc>
          <w:tcPr>
            <w:tcW w:w="6975" w:type="dxa"/>
            <w:tcBorders>
              <w:top w:val="nil"/>
              <w:bottom w:val="nil"/>
            </w:tcBorders>
            <w:vAlign w:val="center"/>
          </w:tcPr>
          <w:p w14:paraId="0A31ADD2" w14:textId="0CAB1E1B" w:rsidR="002F383B" w:rsidRPr="00670921" w:rsidDel="00395BDF" w:rsidRDefault="002F383B">
            <w:pPr>
              <w:rPr>
                <w:del w:id="4184" w:author="Sarah Robinson" w:date="2019-10-16T15:23:00Z"/>
                <w:rFonts w:cstheme="minorHAnsi"/>
                <w:sz w:val="40"/>
              </w:rPr>
              <w:pPrChange w:id="4185" w:author="Sarah Robinson" w:date="2019-10-16T15:24:00Z">
                <w:pPr>
                  <w:jc w:val="center"/>
                </w:pPr>
              </w:pPrChange>
            </w:pPr>
            <w:del w:id="4186" w:author="Sarah Robinson" w:date="2019-10-16T15:23:00Z">
              <w:r w:rsidRPr="00670921" w:rsidDel="00395BDF">
                <w:rPr>
                  <w:rFonts w:cstheme="minorHAnsi"/>
                  <w:sz w:val="40"/>
                </w:rPr>
                <w:delText>1     2     3     4     5     6     7     8     9</w:delText>
              </w:r>
            </w:del>
          </w:p>
        </w:tc>
        <w:tc>
          <w:tcPr>
            <w:tcW w:w="3226" w:type="dxa"/>
            <w:tcBorders>
              <w:top w:val="single" w:sz="4" w:space="0" w:color="auto"/>
              <w:bottom w:val="single" w:sz="4" w:space="0" w:color="auto"/>
            </w:tcBorders>
            <w:vAlign w:val="center"/>
          </w:tcPr>
          <w:p w14:paraId="2EE61972" w14:textId="79ADEE98" w:rsidR="002F383B" w:rsidRPr="00670921" w:rsidDel="00395BDF" w:rsidRDefault="002F383B">
            <w:pPr>
              <w:rPr>
                <w:del w:id="4187" w:author="Sarah Robinson" w:date="2019-10-16T15:23:00Z"/>
                <w:rFonts w:cstheme="minorHAnsi"/>
                <w:sz w:val="28"/>
              </w:rPr>
              <w:pPrChange w:id="4188" w:author="Sarah Robinson" w:date="2019-10-16T15:24:00Z">
                <w:pPr>
                  <w:jc w:val="center"/>
                </w:pPr>
              </w:pPrChange>
            </w:pPr>
            <w:del w:id="4189" w:author="Sarah Robinson" w:date="2019-10-16T15:23:00Z">
              <w:r w:rsidRPr="00670921" w:rsidDel="00395BDF">
                <w:rPr>
                  <w:rFonts w:cstheme="minorHAnsi"/>
                  <w:sz w:val="28"/>
                </w:rPr>
                <w:delText xml:space="preserve">More than </w:delText>
              </w:r>
              <w:r w:rsidRPr="00670921" w:rsidDel="00395BDF">
                <w:rPr>
                  <w:rFonts w:cstheme="minorHAnsi"/>
                  <w:b/>
                  <w:bCs/>
                  <w:sz w:val="28"/>
                </w:rPr>
                <w:delText>90%</w:delText>
              </w:r>
              <w:r w:rsidRPr="00670921" w:rsidDel="00395BDF">
                <w:rPr>
                  <w:rFonts w:cstheme="minorHAnsi"/>
                  <w:sz w:val="28"/>
                </w:rPr>
                <w:delText xml:space="preserve"> of waterway is environmentally sensitive</w:delText>
              </w:r>
            </w:del>
          </w:p>
        </w:tc>
      </w:tr>
      <w:tr w:rsidR="002F383B" w:rsidRPr="00670921" w:rsidDel="00395BDF" w14:paraId="434670A3" w14:textId="2D1494C2" w:rsidTr="0056568A">
        <w:trPr>
          <w:trHeight w:val="360"/>
          <w:del w:id="4190" w:author="Sarah Robinson" w:date="2019-10-16T15:23:00Z"/>
        </w:trPr>
        <w:tc>
          <w:tcPr>
            <w:tcW w:w="3227" w:type="dxa"/>
            <w:tcBorders>
              <w:top w:val="single" w:sz="4" w:space="0" w:color="auto"/>
              <w:left w:val="nil"/>
              <w:bottom w:val="nil"/>
              <w:right w:val="nil"/>
            </w:tcBorders>
            <w:vAlign w:val="center"/>
          </w:tcPr>
          <w:p w14:paraId="40192896" w14:textId="4A22F309" w:rsidR="002F383B" w:rsidRPr="00670921" w:rsidDel="00395BDF" w:rsidRDefault="002F383B">
            <w:pPr>
              <w:rPr>
                <w:del w:id="4191" w:author="Sarah Robinson" w:date="2019-10-16T15:23:00Z"/>
                <w:rFonts w:cstheme="minorHAnsi"/>
                <w:b/>
                <w:bCs/>
                <w:sz w:val="28"/>
              </w:rPr>
              <w:pPrChange w:id="4192" w:author="Sarah Robinson" w:date="2019-10-16T15:24:00Z">
                <w:pPr>
                  <w:jc w:val="center"/>
                </w:pPr>
              </w:pPrChange>
            </w:pPr>
          </w:p>
        </w:tc>
        <w:tc>
          <w:tcPr>
            <w:tcW w:w="6975" w:type="dxa"/>
            <w:tcBorders>
              <w:top w:val="nil"/>
              <w:left w:val="nil"/>
              <w:bottom w:val="nil"/>
              <w:right w:val="nil"/>
            </w:tcBorders>
            <w:vAlign w:val="center"/>
          </w:tcPr>
          <w:p w14:paraId="2036EB65" w14:textId="77266EED" w:rsidR="002F383B" w:rsidRPr="00670921" w:rsidDel="00395BDF" w:rsidRDefault="00C73C2A">
            <w:pPr>
              <w:rPr>
                <w:del w:id="4193" w:author="Sarah Robinson" w:date="2019-10-16T15:23:00Z"/>
                <w:rFonts w:cstheme="minorHAnsi"/>
              </w:rPr>
              <w:pPrChange w:id="4194" w:author="Sarah Robinson" w:date="2019-10-16T15:24:00Z">
                <w:pPr>
                  <w:pStyle w:val="BodyText"/>
                </w:pPr>
              </w:pPrChange>
            </w:pPr>
            <w:del w:id="4195"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6" w:type="dxa"/>
            <w:tcBorders>
              <w:top w:val="single" w:sz="4" w:space="0" w:color="auto"/>
              <w:left w:val="nil"/>
              <w:bottom w:val="nil"/>
              <w:right w:val="nil"/>
            </w:tcBorders>
            <w:vAlign w:val="center"/>
          </w:tcPr>
          <w:p w14:paraId="75F1408E" w14:textId="187A762F" w:rsidR="002F383B" w:rsidRPr="00670921" w:rsidDel="00395BDF" w:rsidRDefault="002F383B">
            <w:pPr>
              <w:rPr>
                <w:del w:id="4196" w:author="Sarah Robinson" w:date="2019-10-16T15:23:00Z"/>
                <w:rFonts w:cstheme="minorHAnsi"/>
                <w:b/>
                <w:bCs/>
                <w:sz w:val="28"/>
              </w:rPr>
              <w:pPrChange w:id="4197" w:author="Sarah Robinson" w:date="2019-10-16T15:24:00Z">
                <w:pPr>
                  <w:jc w:val="center"/>
                </w:pPr>
              </w:pPrChange>
            </w:pPr>
          </w:p>
        </w:tc>
      </w:tr>
    </w:tbl>
    <w:p w14:paraId="005BEA2C" w14:textId="099BAC59" w:rsidR="002F383B" w:rsidRPr="00670921" w:rsidDel="00395BDF" w:rsidRDefault="002F383B">
      <w:pPr>
        <w:rPr>
          <w:del w:id="4198" w:author="Sarah Robinson" w:date="2019-10-16T15:23:00Z"/>
          <w:rFonts w:cstheme="minorHAnsi"/>
        </w:rPr>
        <w:pPrChange w:id="4199" w:author="Sarah Robinson" w:date="2019-10-16T15:24:00Z">
          <w:pPr>
            <w:pStyle w:val="Title"/>
          </w:pPr>
        </w:pPrChange>
      </w:pPr>
    </w:p>
    <w:p w14:paraId="61333C00" w14:textId="17ED5A70" w:rsidR="002F383B" w:rsidRPr="00670921" w:rsidDel="00395BDF" w:rsidRDefault="002F383B">
      <w:pPr>
        <w:rPr>
          <w:del w:id="4200" w:author="Sarah Robinson" w:date="2019-10-16T15:23:00Z"/>
          <w:rFonts w:cstheme="minorHAnsi"/>
        </w:rPr>
        <w:pPrChange w:id="4201" w:author="Sarah Robinson" w:date="2019-10-16T15:24:00Z">
          <w:pPr>
            <w:pStyle w:val="Title"/>
          </w:pPr>
        </w:pPrChange>
      </w:pPr>
      <w:del w:id="4202" w:author="Sarah Robinson" w:date="2019-10-16T15:23:00Z">
        <w:r w:rsidRPr="00670921" w:rsidDel="00395BDF">
          <w:rPr>
            <w:rFonts w:cstheme="minorHAnsi"/>
          </w:rPr>
          <w:br w:type="page"/>
          <w:delText>Book 2: Risk Factor Rating Scales</w:delText>
        </w:r>
      </w:del>
    </w:p>
    <w:p w14:paraId="0591B7AD" w14:textId="07B34146" w:rsidR="002F383B" w:rsidRPr="00670921" w:rsidDel="00395BDF" w:rsidRDefault="002F383B">
      <w:pPr>
        <w:rPr>
          <w:del w:id="4203" w:author="Sarah Robinson" w:date="2019-10-16T15:23:00Z"/>
          <w:rFonts w:cstheme="minorHAnsi"/>
          <w:b/>
          <w:bCs/>
          <w:sz w:val="32"/>
        </w:rPr>
        <w:pPrChange w:id="4204" w:author="Sarah Robinson" w:date="2019-10-16T15:24:00Z">
          <w:pPr>
            <w:jc w:val="center"/>
          </w:pPr>
        </w:pPrChange>
      </w:pPr>
    </w:p>
    <w:p w14:paraId="42402A62" w14:textId="461247F8" w:rsidR="002F383B" w:rsidRPr="00670921" w:rsidDel="00395BDF" w:rsidRDefault="002F383B">
      <w:pPr>
        <w:rPr>
          <w:del w:id="4205" w:author="Sarah Robinson" w:date="2019-10-16T15:23:00Z"/>
          <w:rFonts w:cstheme="minorHAnsi"/>
          <w:b/>
          <w:bCs/>
          <w:sz w:val="32"/>
        </w:rPr>
        <w:pPrChange w:id="4206" w:author="Sarah Robinson" w:date="2019-10-16T15:24:00Z">
          <w:pPr>
            <w:jc w:val="center"/>
          </w:pPr>
        </w:pPrChange>
      </w:pPr>
      <w:del w:id="4207" w:author="Sarah Robinson" w:date="2019-10-16T15:23:00Z">
        <w:r w:rsidRPr="00670921" w:rsidDel="00395BDF">
          <w:rPr>
            <w:rFonts w:cstheme="minorHAnsi"/>
            <w:b/>
            <w:bCs/>
            <w:sz w:val="32"/>
          </w:rPr>
          <w:delText>How much riskier is the condition on the right than the condition on the left?</w:delText>
        </w:r>
      </w:del>
    </w:p>
    <w:p w14:paraId="32A6D6D5" w14:textId="465FD621" w:rsidR="002F383B" w:rsidRPr="00670921" w:rsidDel="00395BDF" w:rsidRDefault="002F383B">
      <w:pPr>
        <w:rPr>
          <w:del w:id="4208" w:author="Sarah Robinson" w:date="2019-10-16T15:23:00Z"/>
          <w:rFonts w:cstheme="minorHAnsi"/>
          <w:b/>
          <w:bCs/>
          <w:sz w:val="32"/>
        </w:rPr>
        <w:pPrChange w:id="4209"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11D21BA1" w14:textId="4EB36991" w:rsidTr="0056568A">
        <w:trPr>
          <w:del w:id="4210" w:author="Sarah Robinson" w:date="2019-10-16T15:23:00Z"/>
        </w:trPr>
        <w:tc>
          <w:tcPr>
            <w:tcW w:w="13428" w:type="dxa"/>
          </w:tcPr>
          <w:p w14:paraId="458C6C11" w14:textId="3FFFA754" w:rsidR="002F383B" w:rsidRPr="00670921" w:rsidDel="00395BDF" w:rsidRDefault="002F383B">
            <w:pPr>
              <w:rPr>
                <w:del w:id="4211" w:author="Sarah Robinson" w:date="2019-10-16T15:23:00Z"/>
                <w:rFonts w:cstheme="minorHAnsi"/>
                <w:b/>
                <w:bCs/>
                <w:sz w:val="40"/>
                <w:szCs w:val="40"/>
              </w:rPr>
              <w:pPrChange w:id="4212" w:author="Sarah Robinson" w:date="2019-10-16T15:24:00Z">
                <w:pPr>
                  <w:jc w:val="center"/>
                </w:pPr>
              </w:pPrChange>
            </w:pPr>
            <w:del w:id="4213" w:author="Sarah Robinson" w:date="2019-10-16T15:23:00Z">
              <w:r w:rsidRPr="00670921" w:rsidDel="00395BDF">
                <w:rPr>
                  <w:rFonts w:cstheme="minorHAnsi"/>
                  <w:b/>
                  <w:bCs/>
                  <w:sz w:val="40"/>
                  <w:szCs w:val="40"/>
                </w:rPr>
                <w:delText>Subsequent Consequences:</w:delText>
              </w:r>
            </w:del>
          </w:p>
          <w:p w14:paraId="371A94FA" w14:textId="4F035A7E" w:rsidR="002F383B" w:rsidRPr="00670921" w:rsidDel="00395BDF" w:rsidRDefault="002F383B">
            <w:pPr>
              <w:rPr>
                <w:del w:id="4214" w:author="Sarah Robinson" w:date="2019-10-16T15:23:00Z"/>
                <w:rFonts w:cstheme="minorHAnsi"/>
                <w:b/>
                <w:bCs/>
                <w:sz w:val="32"/>
              </w:rPr>
              <w:pPrChange w:id="4215" w:author="Sarah Robinson" w:date="2019-10-16T15:24:00Z">
                <w:pPr>
                  <w:jc w:val="center"/>
                </w:pPr>
              </w:pPrChange>
            </w:pPr>
            <w:del w:id="4216" w:author="Sarah Robinson" w:date="2019-10-16T15:23:00Z">
              <w:r w:rsidRPr="00670921" w:rsidDel="00395BDF">
                <w:rPr>
                  <w:rFonts w:cstheme="minorHAnsi"/>
                  <w:b/>
                  <w:bCs/>
                  <w:sz w:val="40"/>
                  <w:szCs w:val="40"/>
                </w:rPr>
                <w:delText>Aquatic Resources</w:delText>
              </w:r>
            </w:del>
          </w:p>
        </w:tc>
      </w:tr>
    </w:tbl>
    <w:p w14:paraId="447ABD0A" w14:textId="53E5B8B1" w:rsidR="002F383B" w:rsidRPr="00670921" w:rsidDel="00395BDF" w:rsidRDefault="002F383B">
      <w:pPr>
        <w:rPr>
          <w:del w:id="4217" w:author="Sarah Robinson" w:date="2019-10-16T15:23:00Z"/>
          <w:rFonts w:cstheme="minorHAnsi"/>
          <w:b/>
          <w:bCs/>
        </w:rPr>
        <w:pPrChange w:id="4218" w:author="Sarah Robinson" w:date="2019-10-16T15:24:00Z">
          <w:pPr>
            <w:jc w:val="center"/>
          </w:pPr>
        </w:pPrChange>
      </w:pPr>
    </w:p>
    <w:p w14:paraId="33B30266" w14:textId="0F9F1CB8" w:rsidR="002F383B" w:rsidRPr="00670921" w:rsidDel="00395BDF" w:rsidRDefault="002F383B">
      <w:pPr>
        <w:rPr>
          <w:del w:id="4219" w:author="Sarah Robinson" w:date="2019-10-16T15:23:00Z"/>
          <w:rFonts w:cstheme="minorHAnsi"/>
          <w:sz w:val="22"/>
        </w:rPr>
        <w:pPrChange w:id="4220" w:author="Sarah Robinson" w:date="2019-10-16T15:24:00Z">
          <w:pPr>
            <w:jc w:val="center"/>
          </w:pPr>
        </w:pPrChange>
      </w:pPr>
      <w:del w:id="4221"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rsidDel="00395BDF" w14:paraId="38772B1D" w14:textId="2AF783AF" w:rsidTr="0056568A">
        <w:trPr>
          <w:trHeight w:val="1440"/>
          <w:del w:id="4222" w:author="Sarah Robinson" w:date="2019-10-16T15:23:00Z"/>
        </w:trPr>
        <w:tc>
          <w:tcPr>
            <w:tcW w:w="3227" w:type="dxa"/>
            <w:tcBorders>
              <w:bottom w:val="single" w:sz="4" w:space="0" w:color="auto"/>
            </w:tcBorders>
            <w:vAlign w:val="center"/>
          </w:tcPr>
          <w:p w14:paraId="756FCDC1" w14:textId="161B9E68" w:rsidR="002F383B" w:rsidRPr="00670921" w:rsidDel="00395BDF" w:rsidRDefault="002F383B">
            <w:pPr>
              <w:rPr>
                <w:del w:id="4223" w:author="Sarah Robinson" w:date="2019-10-16T15:23:00Z"/>
                <w:rFonts w:cstheme="minorHAnsi"/>
                <w:sz w:val="28"/>
              </w:rPr>
              <w:pPrChange w:id="4224" w:author="Sarah Robinson" w:date="2019-10-16T15:24:00Z">
                <w:pPr>
                  <w:jc w:val="center"/>
                </w:pPr>
              </w:pPrChange>
            </w:pPr>
            <w:del w:id="4225" w:author="Sarah Robinson" w:date="2019-10-16T15:23:00Z">
              <w:r w:rsidRPr="00670921" w:rsidDel="00395BDF">
                <w:rPr>
                  <w:rFonts w:cstheme="minorHAnsi"/>
                  <w:sz w:val="28"/>
                </w:rPr>
                <w:delText>Very little harvesting of aquatic resources from a waterway</w:delText>
              </w:r>
            </w:del>
          </w:p>
        </w:tc>
        <w:tc>
          <w:tcPr>
            <w:tcW w:w="6973" w:type="dxa"/>
            <w:tcBorders>
              <w:top w:val="nil"/>
              <w:bottom w:val="nil"/>
            </w:tcBorders>
            <w:vAlign w:val="center"/>
          </w:tcPr>
          <w:p w14:paraId="5D3568FC" w14:textId="4C5BB314" w:rsidR="002F383B" w:rsidRPr="00670921" w:rsidDel="00395BDF" w:rsidRDefault="002F383B">
            <w:pPr>
              <w:rPr>
                <w:del w:id="4226" w:author="Sarah Robinson" w:date="2019-10-16T15:23:00Z"/>
                <w:rFonts w:cstheme="minorHAnsi"/>
                <w:sz w:val="40"/>
              </w:rPr>
              <w:pPrChange w:id="4227" w:author="Sarah Robinson" w:date="2019-10-16T15:24:00Z">
                <w:pPr>
                  <w:jc w:val="center"/>
                </w:pPr>
              </w:pPrChange>
            </w:pPr>
            <w:del w:id="4228" w:author="Sarah Robinson" w:date="2019-10-16T15:23:00Z">
              <w:r w:rsidRPr="00670921" w:rsidDel="00395BDF">
                <w:rPr>
                  <w:rFonts w:cstheme="minorHAnsi"/>
                  <w:sz w:val="40"/>
                </w:rPr>
                <w:delText>1     2     3     4     5     6     7     8     9</w:delText>
              </w:r>
            </w:del>
          </w:p>
        </w:tc>
        <w:tc>
          <w:tcPr>
            <w:tcW w:w="3228" w:type="dxa"/>
            <w:tcBorders>
              <w:bottom w:val="single" w:sz="4" w:space="0" w:color="auto"/>
            </w:tcBorders>
            <w:vAlign w:val="center"/>
          </w:tcPr>
          <w:p w14:paraId="65097FC2" w14:textId="6920D0CF" w:rsidR="002F383B" w:rsidRPr="00670921" w:rsidDel="00395BDF" w:rsidRDefault="002F383B">
            <w:pPr>
              <w:rPr>
                <w:del w:id="4229" w:author="Sarah Robinson" w:date="2019-10-16T15:23:00Z"/>
                <w:rFonts w:cstheme="minorHAnsi"/>
                <w:sz w:val="28"/>
              </w:rPr>
              <w:pPrChange w:id="4230" w:author="Sarah Robinson" w:date="2019-10-16T15:24:00Z">
                <w:pPr>
                  <w:jc w:val="center"/>
                </w:pPr>
              </w:pPrChange>
            </w:pPr>
            <w:del w:id="4231" w:author="Sarah Robinson" w:date="2019-10-16T15:23:00Z">
              <w:r w:rsidRPr="00670921" w:rsidDel="00395BDF">
                <w:rPr>
                  <w:rFonts w:cstheme="minorHAnsi"/>
                  <w:sz w:val="28"/>
                </w:rPr>
                <w:delText xml:space="preserve">Moderate recreational fishing </w:delText>
              </w:r>
              <w:r w:rsidRPr="00670921" w:rsidDel="00395BDF">
                <w:rPr>
                  <w:rFonts w:cstheme="minorHAnsi"/>
                  <w:b/>
                  <w:bCs/>
                  <w:sz w:val="28"/>
                </w:rPr>
                <w:delText xml:space="preserve">BUT </w:delText>
              </w:r>
              <w:r w:rsidRPr="00670921" w:rsidDel="00395BDF">
                <w:rPr>
                  <w:rFonts w:cstheme="minorHAnsi"/>
                  <w:sz w:val="28"/>
                </w:rPr>
                <w:delText>little commercial harvesting of aquatic resources</w:delText>
              </w:r>
            </w:del>
          </w:p>
        </w:tc>
      </w:tr>
      <w:tr w:rsidR="002F383B" w:rsidRPr="00670921" w:rsidDel="00395BDF" w14:paraId="666984B9" w14:textId="7C03CA10" w:rsidTr="0056568A">
        <w:trPr>
          <w:trHeight w:val="144"/>
          <w:del w:id="4232" w:author="Sarah Robinson" w:date="2019-10-16T15:23:00Z"/>
        </w:trPr>
        <w:tc>
          <w:tcPr>
            <w:tcW w:w="3227" w:type="dxa"/>
            <w:tcBorders>
              <w:top w:val="single" w:sz="4" w:space="0" w:color="auto"/>
              <w:left w:val="nil"/>
              <w:bottom w:val="single" w:sz="4" w:space="0" w:color="auto"/>
              <w:right w:val="nil"/>
            </w:tcBorders>
            <w:vAlign w:val="center"/>
          </w:tcPr>
          <w:p w14:paraId="4EBDD81E" w14:textId="748390B6" w:rsidR="002F383B" w:rsidRPr="00670921" w:rsidDel="00395BDF" w:rsidRDefault="002F383B">
            <w:pPr>
              <w:rPr>
                <w:del w:id="4233" w:author="Sarah Robinson" w:date="2019-10-16T15:23:00Z"/>
                <w:rFonts w:cstheme="minorHAnsi"/>
                <w:b/>
                <w:bCs/>
                <w:sz w:val="16"/>
              </w:rPr>
              <w:pPrChange w:id="4234" w:author="Sarah Robinson" w:date="2019-10-16T15:24:00Z">
                <w:pPr>
                  <w:jc w:val="center"/>
                </w:pPr>
              </w:pPrChange>
            </w:pPr>
          </w:p>
        </w:tc>
        <w:tc>
          <w:tcPr>
            <w:tcW w:w="6973" w:type="dxa"/>
            <w:tcBorders>
              <w:top w:val="nil"/>
              <w:left w:val="nil"/>
              <w:bottom w:val="nil"/>
              <w:right w:val="nil"/>
            </w:tcBorders>
            <w:vAlign w:val="center"/>
          </w:tcPr>
          <w:p w14:paraId="6418D5E8" w14:textId="76538289" w:rsidR="002F383B" w:rsidRPr="00670921" w:rsidDel="00395BDF" w:rsidRDefault="002F383B">
            <w:pPr>
              <w:rPr>
                <w:del w:id="4235" w:author="Sarah Robinson" w:date="2019-10-16T15:23:00Z"/>
                <w:rFonts w:cstheme="minorHAnsi"/>
                <w:sz w:val="16"/>
              </w:rPr>
              <w:pPrChange w:id="4236"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27D30B69" w14:textId="7CC3BBAD" w:rsidR="002F383B" w:rsidRPr="00670921" w:rsidDel="00395BDF" w:rsidRDefault="002F383B">
            <w:pPr>
              <w:rPr>
                <w:del w:id="4237" w:author="Sarah Robinson" w:date="2019-10-16T15:23:00Z"/>
                <w:rFonts w:cstheme="minorHAnsi"/>
                <w:b/>
                <w:bCs/>
                <w:sz w:val="16"/>
              </w:rPr>
              <w:pPrChange w:id="4238" w:author="Sarah Robinson" w:date="2019-10-16T15:24:00Z">
                <w:pPr>
                  <w:jc w:val="center"/>
                </w:pPr>
              </w:pPrChange>
            </w:pPr>
          </w:p>
        </w:tc>
      </w:tr>
      <w:tr w:rsidR="002F383B" w:rsidRPr="00670921" w:rsidDel="00395BDF" w14:paraId="56A1C55C" w14:textId="61FEB191" w:rsidTr="0056568A">
        <w:trPr>
          <w:trHeight w:val="1440"/>
          <w:del w:id="4239" w:author="Sarah Robinson" w:date="2019-10-16T15:23:00Z"/>
        </w:trPr>
        <w:tc>
          <w:tcPr>
            <w:tcW w:w="3227" w:type="dxa"/>
            <w:tcBorders>
              <w:top w:val="single" w:sz="4" w:space="0" w:color="auto"/>
              <w:bottom w:val="single" w:sz="4" w:space="0" w:color="auto"/>
            </w:tcBorders>
            <w:vAlign w:val="center"/>
          </w:tcPr>
          <w:p w14:paraId="79159547" w14:textId="67ED01D8" w:rsidR="002F383B" w:rsidRPr="00670921" w:rsidDel="00395BDF" w:rsidRDefault="002F383B">
            <w:pPr>
              <w:rPr>
                <w:del w:id="4240" w:author="Sarah Robinson" w:date="2019-10-16T15:23:00Z"/>
                <w:rFonts w:cstheme="minorHAnsi"/>
                <w:sz w:val="28"/>
              </w:rPr>
              <w:pPrChange w:id="4241" w:author="Sarah Robinson" w:date="2019-10-16T15:24:00Z">
                <w:pPr>
                  <w:jc w:val="center"/>
                </w:pPr>
              </w:pPrChange>
            </w:pPr>
            <w:del w:id="4242" w:author="Sarah Robinson" w:date="2019-10-16T15:23:00Z">
              <w:r w:rsidRPr="00670921" w:rsidDel="00395BDF">
                <w:rPr>
                  <w:rFonts w:cstheme="minorHAnsi"/>
                  <w:sz w:val="28"/>
                </w:rPr>
                <w:delText xml:space="preserve">Moderate recreational fishing </w:delText>
              </w:r>
              <w:r w:rsidRPr="00670921" w:rsidDel="00395BDF">
                <w:rPr>
                  <w:rFonts w:cstheme="minorHAnsi"/>
                  <w:b/>
                  <w:bCs/>
                  <w:sz w:val="28"/>
                </w:rPr>
                <w:delText xml:space="preserve">BUT </w:delText>
              </w:r>
              <w:r w:rsidRPr="00670921" w:rsidDel="00395BDF">
                <w:rPr>
                  <w:rFonts w:cstheme="minorHAnsi"/>
                  <w:sz w:val="28"/>
                </w:rPr>
                <w:delText>little commercial harvesting of aquatic resources</w:delText>
              </w:r>
            </w:del>
          </w:p>
        </w:tc>
        <w:tc>
          <w:tcPr>
            <w:tcW w:w="6973" w:type="dxa"/>
            <w:tcBorders>
              <w:top w:val="nil"/>
              <w:bottom w:val="nil"/>
            </w:tcBorders>
            <w:vAlign w:val="center"/>
          </w:tcPr>
          <w:p w14:paraId="4C0CD075" w14:textId="05520ABA" w:rsidR="002F383B" w:rsidRPr="00670921" w:rsidDel="00395BDF" w:rsidRDefault="002F383B">
            <w:pPr>
              <w:rPr>
                <w:del w:id="4243" w:author="Sarah Robinson" w:date="2019-10-16T15:23:00Z"/>
                <w:rFonts w:cstheme="minorHAnsi"/>
                <w:sz w:val="40"/>
              </w:rPr>
              <w:pPrChange w:id="4244" w:author="Sarah Robinson" w:date="2019-10-16T15:24:00Z">
                <w:pPr>
                  <w:jc w:val="center"/>
                </w:pPr>
              </w:pPrChange>
            </w:pPr>
            <w:del w:id="4245"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22A60886" w14:textId="52E623F8" w:rsidR="002F383B" w:rsidRPr="00670921" w:rsidDel="00395BDF" w:rsidRDefault="002F383B">
            <w:pPr>
              <w:rPr>
                <w:del w:id="4246" w:author="Sarah Robinson" w:date="2019-10-16T15:23:00Z"/>
                <w:rFonts w:cstheme="minorHAnsi"/>
                <w:sz w:val="28"/>
              </w:rPr>
              <w:pPrChange w:id="4247" w:author="Sarah Robinson" w:date="2019-10-16T15:24:00Z">
                <w:pPr>
                  <w:jc w:val="center"/>
                </w:pPr>
              </w:pPrChange>
            </w:pPr>
            <w:del w:id="4248"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OR</w:delText>
              </w:r>
              <w:r w:rsidRPr="00670921" w:rsidDel="00395BDF">
                <w:rPr>
                  <w:rFonts w:cstheme="minorHAnsi"/>
                  <w:sz w:val="28"/>
                </w:rPr>
                <w:delText xml:space="preserve"> moderate commercial harvesting of aquatic resources</w:delText>
              </w:r>
            </w:del>
          </w:p>
        </w:tc>
      </w:tr>
      <w:tr w:rsidR="002F383B" w:rsidRPr="00670921" w:rsidDel="00395BDF" w14:paraId="15034CC8" w14:textId="1F5802B3" w:rsidTr="0056568A">
        <w:trPr>
          <w:trHeight w:val="144"/>
          <w:del w:id="4249" w:author="Sarah Robinson" w:date="2019-10-16T15:23:00Z"/>
        </w:trPr>
        <w:tc>
          <w:tcPr>
            <w:tcW w:w="3227" w:type="dxa"/>
            <w:tcBorders>
              <w:top w:val="single" w:sz="4" w:space="0" w:color="auto"/>
              <w:left w:val="nil"/>
              <w:bottom w:val="single" w:sz="4" w:space="0" w:color="auto"/>
              <w:right w:val="nil"/>
            </w:tcBorders>
            <w:vAlign w:val="center"/>
          </w:tcPr>
          <w:p w14:paraId="171D3B9B" w14:textId="02EEE4AA" w:rsidR="002F383B" w:rsidRPr="00670921" w:rsidDel="00395BDF" w:rsidRDefault="002F383B">
            <w:pPr>
              <w:rPr>
                <w:del w:id="4250" w:author="Sarah Robinson" w:date="2019-10-16T15:23:00Z"/>
                <w:rFonts w:cstheme="minorHAnsi"/>
                <w:b/>
                <w:bCs/>
                <w:sz w:val="16"/>
              </w:rPr>
              <w:pPrChange w:id="4251" w:author="Sarah Robinson" w:date="2019-10-16T15:24:00Z">
                <w:pPr>
                  <w:jc w:val="center"/>
                </w:pPr>
              </w:pPrChange>
            </w:pPr>
          </w:p>
        </w:tc>
        <w:tc>
          <w:tcPr>
            <w:tcW w:w="6973" w:type="dxa"/>
            <w:tcBorders>
              <w:top w:val="nil"/>
              <w:left w:val="nil"/>
              <w:bottom w:val="nil"/>
              <w:right w:val="nil"/>
            </w:tcBorders>
            <w:vAlign w:val="center"/>
          </w:tcPr>
          <w:p w14:paraId="57847356" w14:textId="21C71132" w:rsidR="002F383B" w:rsidRPr="00670921" w:rsidDel="00395BDF" w:rsidRDefault="002F383B">
            <w:pPr>
              <w:rPr>
                <w:del w:id="4252" w:author="Sarah Robinson" w:date="2019-10-16T15:23:00Z"/>
                <w:rFonts w:cstheme="minorHAnsi"/>
                <w:sz w:val="16"/>
              </w:rPr>
              <w:pPrChange w:id="4253"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0F4995C5" w14:textId="6CEB70EC" w:rsidR="002F383B" w:rsidRPr="00670921" w:rsidDel="00395BDF" w:rsidRDefault="002F383B">
            <w:pPr>
              <w:rPr>
                <w:del w:id="4254" w:author="Sarah Robinson" w:date="2019-10-16T15:23:00Z"/>
                <w:rFonts w:cstheme="minorHAnsi"/>
                <w:b/>
                <w:bCs/>
                <w:sz w:val="16"/>
              </w:rPr>
              <w:pPrChange w:id="4255" w:author="Sarah Robinson" w:date="2019-10-16T15:24:00Z">
                <w:pPr>
                  <w:jc w:val="center"/>
                </w:pPr>
              </w:pPrChange>
            </w:pPr>
          </w:p>
        </w:tc>
      </w:tr>
      <w:tr w:rsidR="002F383B" w:rsidRPr="00670921" w:rsidDel="00395BDF" w14:paraId="5AF65671" w14:textId="1A6FF455" w:rsidTr="0056568A">
        <w:trPr>
          <w:trHeight w:val="1440"/>
          <w:del w:id="4256" w:author="Sarah Robinson" w:date="2019-10-16T15:23:00Z"/>
        </w:trPr>
        <w:tc>
          <w:tcPr>
            <w:tcW w:w="3227" w:type="dxa"/>
            <w:tcBorders>
              <w:top w:val="single" w:sz="4" w:space="0" w:color="auto"/>
              <w:bottom w:val="single" w:sz="4" w:space="0" w:color="auto"/>
            </w:tcBorders>
            <w:vAlign w:val="center"/>
          </w:tcPr>
          <w:p w14:paraId="3AA5608F" w14:textId="7BE15E8F" w:rsidR="002F383B" w:rsidRPr="00670921" w:rsidDel="00395BDF" w:rsidRDefault="002F383B">
            <w:pPr>
              <w:rPr>
                <w:del w:id="4257" w:author="Sarah Robinson" w:date="2019-10-16T15:23:00Z"/>
                <w:rFonts w:cstheme="minorHAnsi"/>
                <w:sz w:val="28"/>
              </w:rPr>
              <w:pPrChange w:id="4258" w:author="Sarah Robinson" w:date="2019-10-16T15:24:00Z">
                <w:pPr>
                  <w:jc w:val="center"/>
                </w:pPr>
              </w:pPrChange>
            </w:pPr>
            <w:del w:id="4259"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OR</w:delText>
              </w:r>
              <w:r w:rsidRPr="00670921" w:rsidDel="00395BDF">
                <w:rPr>
                  <w:rFonts w:cstheme="minorHAnsi"/>
                  <w:sz w:val="28"/>
                </w:rPr>
                <w:delText xml:space="preserve"> moderate commercial harvesting of aquatic resources</w:delText>
              </w:r>
            </w:del>
          </w:p>
        </w:tc>
        <w:tc>
          <w:tcPr>
            <w:tcW w:w="6973" w:type="dxa"/>
            <w:tcBorders>
              <w:top w:val="nil"/>
              <w:bottom w:val="nil"/>
            </w:tcBorders>
            <w:vAlign w:val="center"/>
          </w:tcPr>
          <w:p w14:paraId="757627DC" w14:textId="5CF65A41" w:rsidR="002F383B" w:rsidRPr="00670921" w:rsidDel="00395BDF" w:rsidRDefault="002F383B">
            <w:pPr>
              <w:rPr>
                <w:del w:id="4260" w:author="Sarah Robinson" w:date="2019-10-16T15:23:00Z"/>
                <w:rFonts w:cstheme="minorHAnsi"/>
                <w:sz w:val="40"/>
              </w:rPr>
              <w:pPrChange w:id="4261" w:author="Sarah Robinson" w:date="2019-10-16T15:24:00Z">
                <w:pPr>
                  <w:jc w:val="center"/>
                </w:pPr>
              </w:pPrChange>
            </w:pPr>
            <w:del w:id="4262"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50E421ED" w14:textId="19603222" w:rsidR="002F383B" w:rsidRPr="00670921" w:rsidDel="00395BDF" w:rsidRDefault="002F383B">
            <w:pPr>
              <w:rPr>
                <w:del w:id="4263" w:author="Sarah Robinson" w:date="2019-10-16T15:23:00Z"/>
                <w:rFonts w:cstheme="minorHAnsi"/>
                <w:sz w:val="28"/>
              </w:rPr>
              <w:pPrChange w:id="4264" w:author="Sarah Robinson" w:date="2019-10-16T15:24:00Z">
                <w:pPr>
                  <w:jc w:val="center"/>
                </w:pPr>
              </w:pPrChange>
            </w:pPr>
            <w:del w:id="4265" w:author="Sarah Robinson" w:date="2019-10-16T15:23:00Z">
              <w:r w:rsidRPr="00670921" w:rsidDel="00395BDF">
                <w:rPr>
                  <w:rFonts w:cstheme="minorHAnsi"/>
                  <w:sz w:val="28"/>
                </w:rPr>
                <w:delText xml:space="preserve">Heavy recreational fishing </w:delText>
              </w:r>
              <w:r w:rsidRPr="00670921" w:rsidDel="00395BDF">
                <w:rPr>
                  <w:rFonts w:cstheme="minorHAnsi"/>
                  <w:b/>
                  <w:bCs/>
                  <w:sz w:val="28"/>
                </w:rPr>
                <w:delText xml:space="preserve">AND </w:delText>
              </w:r>
              <w:r w:rsidRPr="00670921" w:rsidDel="00395BDF">
                <w:rPr>
                  <w:rFonts w:cstheme="minorHAnsi"/>
                  <w:sz w:val="28"/>
                </w:rPr>
                <w:delText>heavy commercial harvesting of aquatic resources</w:delText>
              </w:r>
            </w:del>
          </w:p>
        </w:tc>
      </w:tr>
      <w:tr w:rsidR="002F383B" w:rsidRPr="00670921" w:rsidDel="00395BDF" w14:paraId="4A58A27F" w14:textId="2BF1AD92" w:rsidTr="0056568A">
        <w:trPr>
          <w:trHeight w:val="360"/>
          <w:del w:id="4266" w:author="Sarah Robinson" w:date="2019-10-16T15:23:00Z"/>
        </w:trPr>
        <w:tc>
          <w:tcPr>
            <w:tcW w:w="3227" w:type="dxa"/>
            <w:tcBorders>
              <w:top w:val="single" w:sz="4" w:space="0" w:color="auto"/>
              <w:left w:val="nil"/>
              <w:bottom w:val="nil"/>
              <w:right w:val="nil"/>
            </w:tcBorders>
            <w:vAlign w:val="center"/>
          </w:tcPr>
          <w:p w14:paraId="375F029F" w14:textId="53FD1A46" w:rsidR="002F383B" w:rsidRPr="00670921" w:rsidDel="00395BDF" w:rsidRDefault="002F383B">
            <w:pPr>
              <w:rPr>
                <w:del w:id="4267" w:author="Sarah Robinson" w:date="2019-10-16T15:23:00Z"/>
                <w:rFonts w:cstheme="minorHAnsi"/>
                <w:b/>
                <w:bCs/>
                <w:sz w:val="28"/>
              </w:rPr>
              <w:pPrChange w:id="4268" w:author="Sarah Robinson" w:date="2019-10-16T15:24:00Z">
                <w:pPr>
                  <w:jc w:val="center"/>
                </w:pPr>
              </w:pPrChange>
            </w:pPr>
          </w:p>
        </w:tc>
        <w:tc>
          <w:tcPr>
            <w:tcW w:w="6973" w:type="dxa"/>
            <w:tcBorders>
              <w:top w:val="nil"/>
              <w:left w:val="nil"/>
              <w:bottom w:val="nil"/>
              <w:right w:val="nil"/>
            </w:tcBorders>
            <w:vAlign w:val="center"/>
          </w:tcPr>
          <w:p w14:paraId="52F451DF" w14:textId="6CC466AA" w:rsidR="002F383B" w:rsidRPr="00670921" w:rsidDel="00395BDF" w:rsidRDefault="00C73C2A">
            <w:pPr>
              <w:rPr>
                <w:del w:id="4269" w:author="Sarah Robinson" w:date="2019-10-16T15:23:00Z"/>
                <w:rFonts w:cstheme="minorHAnsi"/>
              </w:rPr>
              <w:pPrChange w:id="4270" w:author="Sarah Robinson" w:date="2019-10-16T15:24:00Z">
                <w:pPr>
                  <w:pStyle w:val="BodyText"/>
                </w:pPr>
              </w:pPrChange>
            </w:pPr>
            <w:del w:id="4271"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8" w:type="dxa"/>
            <w:tcBorders>
              <w:top w:val="single" w:sz="4" w:space="0" w:color="auto"/>
              <w:left w:val="nil"/>
              <w:bottom w:val="nil"/>
              <w:right w:val="nil"/>
            </w:tcBorders>
            <w:vAlign w:val="center"/>
          </w:tcPr>
          <w:p w14:paraId="01F5B620" w14:textId="45A37CA5" w:rsidR="002F383B" w:rsidRPr="00670921" w:rsidDel="00395BDF" w:rsidRDefault="002F383B">
            <w:pPr>
              <w:rPr>
                <w:del w:id="4272" w:author="Sarah Robinson" w:date="2019-10-16T15:23:00Z"/>
                <w:rFonts w:cstheme="minorHAnsi"/>
                <w:b/>
                <w:bCs/>
                <w:sz w:val="28"/>
              </w:rPr>
              <w:pPrChange w:id="4273" w:author="Sarah Robinson" w:date="2019-10-16T15:24:00Z">
                <w:pPr>
                  <w:jc w:val="center"/>
                </w:pPr>
              </w:pPrChange>
            </w:pPr>
          </w:p>
        </w:tc>
      </w:tr>
    </w:tbl>
    <w:p w14:paraId="455EB6CF" w14:textId="719C7588" w:rsidR="002F383B" w:rsidRPr="00670921" w:rsidDel="00395BDF" w:rsidRDefault="002F383B">
      <w:pPr>
        <w:rPr>
          <w:del w:id="4274" w:author="Sarah Robinson" w:date="2019-10-16T15:23:00Z"/>
          <w:rFonts w:cstheme="minorHAnsi"/>
        </w:rPr>
        <w:pPrChange w:id="4275" w:author="Sarah Robinson" w:date="2019-10-16T15:24:00Z">
          <w:pPr>
            <w:pStyle w:val="Title"/>
          </w:pPr>
        </w:pPrChange>
      </w:pPr>
    </w:p>
    <w:p w14:paraId="5D97F76B" w14:textId="676B3FE3" w:rsidR="002F383B" w:rsidRPr="00670921" w:rsidDel="00395BDF" w:rsidRDefault="002F383B">
      <w:pPr>
        <w:rPr>
          <w:del w:id="4276" w:author="Sarah Robinson" w:date="2019-10-16T15:23:00Z"/>
          <w:rFonts w:cstheme="minorHAnsi"/>
        </w:rPr>
        <w:pPrChange w:id="4277" w:author="Sarah Robinson" w:date="2019-10-16T15:24:00Z">
          <w:pPr>
            <w:pStyle w:val="Title"/>
          </w:pPr>
        </w:pPrChange>
      </w:pPr>
      <w:del w:id="4278" w:author="Sarah Robinson" w:date="2019-10-16T15:23:00Z">
        <w:r w:rsidRPr="00670921" w:rsidDel="00395BDF">
          <w:rPr>
            <w:rFonts w:cstheme="minorHAnsi"/>
          </w:rPr>
          <w:br w:type="page"/>
          <w:delText>Book 2: Risk Factor Rating Scales</w:delText>
        </w:r>
      </w:del>
    </w:p>
    <w:p w14:paraId="29FBA401" w14:textId="187EE4BF" w:rsidR="002F383B" w:rsidRPr="00670921" w:rsidDel="00395BDF" w:rsidRDefault="002F383B">
      <w:pPr>
        <w:rPr>
          <w:del w:id="4279" w:author="Sarah Robinson" w:date="2019-10-16T15:23:00Z"/>
          <w:rFonts w:cstheme="minorHAnsi"/>
          <w:b/>
          <w:bCs/>
        </w:rPr>
        <w:pPrChange w:id="4280" w:author="Sarah Robinson" w:date="2019-10-16T15:24:00Z">
          <w:pPr>
            <w:jc w:val="center"/>
          </w:pPr>
        </w:pPrChange>
      </w:pPr>
    </w:p>
    <w:p w14:paraId="35CF95ED" w14:textId="255C8F67" w:rsidR="002F383B" w:rsidRPr="00670921" w:rsidDel="00395BDF" w:rsidRDefault="002F383B">
      <w:pPr>
        <w:rPr>
          <w:del w:id="4281" w:author="Sarah Robinson" w:date="2019-10-16T15:23:00Z"/>
          <w:rFonts w:cstheme="minorHAnsi"/>
          <w:b/>
          <w:bCs/>
          <w:sz w:val="32"/>
        </w:rPr>
        <w:pPrChange w:id="4282" w:author="Sarah Robinson" w:date="2019-10-16T15:24:00Z">
          <w:pPr>
            <w:jc w:val="center"/>
          </w:pPr>
        </w:pPrChange>
      </w:pPr>
      <w:del w:id="4283" w:author="Sarah Robinson" w:date="2019-10-16T15:23:00Z">
        <w:r w:rsidRPr="00670921" w:rsidDel="00395BDF">
          <w:rPr>
            <w:rFonts w:cstheme="minorHAnsi"/>
            <w:b/>
            <w:bCs/>
            <w:sz w:val="32"/>
          </w:rPr>
          <w:delText>How much riskier is the condition on the right than the condition on the left?</w:delText>
        </w:r>
      </w:del>
    </w:p>
    <w:p w14:paraId="77B77D96" w14:textId="6AF62208" w:rsidR="002F383B" w:rsidRPr="00670921" w:rsidDel="00395BDF" w:rsidRDefault="002F383B">
      <w:pPr>
        <w:rPr>
          <w:del w:id="4284" w:author="Sarah Robinson" w:date="2019-10-16T15:23:00Z"/>
          <w:rFonts w:cstheme="minorHAnsi"/>
          <w:b/>
          <w:bCs/>
        </w:rPr>
        <w:pPrChange w:id="4285" w:author="Sarah Robinson" w:date="2019-10-16T15:24:00Z">
          <w:pPr>
            <w:jc w:val="center"/>
          </w:pPr>
        </w:pPrChange>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rsidDel="00395BDF" w14:paraId="2C6092A4" w14:textId="60E526BE" w:rsidTr="0056568A">
        <w:trPr>
          <w:del w:id="4286" w:author="Sarah Robinson" w:date="2019-10-16T15:23:00Z"/>
        </w:trPr>
        <w:tc>
          <w:tcPr>
            <w:tcW w:w="13428" w:type="dxa"/>
          </w:tcPr>
          <w:p w14:paraId="5559D130" w14:textId="169FD0F7" w:rsidR="002F383B" w:rsidRPr="00670921" w:rsidDel="00395BDF" w:rsidRDefault="002F383B">
            <w:pPr>
              <w:rPr>
                <w:del w:id="4287" w:author="Sarah Robinson" w:date="2019-10-16T15:23:00Z"/>
                <w:rFonts w:cstheme="minorHAnsi"/>
                <w:b/>
                <w:bCs/>
                <w:sz w:val="40"/>
                <w:szCs w:val="40"/>
              </w:rPr>
              <w:pPrChange w:id="4288" w:author="Sarah Robinson" w:date="2019-10-16T15:24:00Z">
                <w:pPr>
                  <w:jc w:val="center"/>
                </w:pPr>
              </w:pPrChange>
            </w:pPr>
            <w:del w:id="4289" w:author="Sarah Robinson" w:date="2019-10-16T15:23:00Z">
              <w:r w:rsidRPr="00670921" w:rsidDel="00395BDF">
                <w:rPr>
                  <w:rFonts w:cstheme="minorHAnsi"/>
                  <w:b/>
                  <w:bCs/>
                  <w:sz w:val="40"/>
                  <w:szCs w:val="40"/>
                </w:rPr>
                <w:delText>Subsequent Consequences:</w:delText>
              </w:r>
            </w:del>
          </w:p>
          <w:p w14:paraId="71BAF547" w14:textId="4EF67B4D" w:rsidR="002F383B" w:rsidRPr="00670921" w:rsidDel="00395BDF" w:rsidRDefault="002F383B">
            <w:pPr>
              <w:rPr>
                <w:del w:id="4290" w:author="Sarah Robinson" w:date="2019-10-16T15:23:00Z"/>
                <w:rFonts w:cstheme="minorHAnsi"/>
                <w:b/>
                <w:bCs/>
                <w:sz w:val="32"/>
              </w:rPr>
              <w:pPrChange w:id="4291" w:author="Sarah Robinson" w:date="2019-10-16T15:24:00Z">
                <w:pPr>
                  <w:jc w:val="center"/>
                </w:pPr>
              </w:pPrChange>
            </w:pPr>
            <w:del w:id="4292" w:author="Sarah Robinson" w:date="2019-10-16T15:23:00Z">
              <w:r w:rsidRPr="00670921" w:rsidDel="00395BDF">
                <w:rPr>
                  <w:rFonts w:cstheme="minorHAnsi"/>
                  <w:b/>
                  <w:bCs/>
                  <w:sz w:val="40"/>
                  <w:szCs w:val="40"/>
                </w:rPr>
                <w:delText>Economic</w:delText>
              </w:r>
            </w:del>
          </w:p>
        </w:tc>
      </w:tr>
    </w:tbl>
    <w:p w14:paraId="0FE65C26" w14:textId="520C24D5" w:rsidR="002F383B" w:rsidRPr="00670921" w:rsidDel="00395BDF" w:rsidRDefault="002F383B">
      <w:pPr>
        <w:rPr>
          <w:del w:id="4293" w:author="Sarah Robinson" w:date="2019-10-16T15:23:00Z"/>
          <w:rFonts w:cstheme="minorHAnsi"/>
          <w:b/>
          <w:bCs/>
          <w:sz w:val="16"/>
        </w:rPr>
        <w:pPrChange w:id="4294" w:author="Sarah Robinson" w:date="2019-10-16T15:24:00Z">
          <w:pPr>
            <w:jc w:val="center"/>
          </w:pPr>
        </w:pPrChange>
      </w:pPr>
    </w:p>
    <w:p w14:paraId="1369C49F" w14:textId="60146F99" w:rsidR="002F383B" w:rsidRPr="00670921" w:rsidDel="00395BDF" w:rsidRDefault="002F383B">
      <w:pPr>
        <w:rPr>
          <w:del w:id="4295" w:author="Sarah Robinson" w:date="2019-10-16T15:23:00Z"/>
          <w:rFonts w:cstheme="minorHAnsi"/>
          <w:sz w:val="22"/>
        </w:rPr>
        <w:pPrChange w:id="4296" w:author="Sarah Robinson" w:date="2019-10-16T15:24:00Z">
          <w:pPr>
            <w:jc w:val="center"/>
          </w:pPr>
        </w:pPrChange>
      </w:pPr>
      <w:del w:id="4297" w:author="Sarah Robinson" w:date="2019-10-16T15:23:00Z">
        <w:r w:rsidRPr="00670921" w:rsidDel="00395BDF">
          <w:rPr>
            <w:rFonts w:cstheme="minorHAnsi"/>
            <w:sz w:val="22"/>
          </w:rPr>
          <w:delText>(Circle one number on each line)</w:delText>
        </w:r>
      </w:del>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rsidDel="00395BDF" w14:paraId="39BDF532" w14:textId="212A1FFB" w:rsidTr="0056568A">
        <w:trPr>
          <w:trHeight w:val="1440"/>
          <w:del w:id="4298" w:author="Sarah Robinson" w:date="2019-10-16T15:23:00Z"/>
        </w:trPr>
        <w:tc>
          <w:tcPr>
            <w:tcW w:w="3228" w:type="dxa"/>
            <w:tcBorders>
              <w:bottom w:val="single" w:sz="4" w:space="0" w:color="auto"/>
            </w:tcBorders>
            <w:vAlign w:val="center"/>
          </w:tcPr>
          <w:p w14:paraId="5BA8BEAF" w14:textId="33D29604" w:rsidR="002F383B" w:rsidRPr="00670921" w:rsidDel="00395BDF" w:rsidRDefault="002F383B">
            <w:pPr>
              <w:rPr>
                <w:del w:id="4299" w:author="Sarah Robinson" w:date="2019-10-16T15:23:00Z"/>
                <w:rFonts w:cstheme="minorHAnsi"/>
                <w:sz w:val="28"/>
              </w:rPr>
              <w:pPrChange w:id="4300" w:author="Sarah Robinson" w:date="2019-10-16T15:24:00Z">
                <w:pPr>
                  <w:jc w:val="center"/>
                </w:pPr>
              </w:pPrChange>
            </w:pPr>
            <w:del w:id="4301" w:author="Sarah Robinson" w:date="2019-10-16T15:23:00Z">
              <w:r w:rsidRPr="00670921" w:rsidDel="00395BDF">
                <w:rPr>
                  <w:rFonts w:cstheme="minorHAnsi"/>
                  <w:sz w:val="28"/>
                </w:rPr>
                <w:delText xml:space="preserve">Economic impact of waterway closure affects </w:delText>
              </w:r>
              <w:r w:rsidRPr="00670921" w:rsidDel="00395BDF">
                <w:rPr>
                  <w:rFonts w:cstheme="minorHAnsi"/>
                  <w:b/>
                  <w:bCs/>
                  <w:sz w:val="28"/>
                </w:rPr>
                <w:delText>ONLY</w:delText>
              </w:r>
              <w:r w:rsidRPr="00670921" w:rsidDel="00395BDF">
                <w:rPr>
                  <w:rFonts w:cstheme="minorHAnsi"/>
                  <w:sz w:val="28"/>
                </w:rPr>
                <w:br/>
                <w:delText>port area</w:delText>
              </w:r>
            </w:del>
          </w:p>
        </w:tc>
        <w:tc>
          <w:tcPr>
            <w:tcW w:w="6972" w:type="dxa"/>
            <w:tcBorders>
              <w:top w:val="nil"/>
              <w:bottom w:val="nil"/>
            </w:tcBorders>
            <w:vAlign w:val="center"/>
          </w:tcPr>
          <w:p w14:paraId="73A81EE1" w14:textId="7E767AB2" w:rsidR="002F383B" w:rsidRPr="00670921" w:rsidDel="00395BDF" w:rsidRDefault="002F383B">
            <w:pPr>
              <w:rPr>
                <w:del w:id="4302" w:author="Sarah Robinson" w:date="2019-10-16T15:23:00Z"/>
                <w:rFonts w:cstheme="minorHAnsi"/>
                <w:sz w:val="40"/>
              </w:rPr>
              <w:pPrChange w:id="4303" w:author="Sarah Robinson" w:date="2019-10-16T15:24:00Z">
                <w:pPr>
                  <w:jc w:val="center"/>
                </w:pPr>
              </w:pPrChange>
            </w:pPr>
            <w:del w:id="4304" w:author="Sarah Robinson" w:date="2019-10-16T15:23:00Z">
              <w:r w:rsidRPr="00670921" w:rsidDel="00395BDF">
                <w:rPr>
                  <w:rFonts w:cstheme="minorHAnsi"/>
                  <w:sz w:val="40"/>
                </w:rPr>
                <w:delText>1     2     3     4     5     6     7     8     9</w:delText>
              </w:r>
            </w:del>
          </w:p>
        </w:tc>
        <w:tc>
          <w:tcPr>
            <w:tcW w:w="3228" w:type="dxa"/>
            <w:tcBorders>
              <w:bottom w:val="single" w:sz="4" w:space="0" w:color="auto"/>
            </w:tcBorders>
            <w:vAlign w:val="center"/>
          </w:tcPr>
          <w:p w14:paraId="13B59FBE" w14:textId="22A7F9E2" w:rsidR="002F383B" w:rsidRPr="00670921" w:rsidDel="00395BDF" w:rsidRDefault="002F383B">
            <w:pPr>
              <w:rPr>
                <w:del w:id="4305" w:author="Sarah Robinson" w:date="2019-10-16T15:23:00Z"/>
                <w:rFonts w:cstheme="minorHAnsi"/>
                <w:sz w:val="28"/>
              </w:rPr>
              <w:pPrChange w:id="4306" w:author="Sarah Robinson" w:date="2019-10-16T15:24:00Z">
                <w:pPr>
                  <w:jc w:val="center"/>
                </w:pPr>
              </w:pPrChange>
            </w:pPr>
            <w:del w:id="4307" w:author="Sarah Robinson" w:date="2019-10-16T15:23:00Z">
              <w:r w:rsidRPr="00670921" w:rsidDel="00395BDF">
                <w:rPr>
                  <w:rFonts w:cstheme="minorHAnsi"/>
                  <w:sz w:val="28"/>
                </w:rPr>
                <w:delText>Economic impact of waterway closure affects metropolitan area</w:delText>
              </w:r>
            </w:del>
          </w:p>
        </w:tc>
      </w:tr>
      <w:tr w:rsidR="002F383B" w:rsidRPr="00670921" w:rsidDel="00395BDF" w14:paraId="5781463E" w14:textId="5FC66B9D" w:rsidTr="0056568A">
        <w:trPr>
          <w:trHeight w:val="144"/>
          <w:del w:id="4308" w:author="Sarah Robinson" w:date="2019-10-16T15:23:00Z"/>
        </w:trPr>
        <w:tc>
          <w:tcPr>
            <w:tcW w:w="3228" w:type="dxa"/>
            <w:tcBorders>
              <w:top w:val="single" w:sz="4" w:space="0" w:color="auto"/>
              <w:left w:val="nil"/>
              <w:bottom w:val="single" w:sz="4" w:space="0" w:color="auto"/>
              <w:right w:val="nil"/>
            </w:tcBorders>
            <w:vAlign w:val="center"/>
          </w:tcPr>
          <w:p w14:paraId="47744958" w14:textId="6819A198" w:rsidR="002F383B" w:rsidRPr="00670921" w:rsidDel="00395BDF" w:rsidRDefault="002F383B">
            <w:pPr>
              <w:rPr>
                <w:del w:id="4309" w:author="Sarah Robinson" w:date="2019-10-16T15:23:00Z"/>
                <w:rFonts w:cstheme="minorHAnsi"/>
                <w:b/>
                <w:bCs/>
                <w:sz w:val="16"/>
              </w:rPr>
              <w:pPrChange w:id="4310" w:author="Sarah Robinson" w:date="2019-10-16T15:24:00Z">
                <w:pPr>
                  <w:jc w:val="center"/>
                </w:pPr>
              </w:pPrChange>
            </w:pPr>
          </w:p>
        </w:tc>
        <w:tc>
          <w:tcPr>
            <w:tcW w:w="6972" w:type="dxa"/>
            <w:tcBorders>
              <w:top w:val="nil"/>
              <w:left w:val="nil"/>
              <w:bottom w:val="nil"/>
              <w:right w:val="nil"/>
            </w:tcBorders>
            <w:vAlign w:val="center"/>
          </w:tcPr>
          <w:p w14:paraId="532E8810" w14:textId="3A593403" w:rsidR="002F383B" w:rsidRPr="00670921" w:rsidDel="00395BDF" w:rsidRDefault="002F383B">
            <w:pPr>
              <w:rPr>
                <w:del w:id="4311" w:author="Sarah Robinson" w:date="2019-10-16T15:23:00Z"/>
                <w:rFonts w:cstheme="minorHAnsi"/>
                <w:sz w:val="16"/>
              </w:rPr>
              <w:pPrChange w:id="4312"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3B26B883" w14:textId="0B2D313B" w:rsidR="002F383B" w:rsidRPr="00670921" w:rsidDel="00395BDF" w:rsidRDefault="002F383B">
            <w:pPr>
              <w:rPr>
                <w:del w:id="4313" w:author="Sarah Robinson" w:date="2019-10-16T15:23:00Z"/>
                <w:rFonts w:cstheme="minorHAnsi"/>
                <w:b/>
                <w:bCs/>
                <w:sz w:val="16"/>
              </w:rPr>
              <w:pPrChange w:id="4314" w:author="Sarah Robinson" w:date="2019-10-16T15:24:00Z">
                <w:pPr>
                  <w:jc w:val="center"/>
                </w:pPr>
              </w:pPrChange>
            </w:pPr>
          </w:p>
        </w:tc>
      </w:tr>
      <w:tr w:rsidR="002F383B" w:rsidRPr="00670921" w:rsidDel="00395BDF" w14:paraId="7FA69C8E" w14:textId="59041B02" w:rsidTr="0056568A">
        <w:trPr>
          <w:trHeight w:val="1440"/>
          <w:del w:id="4315" w:author="Sarah Robinson" w:date="2019-10-16T15:23:00Z"/>
        </w:trPr>
        <w:tc>
          <w:tcPr>
            <w:tcW w:w="3228" w:type="dxa"/>
            <w:tcBorders>
              <w:top w:val="single" w:sz="4" w:space="0" w:color="auto"/>
              <w:bottom w:val="single" w:sz="4" w:space="0" w:color="auto"/>
            </w:tcBorders>
            <w:vAlign w:val="center"/>
          </w:tcPr>
          <w:p w14:paraId="15708B66" w14:textId="65A4610F" w:rsidR="002F383B" w:rsidRPr="00670921" w:rsidDel="00395BDF" w:rsidRDefault="002F383B">
            <w:pPr>
              <w:rPr>
                <w:del w:id="4316" w:author="Sarah Robinson" w:date="2019-10-16T15:23:00Z"/>
                <w:rFonts w:cstheme="minorHAnsi"/>
                <w:sz w:val="28"/>
              </w:rPr>
              <w:pPrChange w:id="4317" w:author="Sarah Robinson" w:date="2019-10-16T15:24:00Z">
                <w:pPr>
                  <w:jc w:val="center"/>
                </w:pPr>
              </w:pPrChange>
            </w:pPr>
            <w:del w:id="4318" w:author="Sarah Robinson" w:date="2019-10-16T15:23:00Z">
              <w:r w:rsidRPr="00670921" w:rsidDel="00395BDF">
                <w:rPr>
                  <w:rFonts w:cstheme="minorHAnsi"/>
                  <w:sz w:val="28"/>
                </w:rPr>
                <w:delText>Economic impact of waterway closure affects metropolitan area</w:delText>
              </w:r>
            </w:del>
          </w:p>
        </w:tc>
        <w:tc>
          <w:tcPr>
            <w:tcW w:w="6972" w:type="dxa"/>
            <w:tcBorders>
              <w:top w:val="nil"/>
              <w:bottom w:val="nil"/>
            </w:tcBorders>
            <w:vAlign w:val="center"/>
          </w:tcPr>
          <w:p w14:paraId="19A0777D" w14:textId="7AF73041" w:rsidR="002F383B" w:rsidRPr="00670921" w:rsidDel="00395BDF" w:rsidRDefault="002F383B">
            <w:pPr>
              <w:rPr>
                <w:del w:id="4319" w:author="Sarah Robinson" w:date="2019-10-16T15:23:00Z"/>
                <w:rFonts w:cstheme="minorHAnsi"/>
                <w:sz w:val="40"/>
              </w:rPr>
              <w:pPrChange w:id="4320" w:author="Sarah Robinson" w:date="2019-10-16T15:24:00Z">
                <w:pPr>
                  <w:jc w:val="center"/>
                </w:pPr>
              </w:pPrChange>
            </w:pPr>
            <w:del w:id="4321"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3C14A910" w14:textId="297DC53A" w:rsidR="002F383B" w:rsidRPr="00670921" w:rsidDel="00395BDF" w:rsidRDefault="002F383B">
            <w:pPr>
              <w:rPr>
                <w:del w:id="4322" w:author="Sarah Robinson" w:date="2019-10-16T15:23:00Z"/>
                <w:rFonts w:cstheme="minorHAnsi"/>
                <w:sz w:val="28"/>
              </w:rPr>
              <w:pPrChange w:id="4323" w:author="Sarah Robinson" w:date="2019-10-16T15:24:00Z">
                <w:pPr>
                  <w:jc w:val="center"/>
                </w:pPr>
              </w:pPrChange>
            </w:pPr>
            <w:del w:id="4324" w:author="Sarah Robinson" w:date="2019-10-16T15:23:00Z">
              <w:r w:rsidRPr="00670921" w:rsidDel="00395BDF">
                <w:rPr>
                  <w:rFonts w:cstheme="minorHAnsi"/>
                  <w:sz w:val="28"/>
                </w:rPr>
                <w:delText>Economic impact of waterway closure affects wide region</w:delText>
              </w:r>
            </w:del>
          </w:p>
        </w:tc>
      </w:tr>
      <w:tr w:rsidR="002F383B" w:rsidRPr="00670921" w:rsidDel="00395BDF" w14:paraId="04B1E3F9" w14:textId="6DFFBE7D" w:rsidTr="0056568A">
        <w:trPr>
          <w:trHeight w:val="144"/>
          <w:del w:id="4325" w:author="Sarah Robinson" w:date="2019-10-16T15:23:00Z"/>
        </w:trPr>
        <w:tc>
          <w:tcPr>
            <w:tcW w:w="3228" w:type="dxa"/>
            <w:tcBorders>
              <w:top w:val="single" w:sz="4" w:space="0" w:color="auto"/>
              <w:left w:val="nil"/>
              <w:bottom w:val="single" w:sz="4" w:space="0" w:color="auto"/>
              <w:right w:val="nil"/>
            </w:tcBorders>
            <w:vAlign w:val="center"/>
          </w:tcPr>
          <w:p w14:paraId="35D0FA4F" w14:textId="0D8D0CDF" w:rsidR="002F383B" w:rsidRPr="00670921" w:rsidDel="00395BDF" w:rsidRDefault="002F383B">
            <w:pPr>
              <w:rPr>
                <w:del w:id="4326" w:author="Sarah Robinson" w:date="2019-10-16T15:23:00Z"/>
                <w:rFonts w:cstheme="minorHAnsi"/>
                <w:b/>
                <w:bCs/>
                <w:sz w:val="16"/>
              </w:rPr>
              <w:pPrChange w:id="4327" w:author="Sarah Robinson" w:date="2019-10-16T15:24:00Z">
                <w:pPr>
                  <w:jc w:val="center"/>
                </w:pPr>
              </w:pPrChange>
            </w:pPr>
          </w:p>
        </w:tc>
        <w:tc>
          <w:tcPr>
            <w:tcW w:w="6972" w:type="dxa"/>
            <w:tcBorders>
              <w:top w:val="nil"/>
              <w:left w:val="nil"/>
              <w:bottom w:val="nil"/>
              <w:right w:val="nil"/>
            </w:tcBorders>
            <w:vAlign w:val="center"/>
          </w:tcPr>
          <w:p w14:paraId="2D1F72F4" w14:textId="77338520" w:rsidR="002F383B" w:rsidRPr="00670921" w:rsidDel="00395BDF" w:rsidRDefault="002F383B">
            <w:pPr>
              <w:rPr>
                <w:del w:id="4328" w:author="Sarah Robinson" w:date="2019-10-16T15:23:00Z"/>
                <w:rFonts w:cstheme="minorHAnsi"/>
                <w:sz w:val="16"/>
              </w:rPr>
              <w:pPrChange w:id="4329" w:author="Sarah Robinson" w:date="2019-10-16T15:24:00Z">
                <w:pPr>
                  <w:jc w:val="center"/>
                </w:pPr>
              </w:pPrChange>
            </w:pPr>
          </w:p>
        </w:tc>
        <w:tc>
          <w:tcPr>
            <w:tcW w:w="3228" w:type="dxa"/>
            <w:tcBorders>
              <w:top w:val="single" w:sz="4" w:space="0" w:color="auto"/>
              <w:left w:val="nil"/>
              <w:bottom w:val="single" w:sz="4" w:space="0" w:color="auto"/>
              <w:right w:val="nil"/>
            </w:tcBorders>
            <w:vAlign w:val="center"/>
          </w:tcPr>
          <w:p w14:paraId="2A89D4B5" w14:textId="0E870CB9" w:rsidR="002F383B" w:rsidRPr="00670921" w:rsidDel="00395BDF" w:rsidRDefault="002F383B">
            <w:pPr>
              <w:rPr>
                <w:del w:id="4330" w:author="Sarah Robinson" w:date="2019-10-16T15:23:00Z"/>
                <w:rFonts w:cstheme="minorHAnsi"/>
                <w:b/>
                <w:bCs/>
                <w:sz w:val="16"/>
              </w:rPr>
              <w:pPrChange w:id="4331" w:author="Sarah Robinson" w:date="2019-10-16T15:24:00Z">
                <w:pPr>
                  <w:jc w:val="center"/>
                </w:pPr>
              </w:pPrChange>
            </w:pPr>
          </w:p>
        </w:tc>
      </w:tr>
      <w:tr w:rsidR="002F383B" w:rsidRPr="00670921" w:rsidDel="00395BDF" w14:paraId="76CCC798" w14:textId="67E4EE28" w:rsidTr="0056568A">
        <w:trPr>
          <w:trHeight w:val="1440"/>
          <w:del w:id="4332" w:author="Sarah Robinson" w:date="2019-10-16T15:23:00Z"/>
        </w:trPr>
        <w:tc>
          <w:tcPr>
            <w:tcW w:w="3228" w:type="dxa"/>
            <w:tcBorders>
              <w:top w:val="single" w:sz="4" w:space="0" w:color="auto"/>
              <w:bottom w:val="single" w:sz="4" w:space="0" w:color="auto"/>
            </w:tcBorders>
            <w:vAlign w:val="center"/>
          </w:tcPr>
          <w:p w14:paraId="37836E1F" w14:textId="1AFB104C" w:rsidR="002F383B" w:rsidRPr="00670921" w:rsidDel="00395BDF" w:rsidRDefault="002F383B">
            <w:pPr>
              <w:rPr>
                <w:del w:id="4333" w:author="Sarah Robinson" w:date="2019-10-16T15:23:00Z"/>
                <w:rFonts w:cstheme="minorHAnsi"/>
                <w:sz w:val="28"/>
              </w:rPr>
              <w:pPrChange w:id="4334" w:author="Sarah Robinson" w:date="2019-10-16T15:24:00Z">
                <w:pPr>
                  <w:jc w:val="center"/>
                </w:pPr>
              </w:pPrChange>
            </w:pPr>
            <w:del w:id="4335" w:author="Sarah Robinson" w:date="2019-10-16T15:23:00Z">
              <w:r w:rsidRPr="00670921" w:rsidDel="00395BDF">
                <w:rPr>
                  <w:rFonts w:cstheme="minorHAnsi"/>
                  <w:sz w:val="28"/>
                </w:rPr>
                <w:delText>Economic impact of waterway closure affects wide region</w:delText>
              </w:r>
            </w:del>
          </w:p>
        </w:tc>
        <w:tc>
          <w:tcPr>
            <w:tcW w:w="6972" w:type="dxa"/>
            <w:tcBorders>
              <w:top w:val="nil"/>
              <w:bottom w:val="nil"/>
            </w:tcBorders>
            <w:vAlign w:val="center"/>
          </w:tcPr>
          <w:p w14:paraId="48246A9C" w14:textId="045FF82C" w:rsidR="002F383B" w:rsidRPr="00670921" w:rsidDel="00395BDF" w:rsidRDefault="002F383B">
            <w:pPr>
              <w:rPr>
                <w:del w:id="4336" w:author="Sarah Robinson" w:date="2019-10-16T15:23:00Z"/>
                <w:rFonts w:cstheme="minorHAnsi"/>
                <w:sz w:val="40"/>
              </w:rPr>
              <w:pPrChange w:id="4337" w:author="Sarah Robinson" w:date="2019-10-16T15:24:00Z">
                <w:pPr>
                  <w:jc w:val="center"/>
                </w:pPr>
              </w:pPrChange>
            </w:pPr>
            <w:del w:id="4338" w:author="Sarah Robinson" w:date="2019-10-16T15:23:00Z">
              <w:r w:rsidRPr="00670921" w:rsidDel="00395BDF">
                <w:rPr>
                  <w:rFonts w:cstheme="minorHAnsi"/>
                  <w:sz w:val="40"/>
                </w:rPr>
                <w:delText>1     2     3     4     5     6     7     8     9</w:delText>
              </w:r>
            </w:del>
          </w:p>
        </w:tc>
        <w:tc>
          <w:tcPr>
            <w:tcW w:w="3228" w:type="dxa"/>
            <w:tcBorders>
              <w:top w:val="single" w:sz="4" w:space="0" w:color="auto"/>
              <w:bottom w:val="single" w:sz="4" w:space="0" w:color="auto"/>
            </w:tcBorders>
            <w:vAlign w:val="center"/>
          </w:tcPr>
          <w:p w14:paraId="381ACA39" w14:textId="5DD24D1B" w:rsidR="002F383B" w:rsidRPr="00670921" w:rsidDel="00395BDF" w:rsidRDefault="002F383B">
            <w:pPr>
              <w:rPr>
                <w:del w:id="4339" w:author="Sarah Robinson" w:date="2019-10-16T15:23:00Z"/>
                <w:rFonts w:cstheme="minorHAnsi"/>
                <w:sz w:val="28"/>
              </w:rPr>
              <w:pPrChange w:id="4340" w:author="Sarah Robinson" w:date="2019-10-16T15:24:00Z">
                <w:pPr>
                  <w:jc w:val="center"/>
                </w:pPr>
              </w:pPrChange>
            </w:pPr>
            <w:del w:id="4341" w:author="Sarah Robinson" w:date="2019-10-16T15:23:00Z">
              <w:r w:rsidRPr="00670921" w:rsidDel="00395BDF">
                <w:rPr>
                  <w:rFonts w:cstheme="minorHAnsi"/>
                  <w:sz w:val="28"/>
                </w:rPr>
                <w:delText>Economic impact of waterway closure affects entire nation</w:delText>
              </w:r>
            </w:del>
          </w:p>
        </w:tc>
      </w:tr>
      <w:tr w:rsidR="002F383B" w:rsidRPr="00670921" w:rsidDel="00395BDF" w14:paraId="15B0822A" w14:textId="3CBF7405" w:rsidTr="0056568A">
        <w:trPr>
          <w:trHeight w:val="332"/>
          <w:del w:id="4342" w:author="Sarah Robinson" w:date="2019-10-16T15:23:00Z"/>
        </w:trPr>
        <w:tc>
          <w:tcPr>
            <w:tcW w:w="3228" w:type="dxa"/>
            <w:tcBorders>
              <w:top w:val="single" w:sz="4" w:space="0" w:color="auto"/>
              <w:left w:val="nil"/>
              <w:bottom w:val="nil"/>
              <w:right w:val="nil"/>
            </w:tcBorders>
            <w:vAlign w:val="center"/>
          </w:tcPr>
          <w:p w14:paraId="2911F8B9" w14:textId="54915D35" w:rsidR="002F383B" w:rsidRPr="00670921" w:rsidDel="00395BDF" w:rsidRDefault="002F383B">
            <w:pPr>
              <w:rPr>
                <w:del w:id="4343" w:author="Sarah Robinson" w:date="2019-10-16T15:23:00Z"/>
                <w:rFonts w:cstheme="minorHAnsi"/>
                <w:b/>
                <w:bCs/>
                <w:sz w:val="28"/>
              </w:rPr>
              <w:pPrChange w:id="4344" w:author="Sarah Robinson" w:date="2019-10-16T15:24:00Z">
                <w:pPr>
                  <w:jc w:val="center"/>
                </w:pPr>
              </w:pPrChange>
            </w:pPr>
          </w:p>
        </w:tc>
        <w:tc>
          <w:tcPr>
            <w:tcW w:w="6972" w:type="dxa"/>
            <w:tcBorders>
              <w:top w:val="nil"/>
              <w:left w:val="nil"/>
              <w:bottom w:val="nil"/>
              <w:right w:val="nil"/>
            </w:tcBorders>
            <w:vAlign w:val="center"/>
          </w:tcPr>
          <w:p w14:paraId="317F9744" w14:textId="4F6DF224" w:rsidR="002F383B" w:rsidRPr="00670921" w:rsidDel="00395BDF" w:rsidRDefault="00C73C2A">
            <w:pPr>
              <w:rPr>
                <w:del w:id="4345" w:author="Sarah Robinson" w:date="2019-10-16T15:23:00Z"/>
                <w:rFonts w:cstheme="minorHAnsi"/>
              </w:rPr>
              <w:pPrChange w:id="4346" w:author="Sarah Robinson" w:date="2019-10-16T15:24:00Z">
                <w:pPr>
                  <w:pStyle w:val="BodyText"/>
                </w:pPr>
              </w:pPrChange>
            </w:pPr>
            <w:del w:id="4347" w:author="Sarah Robinson" w:date="2019-10-16T15:23:00Z">
              <w:r w:rsidRPr="00670921" w:rsidDel="00395BDF">
                <w:rPr>
                  <w:rFonts w:cstheme="minorHAnsi"/>
                </w:rPr>
                <w:delText xml:space="preserve">Equally        </w:delText>
              </w:r>
              <w:r w:rsidRPr="00670921" w:rsidDel="00395BDF">
                <w:rPr>
                  <w:rFonts w:cstheme="minorHAnsi"/>
                  <w:b/>
                  <w:bCs/>
                </w:rPr>
                <w:delText>→</w:delText>
              </w:r>
              <w:r w:rsidRPr="00670921" w:rsidDel="00395BDF">
                <w:rPr>
                  <w:rFonts w:cstheme="minorHAnsi"/>
                </w:rPr>
                <w:delText xml:space="preserve">       Somewhat       </w:delText>
              </w:r>
              <w:r w:rsidRPr="00670921" w:rsidDel="00395BDF">
                <w:rPr>
                  <w:rFonts w:cstheme="minorHAnsi"/>
                  <w:b/>
                  <w:bCs/>
                </w:rPr>
                <w:delText>→</w:delText>
              </w:r>
              <w:r w:rsidRPr="00670921" w:rsidDel="00395BDF">
                <w:rPr>
                  <w:rFonts w:cstheme="minorHAnsi"/>
                </w:rPr>
                <w:delText xml:space="preserve">       Much More       </w:delText>
              </w:r>
              <w:r w:rsidRPr="00670921" w:rsidDel="00395BDF">
                <w:rPr>
                  <w:rFonts w:cstheme="minorHAnsi"/>
                  <w:b/>
                  <w:bCs/>
                </w:rPr>
                <w:delText>→</w:delText>
              </w:r>
              <w:r w:rsidRPr="00670921" w:rsidDel="00395BDF">
                <w:rPr>
                  <w:rFonts w:cstheme="minorHAnsi"/>
                </w:rPr>
                <w:delText xml:space="preserve">       Extremely</w:delText>
              </w:r>
              <w:r w:rsidRPr="00670921" w:rsidDel="00395BDF">
                <w:rPr>
                  <w:rFonts w:cstheme="minorHAnsi"/>
                </w:rPr>
                <w:br/>
                <w:delText>Risky                       More Risky                 Risky                              More Risky</w:delText>
              </w:r>
            </w:del>
          </w:p>
        </w:tc>
        <w:tc>
          <w:tcPr>
            <w:tcW w:w="3228" w:type="dxa"/>
            <w:tcBorders>
              <w:top w:val="single" w:sz="4" w:space="0" w:color="auto"/>
              <w:left w:val="nil"/>
              <w:bottom w:val="nil"/>
              <w:right w:val="nil"/>
            </w:tcBorders>
            <w:vAlign w:val="center"/>
          </w:tcPr>
          <w:p w14:paraId="06DADF2D" w14:textId="47EF2732" w:rsidR="002F383B" w:rsidRPr="00670921" w:rsidDel="00395BDF" w:rsidRDefault="002F383B">
            <w:pPr>
              <w:rPr>
                <w:del w:id="4348" w:author="Sarah Robinson" w:date="2019-10-16T15:23:00Z"/>
                <w:rFonts w:cstheme="minorHAnsi"/>
                <w:b/>
                <w:bCs/>
                <w:sz w:val="28"/>
              </w:rPr>
              <w:pPrChange w:id="4349" w:author="Sarah Robinson" w:date="2019-10-16T15:24:00Z">
                <w:pPr>
                  <w:jc w:val="center"/>
                </w:pPr>
              </w:pPrChange>
            </w:pPr>
          </w:p>
        </w:tc>
      </w:tr>
    </w:tbl>
    <w:p w14:paraId="2F7E3D4E" w14:textId="17D2A8E7" w:rsidR="002F383B" w:rsidRPr="00670921" w:rsidDel="00395BDF" w:rsidRDefault="002F383B">
      <w:pPr>
        <w:rPr>
          <w:del w:id="4350" w:author="Sarah Robinson" w:date="2019-10-16T15:23:00Z"/>
        </w:rPr>
        <w:pPrChange w:id="4351" w:author="Sarah Robinson" w:date="2019-10-16T15:24:00Z">
          <w:pPr>
            <w:pStyle w:val="Header"/>
          </w:pPr>
        </w:pPrChange>
      </w:pPr>
    </w:p>
    <w:p w14:paraId="6ED4E884" w14:textId="07A66B88" w:rsidR="00F60D18" w:rsidRPr="00670921" w:rsidDel="00395BDF" w:rsidRDefault="00F60D18">
      <w:pPr>
        <w:rPr>
          <w:del w:id="4352" w:author="Sarah Robinson" w:date="2019-10-16T15:23:00Z"/>
          <w:rFonts w:cstheme="minorHAnsi"/>
          <w:b/>
        </w:rPr>
        <w:sectPr w:rsidR="00F60D18" w:rsidRPr="00670921" w:rsidDel="00395BDF" w:rsidSect="00653C08">
          <w:headerReference w:type="even" r:id="rId35"/>
          <w:headerReference w:type="default" r:id="rId36"/>
          <w:footerReference w:type="default" r:id="rId37"/>
          <w:headerReference w:type="first" r:id="rId38"/>
          <w:pgSz w:w="16838" w:h="11906" w:orient="landscape" w:code="9"/>
          <w:pgMar w:top="794" w:right="567" w:bottom="907" w:left="1276" w:header="850" w:footer="850" w:gutter="0"/>
          <w:cols w:space="708"/>
          <w:docGrid w:linePitch="360"/>
        </w:sectPr>
        <w:pPrChange w:id="4353" w:author="Sarah Robinson" w:date="2019-10-16T15:24:00Z">
          <w:pPr>
            <w:pStyle w:val="BodyText"/>
          </w:pPr>
        </w:pPrChange>
      </w:pPr>
    </w:p>
    <w:p w14:paraId="620FB731" w14:textId="6485BC99" w:rsidR="002F383B" w:rsidRPr="00670921" w:rsidDel="00395BDF" w:rsidRDefault="00CF0A8F">
      <w:pPr>
        <w:rPr>
          <w:del w:id="4354" w:author="Sarah Robinson" w:date="2019-10-16T15:23:00Z"/>
        </w:rPr>
        <w:pPrChange w:id="4355" w:author="Sarah Robinson" w:date="2019-10-16T15:24:00Z">
          <w:pPr>
            <w:pStyle w:val="Appendix"/>
          </w:pPr>
        </w:pPrChange>
      </w:pPr>
      <w:del w:id="4356" w:author="Sarah Robinson" w:date="2019-10-16T15:23:00Z">
        <w:r w:rsidRPr="00670921" w:rsidDel="00395BDF">
          <w:delText>BOOK 3 – BASE LINE RISK LEVELS</w:delText>
        </w:r>
      </w:del>
    </w:p>
    <w:p w14:paraId="1BF2B73A" w14:textId="381BD23D" w:rsidR="00F60D18" w:rsidRPr="00670921" w:rsidDel="00395BDF" w:rsidRDefault="00F60D18">
      <w:pPr>
        <w:rPr>
          <w:del w:id="4357" w:author="Sarah Robinson" w:date="2019-10-16T15:23:00Z"/>
          <w:i/>
          <w:sz w:val="28"/>
          <w:szCs w:val="28"/>
        </w:rPr>
        <w:pPrChange w:id="4358" w:author="Sarah Robinson" w:date="2019-10-16T15:24:00Z">
          <w:pPr>
            <w:pStyle w:val="BodyText"/>
          </w:pPr>
        </w:pPrChange>
      </w:pPr>
      <w:del w:id="4359" w:author="Sarah Robinson" w:date="2019-10-16T15:23:00Z">
        <w:r w:rsidRPr="00670921" w:rsidDel="00395BDF">
          <w:rPr>
            <w:i/>
            <w:sz w:val="28"/>
            <w:szCs w:val="28"/>
          </w:rPr>
          <w:delText>Check the block that best describes the condition in this waterway</w:delText>
        </w:r>
      </w:del>
    </w:p>
    <w:p w14:paraId="0330F769" w14:textId="2C2929E5" w:rsidR="00F60D18" w:rsidRPr="002E3A5E" w:rsidDel="00395BDF" w:rsidRDefault="00F60D18">
      <w:pPr>
        <w:rPr>
          <w:del w:id="4360" w:author="Sarah Robinson" w:date="2019-10-16T15:23:00Z"/>
          <w:rFonts w:cstheme="minorHAnsi"/>
          <w:b/>
          <w:bCs/>
          <w:sz w:val="32"/>
          <w:lang w:val="fr-FR"/>
        </w:rPr>
        <w:pPrChange w:id="4361" w:author="Sarah Robinson" w:date="2019-10-16T15:24:00Z">
          <w:pPr>
            <w:jc w:val="center"/>
          </w:pPr>
        </w:pPrChange>
      </w:pPr>
      <w:del w:id="4362" w:author="Sarah Robinson" w:date="2019-10-16T15:23:00Z">
        <w:r w:rsidRPr="002E3A5E" w:rsidDel="00395BDF">
          <w:rPr>
            <w:rFonts w:cstheme="minorHAnsi"/>
            <w:b/>
            <w:bCs/>
            <w:sz w:val="32"/>
            <w:lang w:val="fr-FR"/>
          </w:rPr>
          <w:delText>Vessel Conditions</w:delText>
        </w:r>
      </w:del>
    </w:p>
    <w:p w14:paraId="08902F1F" w14:textId="42390671" w:rsidR="00F60D18" w:rsidRPr="002E3A5E" w:rsidDel="00395BDF" w:rsidRDefault="00F60D18">
      <w:pPr>
        <w:rPr>
          <w:del w:id="4363" w:author="Sarah Robinson" w:date="2019-10-16T15:23:00Z"/>
          <w:rFonts w:cstheme="minorHAnsi"/>
          <w:bCs/>
          <w:sz w:val="32"/>
          <w:lang w:val="fr-FR"/>
        </w:rPr>
        <w:pPrChange w:id="4364" w:author="Sarah Robinson" w:date="2019-10-16T15:24:00Z">
          <w:pPr>
            <w:jc w:val="center"/>
          </w:pPr>
        </w:pPrChange>
      </w:pPr>
    </w:p>
    <w:p w14:paraId="1E6C5FAE" w14:textId="703B1926" w:rsidR="00F60D18" w:rsidRPr="002E3A5E" w:rsidDel="00395BDF" w:rsidRDefault="00F60D18">
      <w:pPr>
        <w:rPr>
          <w:del w:id="4365" w:author="Sarah Robinson" w:date="2019-10-16T15:23:00Z"/>
          <w:rFonts w:cstheme="minorHAnsi"/>
          <w:b/>
          <w:bCs/>
          <w:sz w:val="28"/>
          <w:lang w:val="fr-FR"/>
        </w:rPr>
        <w:pPrChange w:id="4366" w:author="Sarah Robinson" w:date="2019-10-16T15:24:00Z">
          <w:pPr>
            <w:spacing w:after="60"/>
          </w:pPr>
        </w:pPrChange>
      </w:pPr>
      <w:del w:id="4367" w:author="Sarah Robinson" w:date="2019-10-16T15:23:00Z">
        <w:r w:rsidRPr="002E3A5E" w:rsidDel="00395BDF">
          <w:rPr>
            <w:rFonts w:cstheme="minorHAnsi"/>
            <w:b/>
            <w:bCs/>
            <w:sz w:val="28"/>
            <w:lang w:val="fr-FR"/>
          </w:rPr>
          <w:delText>Deep Draft Vessel Quality</w:delText>
        </w:r>
      </w:del>
    </w:p>
    <w:p w14:paraId="3E9F4F26" w14:textId="1AF1EE00" w:rsidR="00F60D18" w:rsidRPr="00670921" w:rsidDel="00395BDF" w:rsidRDefault="00F60D18">
      <w:pPr>
        <w:rPr>
          <w:del w:id="4368" w:author="Sarah Robinson" w:date="2019-10-16T15:23:00Z"/>
          <w:rFonts w:cstheme="minorHAnsi"/>
          <w:sz w:val="22"/>
        </w:rPr>
        <w:pPrChange w:id="4369" w:author="Sarah Robinson" w:date="2019-10-16T15:24:00Z">
          <w:pPr>
            <w:numPr>
              <w:numId w:val="9"/>
            </w:numPr>
            <w:tabs>
              <w:tab w:val="num" w:pos="360"/>
              <w:tab w:val="num" w:pos="540"/>
            </w:tabs>
            <w:spacing w:after="60" w:line="240" w:lineRule="auto"/>
            <w:ind w:left="540" w:hanging="540"/>
          </w:pPr>
        </w:pPrChange>
      </w:pPr>
      <w:del w:id="4370" w:author="Sarah Robinson" w:date="2019-10-16T15:23:00Z">
        <w:r w:rsidRPr="00670921" w:rsidDel="00395BDF">
          <w:rPr>
            <w:rFonts w:cstheme="minorHAnsi"/>
            <w:sz w:val="22"/>
          </w:rPr>
          <w:delText>Nearly 100% of deep draft vessels operate safely</w:delText>
        </w:r>
      </w:del>
    </w:p>
    <w:p w14:paraId="00AC3133" w14:textId="2A340542" w:rsidR="00F60D18" w:rsidRPr="00670921" w:rsidDel="00395BDF" w:rsidRDefault="00F60D18">
      <w:pPr>
        <w:rPr>
          <w:del w:id="4371" w:author="Sarah Robinson" w:date="2019-10-16T15:23:00Z"/>
          <w:rFonts w:cstheme="minorHAnsi"/>
          <w:sz w:val="22"/>
        </w:rPr>
        <w:pPrChange w:id="4372" w:author="Sarah Robinson" w:date="2019-10-16T15:24:00Z">
          <w:pPr>
            <w:numPr>
              <w:numId w:val="9"/>
            </w:numPr>
            <w:tabs>
              <w:tab w:val="num" w:pos="360"/>
              <w:tab w:val="num" w:pos="540"/>
            </w:tabs>
            <w:spacing w:after="60" w:line="240" w:lineRule="auto"/>
            <w:ind w:left="540" w:hanging="540"/>
          </w:pPr>
        </w:pPrChange>
      </w:pPr>
      <w:del w:id="4373" w:author="Sarah Robinson" w:date="2019-10-16T15:23:00Z">
        <w:r w:rsidRPr="00670921" w:rsidDel="00395BDF">
          <w:rPr>
            <w:rFonts w:cstheme="minorHAnsi"/>
            <w:sz w:val="22"/>
          </w:rPr>
          <w:delText>90% of deep draft vessels operate safely</w:delText>
        </w:r>
      </w:del>
    </w:p>
    <w:p w14:paraId="68E818CA" w14:textId="15C9B356" w:rsidR="00F60D18" w:rsidRPr="00670921" w:rsidDel="00395BDF" w:rsidRDefault="00F60D18">
      <w:pPr>
        <w:rPr>
          <w:del w:id="4374" w:author="Sarah Robinson" w:date="2019-10-16T15:23:00Z"/>
          <w:rFonts w:cstheme="minorHAnsi"/>
          <w:sz w:val="22"/>
        </w:rPr>
        <w:pPrChange w:id="4375" w:author="Sarah Robinson" w:date="2019-10-16T15:24:00Z">
          <w:pPr>
            <w:numPr>
              <w:numId w:val="9"/>
            </w:numPr>
            <w:tabs>
              <w:tab w:val="num" w:pos="360"/>
              <w:tab w:val="num" w:pos="540"/>
            </w:tabs>
            <w:spacing w:after="60" w:line="240" w:lineRule="auto"/>
            <w:ind w:left="540" w:hanging="540"/>
          </w:pPr>
        </w:pPrChange>
      </w:pPr>
      <w:del w:id="4376" w:author="Sarah Robinson" w:date="2019-10-16T15:23:00Z">
        <w:r w:rsidRPr="00670921" w:rsidDel="00395BDF">
          <w:rPr>
            <w:rFonts w:cstheme="minorHAnsi"/>
            <w:sz w:val="22"/>
          </w:rPr>
          <w:delText>80% of deep draft vessels operate safely</w:delText>
        </w:r>
      </w:del>
    </w:p>
    <w:p w14:paraId="2B0BDE1E" w14:textId="5355F555" w:rsidR="00F60D18" w:rsidRPr="00670921" w:rsidDel="00395BDF" w:rsidRDefault="00F60D18">
      <w:pPr>
        <w:rPr>
          <w:del w:id="4377" w:author="Sarah Robinson" w:date="2019-10-16T15:23:00Z"/>
          <w:rFonts w:cstheme="minorHAnsi"/>
          <w:sz w:val="22"/>
        </w:rPr>
        <w:pPrChange w:id="4378" w:author="Sarah Robinson" w:date="2019-10-16T15:24:00Z">
          <w:pPr>
            <w:numPr>
              <w:numId w:val="9"/>
            </w:numPr>
            <w:tabs>
              <w:tab w:val="num" w:pos="360"/>
              <w:tab w:val="num" w:pos="540"/>
            </w:tabs>
            <w:spacing w:after="60" w:line="240" w:lineRule="auto"/>
            <w:ind w:left="540" w:hanging="540"/>
          </w:pPr>
        </w:pPrChange>
      </w:pPr>
      <w:del w:id="4379" w:author="Sarah Robinson" w:date="2019-10-16T15:23:00Z">
        <w:r w:rsidRPr="00670921" w:rsidDel="00395BDF">
          <w:rPr>
            <w:rFonts w:cstheme="minorHAnsi"/>
            <w:sz w:val="22"/>
          </w:rPr>
          <w:delText>70% or fewer of deep draft vessels operate safely</w:delText>
        </w:r>
      </w:del>
    </w:p>
    <w:p w14:paraId="0154F6F3" w14:textId="23B193F9" w:rsidR="00F60D18" w:rsidRPr="00670921" w:rsidDel="00395BDF" w:rsidRDefault="00F60D18">
      <w:pPr>
        <w:rPr>
          <w:del w:id="4380" w:author="Sarah Robinson" w:date="2019-10-16T15:23:00Z"/>
          <w:rFonts w:cstheme="minorHAnsi"/>
          <w:sz w:val="32"/>
        </w:rPr>
        <w:pPrChange w:id="4381" w:author="Sarah Robinson" w:date="2019-10-16T15:24:00Z">
          <w:pPr>
            <w:spacing w:after="60"/>
          </w:pPr>
        </w:pPrChange>
      </w:pPr>
    </w:p>
    <w:p w14:paraId="339277C8" w14:textId="39CED5CF" w:rsidR="00F60D18" w:rsidRPr="00670921" w:rsidDel="00395BDF" w:rsidRDefault="00F60D18">
      <w:pPr>
        <w:rPr>
          <w:del w:id="4382" w:author="Sarah Robinson" w:date="2019-10-16T15:23:00Z"/>
          <w:rFonts w:cstheme="minorHAnsi"/>
          <w:b/>
          <w:bCs/>
          <w:sz w:val="28"/>
        </w:rPr>
        <w:pPrChange w:id="4383" w:author="Sarah Robinson" w:date="2019-10-16T15:24:00Z">
          <w:pPr>
            <w:spacing w:after="60"/>
          </w:pPr>
        </w:pPrChange>
      </w:pPr>
      <w:del w:id="4384" w:author="Sarah Robinson" w:date="2019-10-16T15:23:00Z">
        <w:r w:rsidRPr="00670921" w:rsidDel="00395BDF">
          <w:rPr>
            <w:rFonts w:cstheme="minorHAnsi"/>
            <w:b/>
            <w:bCs/>
            <w:sz w:val="28"/>
          </w:rPr>
          <w:delText>Shallow Draft Vessel Quality</w:delText>
        </w:r>
      </w:del>
    </w:p>
    <w:p w14:paraId="150A13A5" w14:textId="7FF50355" w:rsidR="00F60D18" w:rsidRPr="00670921" w:rsidDel="00395BDF" w:rsidRDefault="00F60D18">
      <w:pPr>
        <w:rPr>
          <w:del w:id="4385" w:author="Sarah Robinson" w:date="2019-10-16T15:23:00Z"/>
          <w:rFonts w:cstheme="minorHAnsi"/>
          <w:sz w:val="22"/>
        </w:rPr>
        <w:pPrChange w:id="4386" w:author="Sarah Robinson" w:date="2019-10-16T15:24:00Z">
          <w:pPr>
            <w:numPr>
              <w:numId w:val="9"/>
            </w:numPr>
            <w:tabs>
              <w:tab w:val="num" w:pos="360"/>
              <w:tab w:val="num" w:pos="540"/>
            </w:tabs>
            <w:spacing w:after="60" w:line="240" w:lineRule="auto"/>
            <w:ind w:left="540" w:hanging="540"/>
          </w:pPr>
        </w:pPrChange>
      </w:pPr>
      <w:del w:id="4387" w:author="Sarah Robinson" w:date="2019-10-16T15:23:00Z">
        <w:r w:rsidRPr="00670921" w:rsidDel="00395BDF">
          <w:rPr>
            <w:rFonts w:cstheme="minorHAnsi"/>
            <w:sz w:val="22"/>
          </w:rPr>
          <w:delText>Nearly 100% of shallow draft vessels operate safely</w:delText>
        </w:r>
      </w:del>
    </w:p>
    <w:p w14:paraId="3EA053B5" w14:textId="5F4721C4" w:rsidR="00F60D18" w:rsidRPr="00670921" w:rsidDel="00395BDF" w:rsidRDefault="00F60D18">
      <w:pPr>
        <w:rPr>
          <w:del w:id="4388" w:author="Sarah Robinson" w:date="2019-10-16T15:23:00Z"/>
          <w:rFonts w:cstheme="minorHAnsi"/>
          <w:sz w:val="22"/>
        </w:rPr>
        <w:pPrChange w:id="4389" w:author="Sarah Robinson" w:date="2019-10-16T15:24:00Z">
          <w:pPr>
            <w:numPr>
              <w:numId w:val="9"/>
            </w:numPr>
            <w:tabs>
              <w:tab w:val="num" w:pos="360"/>
              <w:tab w:val="num" w:pos="540"/>
            </w:tabs>
            <w:spacing w:after="60" w:line="240" w:lineRule="auto"/>
            <w:ind w:left="540" w:hanging="540"/>
          </w:pPr>
        </w:pPrChange>
      </w:pPr>
      <w:del w:id="4390" w:author="Sarah Robinson" w:date="2019-10-16T15:23:00Z">
        <w:r w:rsidRPr="00670921" w:rsidDel="00395BDF">
          <w:rPr>
            <w:rFonts w:cstheme="minorHAnsi"/>
            <w:sz w:val="22"/>
          </w:rPr>
          <w:delText>90% of shallow draft vessels operate safely</w:delText>
        </w:r>
      </w:del>
    </w:p>
    <w:p w14:paraId="27B80FC6" w14:textId="344119EC" w:rsidR="00F60D18" w:rsidRPr="00670921" w:rsidDel="00395BDF" w:rsidRDefault="00F60D18">
      <w:pPr>
        <w:rPr>
          <w:del w:id="4391" w:author="Sarah Robinson" w:date="2019-10-16T15:23:00Z"/>
          <w:rFonts w:cstheme="minorHAnsi"/>
          <w:sz w:val="22"/>
        </w:rPr>
        <w:pPrChange w:id="4392" w:author="Sarah Robinson" w:date="2019-10-16T15:24:00Z">
          <w:pPr>
            <w:numPr>
              <w:numId w:val="9"/>
            </w:numPr>
            <w:tabs>
              <w:tab w:val="num" w:pos="360"/>
              <w:tab w:val="num" w:pos="540"/>
            </w:tabs>
            <w:spacing w:after="60" w:line="240" w:lineRule="auto"/>
            <w:ind w:left="540" w:hanging="540"/>
          </w:pPr>
        </w:pPrChange>
      </w:pPr>
      <w:del w:id="4393" w:author="Sarah Robinson" w:date="2019-10-16T15:23:00Z">
        <w:r w:rsidRPr="00670921" w:rsidDel="00395BDF">
          <w:rPr>
            <w:rFonts w:cstheme="minorHAnsi"/>
            <w:sz w:val="22"/>
          </w:rPr>
          <w:delText>80% of shallow draft vessels operate safely</w:delText>
        </w:r>
      </w:del>
    </w:p>
    <w:p w14:paraId="5B41E5F6" w14:textId="5DB39F7E" w:rsidR="00F60D18" w:rsidRPr="00670921" w:rsidDel="00395BDF" w:rsidRDefault="00F60D18">
      <w:pPr>
        <w:rPr>
          <w:del w:id="4394" w:author="Sarah Robinson" w:date="2019-10-16T15:23:00Z"/>
          <w:rFonts w:cstheme="minorHAnsi"/>
        </w:rPr>
        <w:pPrChange w:id="4395" w:author="Sarah Robinson" w:date="2019-10-16T15:24:00Z">
          <w:pPr>
            <w:numPr>
              <w:numId w:val="9"/>
            </w:numPr>
            <w:tabs>
              <w:tab w:val="num" w:pos="360"/>
              <w:tab w:val="num" w:pos="540"/>
            </w:tabs>
            <w:spacing w:after="60" w:line="240" w:lineRule="auto"/>
            <w:ind w:left="540" w:hanging="540"/>
          </w:pPr>
        </w:pPrChange>
      </w:pPr>
      <w:del w:id="4396" w:author="Sarah Robinson" w:date="2019-10-16T15:23:00Z">
        <w:r w:rsidRPr="00670921" w:rsidDel="00395BDF">
          <w:rPr>
            <w:rFonts w:cstheme="minorHAnsi"/>
            <w:sz w:val="22"/>
          </w:rPr>
          <w:delText>70% or fewer of shallow draft vessels operate safely</w:delText>
        </w:r>
      </w:del>
    </w:p>
    <w:p w14:paraId="0A1FEFB4" w14:textId="4EFA8727" w:rsidR="00F60D18" w:rsidRPr="00670921" w:rsidDel="00395BDF" w:rsidRDefault="00F60D18">
      <w:pPr>
        <w:rPr>
          <w:del w:id="4397" w:author="Sarah Robinson" w:date="2019-10-16T15:23:00Z"/>
          <w:rFonts w:cstheme="minorHAnsi"/>
          <w:sz w:val="32"/>
        </w:rPr>
        <w:pPrChange w:id="4398" w:author="Sarah Robinson" w:date="2019-10-16T15:24:00Z">
          <w:pPr>
            <w:tabs>
              <w:tab w:val="left" w:pos="3283"/>
            </w:tabs>
            <w:spacing w:after="60"/>
          </w:pPr>
        </w:pPrChange>
      </w:pPr>
    </w:p>
    <w:p w14:paraId="063B7DFF" w14:textId="6B7A06AD" w:rsidR="00F60D18" w:rsidRPr="00670921" w:rsidDel="00395BDF" w:rsidRDefault="00F60D18">
      <w:pPr>
        <w:rPr>
          <w:del w:id="4399" w:author="Sarah Robinson" w:date="2019-10-16T15:23:00Z"/>
          <w:rFonts w:cstheme="minorHAnsi"/>
          <w:b/>
          <w:bCs/>
          <w:sz w:val="28"/>
        </w:rPr>
        <w:pPrChange w:id="4400" w:author="Sarah Robinson" w:date="2019-10-16T15:24:00Z">
          <w:pPr>
            <w:spacing w:after="60"/>
          </w:pPr>
        </w:pPrChange>
      </w:pPr>
      <w:del w:id="4401" w:author="Sarah Robinson" w:date="2019-10-16T15:23:00Z">
        <w:r w:rsidRPr="00670921" w:rsidDel="00395BDF">
          <w:rPr>
            <w:rFonts w:cstheme="minorHAnsi"/>
            <w:b/>
            <w:bCs/>
            <w:sz w:val="28"/>
          </w:rPr>
          <w:delText>Commercial Fishing Vessel Quality</w:delText>
        </w:r>
      </w:del>
    </w:p>
    <w:p w14:paraId="335D5C8E" w14:textId="07C78D74" w:rsidR="00F60D18" w:rsidRPr="00670921" w:rsidDel="00395BDF" w:rsidRDefault="00F60D18">
      <w:pPr>
        <w:rPr>
          <w:del w:id="4402" w:author="Sarah Robinson" w:date="2019-10-16T15:23:00Z"/>
          <w:rFonts w:cstheme="minorHAnsi"/>
          <w:sz w:val="22"/>
        </w:rPr>
        <w:pPrChange w:id="4403" w:author="Sarah Robinson" w:date="2019-10-16T15:24:00Z">
          <w:pPr>
            <w:numPr>
              <w:numId w:val="9"/>
            </w:numPr>
            <w:tabs>
              <w:tab w:val="num" w:pos="360"/>
              <w:tab w:val="num" w:pos="540"/>
            </w:tabs>
            <w:spacing w:after="60" w:line="240" w:lineRule="auto"/>
            <w:ind w:left="540" w:hanging="540"/>
          </w:pPr>
        </w:pPrChange>
      </w:pPr>
      <w:del w:id="4404" w:author="Sarah Robinson" w:date="2019-10-16T15:23:00Z">
        <w:r w:rsidRPr="00670921" w:rsidDel="00395BDF">
          <w:rPr>
            <w:rFonts w:cstheme="minorHAnsi"/>
            <w:sz w:val="22"/>
          </w:rPr>
          <w:delText>Nearly 100% of commercial fishing vessels operate safely</w:delText>
        </w:r>
      </w:del>
    </w:p>
    <w:p w14:paraId="1FB480EA" w14:textId="0BF72C18" w:rsidR="00F60D18" w:rsidRPr="00670921" w:rsidDel="00395BDF" w:rsidRDefault="00F60D18">
      <w:pPr>
        <w:rPr>
          <w:del w:id="4405" w:author="Sarah Robinson" w:date="2019-10-16T15:23:00Z"/>
          <w:rFonts w:cstheme="minorHAnsi"/>
          <w:sz w:val="22"/>
        </w:rPr>
        <w:pPrChange w:id="4406" w:author="Sarah Robinson" w:date="2019-10-16T15:24:00Z">
          <w:pPr>
            <w:numPr>
              <w:numId w:val="9"/>
            </w:numPr>
            <w:tabs>
              <w:tab w:val="num" w:pos="360"/>
              <w:tab w:val="num" w:pos="540"/>
            </w:tabs>
            <w:spacing w:after="60" w:line="240" w:lineRule="auto"/>
            <w:ind w:left="540" w:hanging="540"/>
          </w:pPr>
        </w:pPrChange>
      </w:pPr>
      <w:del w:id="4407" w:author="Sarah Robinson" w:date="2019-10-16T15:23:00Z">
        <w:r w:rsidRPr="00670921" w:rsidDel="00395BDF">
          <w:rPr>
            <w:rFonts w:cstheme="minorHAnsi"/>
            <w:sz w:val="22"/>
          </w:rPr>
          <w:delText>90% commercial fishing vessels operate safely</w:delText>
        </w:r>
      </w:del>
    </w:p>
    <w:p w14:paraId="6AC255DD" w14:textId="10767099" w:rsidR="00F60D18" w:rsidRPr="00670921" w:rsidDel="00395BDF" w:rsidRDefault="00F60D18">
      <w:pPr>
        <w:rPr>
          <w:del w:id="4408" w:author="Sarah Robinson" w:date="2019-10-16T15:23:00Z"/>
          <w:rFonts w:cstheme="minorHAnsi"/>
          <w:sz w:val="22"/>
        </w:rPr>
        <w:pPrChange w:id="4409" w:author="Sarah Robinson" w:date="2019-10-16T15:24:00Z">
          <w:pPr>
            <w:numPr>
              <w:numId w:val="9"/>
            </w:numPr>
            <w:tabs>
              <w:tab w:val="num" w:pos="360"/>
              <w:tab w:val="num" w:pos="540"/>
            </w:tabs>
            <w:spacing w:after="60" w:line="240" w:lineRule="auto"/>
            <w:ind w:left="540" w:hanging="540"/>
          </w:pPr>
        </w:pPrChange>
      </w:pPr>
      <w:del w:id="4410" w:author="Sarah Robinson" w:date="2019-10-16T15:23:00Z">
        <w:r w:rsidRPr="00670921" w:rsidDel="00395BDF">
          <w:rPr>
            <w:rFonts w:cstheme="minorHAnsi"/>
            <w:sz w:val="22"/>
          </w:rPr>
          <w:delText>80% of commercial fishing vessels operate safely</w:delText>
        </w:r>
      </w:del>
    </w:p>
    <w:p w14:paraId="3C64FCB7" w14:textId="2E6C3FEF" w:rsidR="00F60D18" w:rsidRPr="00670921" w:rsidDel="00395BDF" w:rsidRDefault="00F60D18">
      <w:pPr>
        <w:rPr>
          <w:del w:id="4411" w:author="Sarah Robinson" w:date="2019-10-16T15:23:00Z"/>
          <w:rFonts w:cstheme="minorHAnsi"/>
          <w:sz w:val="22"/>
        </w:rPr>
        <w:pPrChange w:id="4412" w:author="Sarah Robinson" w:date="2019-10-16T15:24:00Z">
          <w:pPr>
            <w:numPr>
              <w:numId w:val="9"/>
            </w:numPr>
            <w:tabs>
              <w:tab w:val="num" w:pos="360"/>
              <w:tab w:val="num" w:pos="540"/>
            </w:tabs>
            <w:spacing w:after="60" w:line="240" w:lineRule="auto"/>
            <w:ind w:left="540" w:hanging="540"/>
          </w:pPr>
        </w:pPrChange>
      </w:pPr>
      <w:del w:id="4413" w:author="Sarah Robinson" w:date="2019-10-16T15:23:00Z">
        <w:r w:rsidRPr="00670921" w:rsidDel="00395BDF">
          <w:rPr>
            <w:rFonts w:cstheme="minorHAnsi"/>
            <w:sz w:val="22"/>
          </w:rPr>
          <w:delText>70% or fewer of commercial fishing vessels operate safely</w:delText>
        </w:r>
      </w:del>
    </w:p>
    <w:p w14:paraId="093FD4DF" w14:textId="09DD7A2F" w:rsidR="00F60D18" w:rsidRPr="00670921" w:rsidDel="00395BDF" w:rsidRDefault="00F60D18">
      <w:pPr>
        <w:rPr>
          <w:del w:id="4414" w:author="Sarah Robinson" w:date="2019-10-16T15:23:00Z"/>
          <w:rFonts w:cstheme="minorHAnsi"/>
          <w:sz w:val="32"/>
          <w:szCs w:val="32"/>
        </w:rPr>
        <w:pPrChange w:id="4415" w:author="Sarah Robinson" w:date="2019-10-16T15:24:00Z">
          <w:pPr>
            <w:spacing w:after="60"/>
          </w:pPr>
        </w:pPrChange>
      </w:pPr>
    </w:p>
    <w:p w14:paraId="70D62110" w14:textId="2AB1BDC8" w:rsidR="00F60D18" w:rsidRPr="00670921" w:rsidDel="00395BDF" w:rsidRDefault="00F60D18">
      <w:pPr>
        <w:rPr>
          <w:del w:id="4416" w:author="Sarah Robinson" w:date="2019-10-16T15:23:00Z"/>
          <w:rFonts w:cstheme="minorHAnsi"/>
          <w:b/>
          <w:bCs/>
          <w:sz w:val="28"/>
        </w:rPr>
        <w:pPrChange w:id="4417" w:author="Sarah Robinson" w:date="2019-10-16T15:24:00Z">
          <w:pPr>
            <w:spacing w:after="60"/>
          </w:pPr>
        </w:pPrChange>
      </w:pPr>
      <w:del w:id="4418" w:author="Sarah Robinson" w:date="2019-10-16T15:23:00Z">
        <w:r w:rsidRPr="00670921" w:rsidDel="00395BDF">
          <w:rPr>
            <w:rFonts w:cstheme="minorHAnsi"/>
            <w:b/>
            <w:bCs/>
            <w:sz w:val="28"/>
          </w:rPr>
          <w:delText>Small Craft Quality</w:delText>
        </w:r>
      </w:del>
    </w:p>
    <w:p w14:paraId="61BF498A" w14:textId="1119A08D" w:rsidR="00F60D18" w:rsidRPr="00670921" w:rsidDel="00395BDF" w:rsidRDefault="00F60D18">
      <w:pPr>
        <w:rPr>
          <w:del w:id="4419" w:author="Sarah Robinson" w:date="2019-10-16T15:23:00Z"/>
          <w:rFonts w:cstheme="minorHAnsi"/>
          <w:sz w:val="22"/>
        </w:rPr>
        <w:pPrChange w:id="4420" w:author="Sarah Robinson" w:date="2019-10-16T15:24:00Z">
          <w:pPr>
            <w:numPr>
              <w:numId w:val="9"/>
            </w:numPr>
            <w:tabs>
              <w:tab w:val="num" w:pos="360"/>
              <w:tab w:val="num" w:pos="540"/>
            </w:tabs>
            <w:spacing w:after="60" w:line="240" w:lineRule="auto"/>
            <w:ind w:left="540" w:hanging="540"/>
          </w:pPr>
        </w:pPrChange>
      </w:pPr>
      <w:del w:id="4421" w:author="Sarah Robinson" w:date="2019-10-16T15:23:00Z">
        <w:r w:rsidRPr="00670921" w:rsidDel="00395BDF">
          <w:rPr>
            <w:rFonts w:cstheme="minorHAnsi"/>
            <w:sz w:val="22"/>
          </w:rPr>
          <w:delText>Nearly 100% of small craft operate safely</w:delText>
        </w:r>
      </w:del>
    </w:p>
    <w:p w14:paraId="02750E2D" w14:textId="492F0C3C" w:rsidR="00F60D18" w:rsidRPr="00670921" w:rsidDel="00395BDF" w:rsidRDefault="00F60D18">
      <w:pPr>
        <w:rPr>
          <w:del w:id="4422" w:author="Sarah Robinson" w:date="2019-10-16T15:23:00Z"/>
          <w:rFonts w:cstheme="minorHAnsi"/>
          <w:sz w:val="22"/>
        </w:rPr>
        <w:pPrChange w:id="4423" w:author="Sarah Robinson" w:date="2019-10-16T15:24:00Z">
          <w:pPr>
            <w:numPr>
              <w:numId w:val="9"/>
            </w:numPr>
            <w:tabs>
              <w:tab w:val="num" w:pos="360"/>
              <w:tab w:val="num" w:pos="540"/>
            </w:tabs>
            <w:spacing w:after="60" w:line="240" w:lineRule="auto"/>
            <w:ind w:left="540" w:hanging="540"/>
          </w:pPr>
        </w:pPrChange>
      </w:pPr>
      <w:del w:id="4424" w:author="Sarah Robinson" w:date="2019-10-16T15:23:00Z">
        <w:r w:rsidRPr="00670921" w:rsidDel="00395BDF">
          <w:rPr>
            <w:rFonts w:cstheme="minorHAnsi"/>
            <w:sz w:val="22"/>
          </w:rPr>
          <w:delText>90% of small craft operate safely</w:delText>
        </w:r>
      </w:del>
    </w:p>
    <w:p w14:paraId="5FAD7C0F" w14:textId="569C9C72" w:rsidR="00F60D18" w:rsidRPr="00670921" w:rsidDel="00395BDF" w:rsidRDefault="00F60D18">
      <w:pPr>
        <w:rPr>
          <w:del w:id="4425" w:author="Sarah Robinson" w:date="2019-10-16T15:23:00Z"/>
          <w:rFonts w:cstheme="minorHAnsi"/>
          <w:sz w:val="22"/>
        </w:rPr>
        <w:pPrChange w:id="4426" w:author="Sarah Robinson" w:date="2019-10-16T15:24:00Z">
          <w:pPr>
            <w:numPr>
              <w:numId w:val="9"/>
            </w:numPr>
            <w:tabs>
              <w:tab w:val="num" w:pos="360"/>
              <w:tab w:val="num" w:pos="540"/>
            </w:tabs>
            <w:spacing w:after="60" w:line="240" w:lineRule="auto"/>
            <w:ind w:left="540" w:hanging="540"/>
          </w:pPr>
        </w:pPrChange>
      </w:pPr>
      <w:del w:id="4427" w:author="Sarah Robinson" w:date="2019-10-16T15:23:00Z">
        <w:r w:rsidRPr="00670921" w:rsidDel="00395BDF">
          <w:rPr>
            <w:rFonts w:cstheme="minorHAnsi"/>
            <w:sz w:val="22"/>
          </w:rPr>
          <w:delText>80% of small craft operate safely</w:delText>
        </w:r>
      </w:del>
    </w:p>
    <w:p w14:paraId="1D7D2FA2" w14:textId="6B6A7495" w:rsidR="00F60D18" w:rsidRPr="00670921" w:rsidDel="00395BDF" w:rsidRDefault="00F60D18">
      <w:pPr>
        <w:rPr>
          <w:del w:id="4428" w:author="Sarah Robinson" w:date="2019-10-16T15:23:00Z"/>
          <w:rFonts w:cstheme="minorHAnsi"/>
          <w:sz w:val="22"/>
        </w:rPr>
        <w:pPrChange w:id="4429" w:author="Sarah Robinson" w:date="2019-10-16T15:24:00Z">
          <w:pPr>
            <w:numPr>
              <w:numId w:val="9"/>
            </w:numPr>
            <w:tabs>
              <w:tab w:val="num" w:pos="360"/>
              <w:tab w:val="num" w:pos="540"/>
            </w:tabs>
            <w:spacing w:after="60" w:line="240" w:lineRule="auto"/>
            <w:ind w:left="540" w:hanging="540"/>
          </w:pPr>
        </w:pPrChange>
      </w:pPr>
      <w:del w:id="4430" w:author="Sarah Robinson" w:date="2019-10-16T15:23:00Z">
        <w:r w:rsidRPr="00670921" w:rsidDel="00395BDF">
          <w:rPr>
            <w:rFonts w:cstheme="minorHAnsi"/>
            <w:sz w:val="22"/>
          </w:rPr>
          <w:delText>70% or fewer of small craft operate safely</w:delText>
        </w:r>
      </w:del>
    </w:p>
    <w:p w14:paraId="66991EB5" w14:textId="6E0775B5" w:rsidR="00F60D18" w:rsidDel="00395BDF" w:rsidRDefault="00F60D18">
      <w:pPr>
        <w:rPr>
          <w:del w:id="4431" w:author="Sarah Robinson" w:date="2019-10-16T15:23:00Z"/>
        </w:rPr>
        <w:pPrChange w:id="4432" w:author="Sarah Robinson" w:date="2019-10-16T15:24:00Z">
          <w:pPr>
            <w:pStyle w:val="BodyText"/>
          </w:pPr>
        </w:pPrChange>
      </w:pPr>
    </w:p>
    <w:p w14:paraId="31B8F8A1" w14:textId="2F3B8B14" w:rsidR="00666BCF" w:rsidRPr="00670921" w:rsidDel="00395BDF" w:rsidRDefault="00666BCF">
      <w:pPr>
        <w:rPr>
          <w:del w:id="4433" w:author="Sarah Robinson" w:date="2019-10-16T15:23:00Z"/>
        </w:rPr>
        <w:sectPr w:rsidR="00666BCF" w:rsidRPr="00670921" w:rsidDel="00395BDF" w:rsidSect="00261630">
          <w:headerReference w:type="even" r:id="rId39"/>
          <w:headerReference w:type="default" r:id="rId40"/>
          <w:footerReference w:type="default" r:id="rId41"/>
          <w:headerReference w:type="first" r:id="rId42"/>
          <w:pgSz w:w="11900" w:h="16840" w:code="9"/>
          <w:pgMar w:top="1244" w:right="1152" w:bottom="1440" w:left="1440" w:header="284" w:footer="708" w:gutter="0"/>
          <w:cols w:space="708"/>
          <w:docGrid w:linePitch="360"/>
        </w:sectPr>
        <w:pPrChange w:id="4434" w:author="Sarah Robinson" w:date="2019-10-16T15:24:00Z">
          <w:pPr>
            <w:pStyle w:val="BodyText"/>
          </w:pPr>
        </w:pPrChange>
      </w:pPr>
    </w:p>
    <w:p w14:paraId="1B3C0330" w14:textId="08F7E60A" w:rsidR="00F60D18" w:rsidRPr="00670921" w:rsidDel="00395BDF" w:rsidRDefault="00F60D18">
      <w:pPr>
        <w:rPr>
          <w:del w:id="4435" w:author="Sarah Robinson" w:date="2019-10-16T15:23:00Z"/>
          <w:rFonts w:cstheme="minorHAnsi"/>
        </w:rPr>
        <w:pPrChange w:id="4436" w:author="Sarah Robinson" w:date="2019-10-16T15:24:00Z">
          <w:pPr>
            <w:jc w:val="center"/>
          </w:pPr>
        </w:pPrChange>
      </w:pPr>
      <w:del w:id="4437" w:author="Sarah Robinson" w:date="2019-10-16T15:23:00Z">
        <w:r w:rsidRPr="00670921" w:rsidDel="00395BDF">
          <w:rPr>
            <w:rFonts w:cstheme="minorHAnsi"/>
            <w:b/>
            <w:bCs/>
            <w:sz w:val="32"/>
          </w:rPr>
          <w:delText>Traffic Conditions</w:delText>
        </w:r>
      </w:del>
    </w:p>
    <w:p w14:paraId="6852FE75" w14:textId="2940B712" w:rsidR="00F60D18" w:rsidRPr="00670921" w:rsidDel="00395BDF" w:rsidRDefault="00F60D18">
      <w:pPr>
        <w:rPr>
          <w:del w:id="4438" w:author="Sarah Robinson" w:date="2019-10-16T15:23:00Z"/>
          <w:rFonts w:cstheme="minorHAnsi"/>
          <w:bCs/>
          <w:sz w:val="32"/>
          <w:szCs w:val="32"/>
        </w:rPr>
      </w:pPr>
    </w:p>
    <w:p w14:paraId="52F8CD48" w14:textId="7B70E5F9" w:rsidR="00F60D18" w:rsidRPr="00670921" w:rsidDel="00395BDF" w:rsidRDefault="00F60D18">
      <w:pPr>
        <w:rPr>
          <w:del w:id="4439" w:author="Sarah Robinson" w:date="2019-10-16T15:23:00Z"/>
          <w:rFonts w:cstheme="minorHAnsi"/>
          <w:b/>
          <w:bCs/>
          <w:sz w:val="28"/>
        </w:rPr>
        <w:pPrChange w:id="4440" w:author="Sarah Robinson" w:date="2019-10-16T15:24:00Z">
          <w:pPr>
            <w:spacing w:after="60"/>
          </w:pPr>
        </w:pPrChange>
      </w:pPr>
      <w:del w:id="4441" w:author="Sarah Robinson" w:date="2019-10-16T15:23:00Z">
        <w:r w:rsidRPr="00670921" w:rsidDel="00395BDF">
          <w:rPr>
            <w:rFonts w:cstheme="minorHAnsi"/>
            <w:b/>
            <w:bCs/>
            <w:sz w:val="28"/>
          </w:rPr>
          <w:delText>Volume of Commercial Traffic</w:delText>
        </w:r>
      </w:del>
    </w:p>
    <w:p w14:paraId="2DE829E2" w14:textId="13A60648" w:rsidR="00F60D18" w:rsidRPr="00670921" w:rsidDel="00395BDF" w:rsidRDefault="00F60D18">
      <w:pPr>
        <w:rPr>
          <w:del w:id="4442" w:author="Sarah Robinson" w:date="2019-10-16T15:23:00Z"/>
          <w:rFonts w:cstheme="minorHAnsi"/>
          <w:sz w:val="22"/>
        </w:rPr>
        <w:pPrChange w:id="4443" w:author="Sarah Robinson" w:date="2019-10-16T15:24:00Z">
          <w:pPr>
            <w:numPr>
              <w:numId w:val="10"/>
            </w:numPr>
            <w:tabs>
              <w:tab w:val="num" w:pos="360"/>
              <w:tab w:val="num" w:pos="540"/>
            </w:tabs>
            <w:spacing w:after="60" w:line="240" w:lineRule="auto"/>
            <w:ind w:left="540" w:hanging="540"/>
          </w:pPr>
        </w:pPrChange>
      </w:pPr>
      <w:del w:id="4444" w:author="Sarah Robinson" w:date="2019-10-16T15:23:00Z">
        <w:r w:rsidRPr="00670921" w:rsidDel="00395BDF">
          <w:rPr>
            <w:rFonts w:cstheme="minorHAnsi"/>
            <w:sz w:val="22"/>
          </w:rPr>
          <w:delText>Light commercial traffic (less than 10 vessel transits per day)</w:delText>
        </w:r>
      </w:del>
    </w:p>
    <w:p w14:paraId="3E9B9E11" w14:textId="6C822F4D" w:rsidR="00F60D18" w:rsidRPr="00670921" w:rsidDel="00395BDF" w:rsidRDefault="00F60D18">
      <w:pPr>
        <w:rPr>
          <w:del w:id="4445" w:author="Sarah Robinson" w:date="2019-10-16T15:23:00Z"/>
          <w:rFonts w:cstheme="minorHAnsi"/>
          <w:sz w:val="22"/>
        </w:rPr>
        <w:pPrChange w:id="4446" w:author="Sarah Robinson" w:date="2019-10-16T15:24:00Z">
          <w:pPr>
            <w:numPr>
              <w:numId w:val="10"/>
            </w:numPr>
            <w:tabs>
              <w:tab w:val="num" w:pos="360"/>
              <w:tab w:val="num" w:pos="540"/>
            </w:tabs>
            <w:spacing w:after="60" w:line="240" w:lineRule="auto"/>
            <w:ind w:left="540" w:hanging="540"/>
          </w:pPr>
        </w:pPrChange>
      </w:pPr>
      <w:del w:id="4447" w:author="Sarah Robinson" w:date="2019-10-16T15:23:00Z">
        <w:r w:rsidRPr="00670921" w:rsidDel="00395BDF">
          <w:rPr>
            <w:rFonts w:cstheme="minorHAnsi"/>
            <w:sz w:val="22"/>
          </w:rPr>
          <w:delText>Moderate commercial traffic (10-50 vessel transits per day)</w:delText>
        </w:r>
      </w:del>
    </w:p>
    <w:p w14:paraId="730BB948" w14:textId="25CF3FB7" w:rsidR="00F60D18" w:rsidRPr="00670921" w:rsidDel="00395BDF" w:rsidRDefault="00F60D18">
      <w:pPr>
        <w:rPr>
          <w:del w:id="4448" w:author="Sarah Robinson" w:date="2019-10-16T15:23:00Z"/>
          <w:rFonts w:cstheme="minorHAnsi"/>
          <w:sz w:val="22"/>
        </w:rPr>
        <w:pPrChange w:id="4449" w:author="Sarah Robinson" w:date="2019-10-16T15:24:00Z">
          <w:pPr>
            <w:numPr>
              <w:numId w:val="10"/>
            </w:numPr>
            <w:tabs>
              <w:tab w:val="num" w:pos="360"/>
              <w:tab w:val="num" w:pos="540"/>
            </w:tabs>
            <w:spacing w:after="60" w:line="240" w:lineRule="auto"/>
            <w:ind w:left="540" w:hanging="540"/>
          </w:pPr>
        </w:pPrChange>
      </w:pPr>
      <w:del w:id="4450" w:author="Sarah Robinson" w:date="2019-10-16T15:23:00Z">
        <w:r w:rsidRPr="00670921" w:rsidDel="00395BDF">
          <w:rPr>
            <w:rFonts w:cstheme="minorHAnsi"/>
            <w:sz w:val="22"/>
          </w:rPr>
          <w:delText>Heavy commercial traffic (more than 50 vessel transits per day) BUT waterway infrastructure handles load easily</w:delText>
        </w:r>
      </w:del>
    </w:p>
    <w:p w14:paraId="23CFE775" w14:textId="230F9AD8" w:rsidR="00F60D18" w:rsidRPr="00670921" w:rsidDel="00395BDF" w:rsidRDefault="00F60D18">
      <w:pPr>
        <w:rPr>
          <w:del w:id="4451" w:author="Sarah Robinson" w:date="2019-10-16T15:23:00Z"/>
          <w:rFonts w:cstheme="minorHAnsi"/>
          <w:sz w:val="22"/>
        </w:rPr>
        <w:pPrChange w:id="4452" w:author="Sarah Robinson" w:date="2019-10-16T15:24:00Z">
          <w:pPr>
            <w:numPr>
              <w:numId w:val="10"/>
            </w:numPr>
            <w:tabs>
              <w:tab w:val="num" w:pos="360"/>
              <w:tab w:val="num" w:pos="540"/>
            </w:tabs>
            <w:spacing w:after="60" w:line="240" w:lineRule="auto"/>
            <w:ind w:left="540" w:hanging="540"/>
          </w:pPr>
        </w:pPrChange>
      </w:pPr>
      <w:del w:id="4453" w:author="Sarah Robinson" w:date="2019-10-16T15:23:00Z">
        <w:r w:rsidRPr="00670921" w:rsidDel="00395BDF">
          <w:rPr>
            <w:rFonts w:cstheme="minorHAnsi"/>
            <w:sz w:val="22"/>
          </w:rPr>
          <w:delText>Heavy commercial traffic (more than 50 vessel transits per day) AND vessels regularly have to wait for berths</w:delText>
        </w:r>
      </w:del>
    </w:p>
    <w:p w14:paraId="79EF4758" w14:textId="28B42690" w:rsidR="00F60D18" w:rsidRPr="00670921" w:rsidDel="00395BDF" w:rsidRDefault="00F60D18">
      <w:pPr>
        <w:rPr>
          <w:del w:id="4454" w:author="Sarah Robinson" w:date="2019-10-16T15:23:00Z"/>
          <w:rFonts w:cstheme="minorHAnsi"/>
          <w:sz w:val="32"/>
          <w:szCs w:val="32"/>
        </w:rPr>
        <w:pPrChange w:id="4455" w:author="Sarah Robinson" w:date="2019-10-16T15:24:00Z">
          <w:pPr>
            <w:spacing w:after="60"/>
          </w:pPr>
        </w:pPrChange>
      </w:pPr>
    </w:p>
    <w:p w14:paraId="6B9104FC" w14:textId="60B6695E" w:rsidR="00F60D18" w:rsidRPr="00670921" w:rsidDel="00395BDF" w:rsidRDefault="00F60D18">
      <w:pPr>
        <w:rPr>
          <w:del w:id="4456" w:author="Sarah Robinson" w:date="2019-10-16T15:23:00Z"/>
          <w:rFonts w:cstheme="minorHAnsi"/>
          <w:b/>
          <w:bCs/>
          <w:sz w:val="28"/>
        </w:rPr>
        <w:pPrChange w:id="4457" w:author="Sarah Robinson" w:date="2019-10-16T15:24:00Z">
          <w:pPr>
            <w:spacing w:after="60"/>
          </w:pPr>
        </w:pPrChange>
      </w:pPr>
      <w:del w:id="4458" w:author="Sarah Robinson" w:date="2019-10-16T15:23:00Z">
        <w:r w:rsidRPr="00670921" w:rsidDel="00395BDF">
          <w:rPr>
            <w:rFonts w:cstheme="minorHAnsi"/>
            <w:b/>
            <w:bCs/>
            <w:sz w:val="28"/>
          </w:rPr>
          <w:delText>Volume of Small Craft Traffic</w:delText>
        </w:r>
      </w:del>
    </w:p>
    <w:p w14:paraId="357927DE" w14:textId="2E5A223D" w:rsidR="00F60D18" w:rsidRPr="00670921" w:rsidDel="00395BDF" w:rsidRDefault="00F60D18">
      <w:pPr>
        <w:rPr>
          <w:del w:id="4459" w:author="Sarah Robinson" w:date="2019-10-16T15:23:00Z"/>
          <w:rFonts w:cstheme="minorHAnsi"/>
          <w:sz w:val="22"/>
        </w:rPr>
        <w:pPrChange w:id="4460" w:author="Sarah Robinson" w:date="2019-10-16T15:24:00Z">
          <w:pPr>
            <w:numPr>
              <w:numId w:val="11"/>
            </w:numPr>
            <w:tabs>
              <w:tab w:val="num" w:pos="360"/>
              <w:tab w:val="num" w:pos="540"/>
            </w:tabs>
            <w:spacing w:after="60" w:line="240" w:lineRule="auto"/>
            <w:ind w:left="540" w:hanging="540"/>
          </w:pPr>
        </w:pPrChange>
      </w:pPr>
      <w:del w:id="4461" w:author="Sarah Robinson" w:date="2019-10-16T15:23:00Z">
        <w:r w:rsidRPr="00670921" w:rsidDel="00395BDF">
          <w:rPr>
            <w:rFonts w:cstheme="minorHAnsi"/>
            <w:sz w:val="22"/>
          </w:rPr>
          <w:delText xml:space="preserve">Light </w:delText>
        </w:r>
        <w:bookmarkStart w:id="4462" w:name="OLE_LINK1"/>
        <w:r w:rsidRPr="00670921" w:rsidDel="00395BDF">
          <w:rPr>
            <w:rFonts w:cstheme="minorHAnsi"/>
            <w:sz w:val="22"/>
          </w:rPr>
          <w:delText>small craft traffic</w:delText>
        </w:r>
        <w:bookmarkEnd w:id="4462"/>
      </w:del>
    </w:p>
    <w:p w14:paraId="03FB2DEB" w14:textId="01E21D98" w:rsidR="00F60D18" w:rsidRPr="00670921" w:rsidDel="00395BDF" w:rsidRDefault="00F60D18">
      <w:pPr>
        <w:rPr>
          <w:del w:id="4463" w:author="Sarah Robinson" w:date="2019-10-16T15:23:00Z"/>
          <w:rFonts w:cstheme="minorHAnsi"/>
          <w:sz w:val="22"/>
        </w:rPr>
        <w:pPrChange w:id="4464" w:author="Sarah Robinson" w:date="2019-10-16T15:24:00Z">
          <w:pPr>
            <w:numPr>
              <w:numId w:val="11"/>
            </w:numPr>
            <w:tabs>
              <w:tab w:val="num" w:pos="360"/>
              <w:tab w:val="num" w:pos="540"/>
            </w:tabs>
            <w:spacing w:after="60" w:line="240" w:lineRule="auto"/>
            <w:ind w:left="540" w:hanging="540"/>
          </w:pPr>
        </w:pPrChange>
      </w:pPr>
      <w:del w:id="4465" w:author="Sarah Robinson" w:date="2019-10-16T15:23:00Z">
        <w:r w:rsidRPr="00670921" w:rsidDel="00395BDF">
          <w:rPr>
            <w:rFonts w:cstheme="minorHAnsi"/>
            <w:sz w:val="22"/>
          </w:rPr>
          <w:delText>Moderate small craft traffic</w:delText>
        </w:r>
      </w:del>
    </w:p>
    <w:p w14:paraId="561D41AC" w14:textId="4566B460" w:rsidR="00F60D18" w:rsidRPr="00670921" w:rsidDel="00395BDF" w:rsidRDefault="00F60D18">
      <w:pPr>
        <w:rPr>
          <w:del w:id="4466" w:author="Sarah Robinson" w:date="2019-10-16T15:23:00Z"/>
          <w:rFonts w:cstheme="minorHAnsi"/>
          <w:sz w:val="22"/>
        </w:rPr>
        <w:pPrChange w:id="4467" w:author="Sarah Robinson" w:date="2019-10-16T15:24:00Z">
          <w:pPr>
            <w:numPr>
              <w:numId w:val="11"/>
            </w:numPr>
            <w:tabs>
              <w:tab w:val="num" w:pos="360"/>
              <w:tab w:val="num" w:pos="540"/>
            </w:tabs>
            <w:spacing w:after="60" w:line="240" w:lineRule="auto"/>
            <w:ind w:left="540" w:hanging="540"/>
          </w:pPr>
        </w:pPrChange>
      </w:pPr>
      <w:del w:id="4468" w:author="Sarah Robinson" w:date="2019-10-16T15:23:00Z">
        <w:r w:rsidRPr="00670921" w:rsidDel="00395BDF">
          <w:rPr>
            <w:rFonts w:cstheme="minorHAnsi"/>
            <w:sz w:val="22"/>
          </w:rPr>
          <w:delText>Heavy small craft traffic BUT seasonal</w:delText>
        </w:r>
      </w:del>
    </w:p>
    <w:p w14:paraId="3B6D5141" w14:textId="773104E4" w:rsidR="00F60D18" w:rsidRPr="00670921" w:rsidDel="00395BDF" w:rsidRDefault="00F60D18">
      <w:pPr>
        <w:rPr>
          <w:del w:id="4469" w:author="Sarah Robinson" w:date="2019-10-16T15:23:00Z"/>
          <w:rFonts w:cstheme="minorHAnsi"/>
          <w:sz w:val="22"/>
        </w:rPr>
        <w:pPrChange w:id="4470" w:author="Sarah Robinson" w:date="2019-10-16T15:24:00Z">
          <w:pPr>
            <w:numPr>
              <w:numId w:val="11"/>
            </w:numPr>
            <w:tabs>
              <w:tab w:val="num" w:pos="360"/>
              <w:tab w:val="num" w:pos="540"/>
            </w:tabs>
            <w:spacing w:after="60" w:line="240" w:lineRule="auto"/>
            <w:ind w:left="540" w:hanging="540"/>
          </w:pPr>
        </w:pPrChange>
      </w:pPr>
      <w:del w:id="4471" w:author="Sarah Robinson" w:date="2019-10-16T15:23:00Z">
        <w:r w:rsidRPr="00670921" w:rsidDel="00395BDF">
          <w:rPr>
            <w:rFonts w:cstheme="minorHAnsi"/>
            <w:sz w:val="22"/>
          </w:rPr>
          <w:delText>Heavy small craft traffic YEAR ROUND</w:delText>
        </w:r>
      </w:del>
    </w:p>
    <w:p w14:paraId="6BD3086C" w14:textId="2E958D80" w:rsidR="00F60D18" w:rsidRPr="00670921" w:rsidDel="00395BDF" w:rsidRDefault="00F60D18">
      <w:pPr>
        <w:rPr>
          <w:del w:id="4472" w:author="Sarah Robinson" w:date="2019-10-16T15:23:00Z"/>
          <w:rFonts w:cstheme="minorHAnsi"/>
          <w:sz w:val="32"/>
          <w:szCs w:val="32"/>
        </w:rPr>
        <w:pPrChange w:id="4473" w:author="Sarah Robinson" w:date="2019-10-16T15:24:00Z">
          <w:pPr>
            <w:spacing w:after="60"/>
          </w:pPr>
        </w:pPrChange>
      </w:pPr>
    </w:p>
    <w:p w14:paraId="19F700F6" w14:textId="6255679C" w:rsidR="00F60D18" w:rsidRPr="00670921" w:rsidDel="00395BDF" w:rsidRDefault="00F60D18">
      <w:pPr>
        <w:rPr>
          <w:del w:id="4474" w:author="Sarah Robinson" w:date="2019-10-16T15:23:00Z"/>
          <w:rFonts w:cstheme="minorHAnsi"/>
          <w:b/>
          <w:bCs/>
          <w:sz w:val="28"/>
        </w:rPr>
        <w:pPrChange w:id="4475" w:author="Sarah Robinson" w:date="2019-10-16T15:24:00Z">
          <w:pPr>
            <w:spacing w:after="60"/>
          </w:pPr>
        </w:pPrChange>
      </w:pPr>
      <w:del w:id="4476" w:author="Sarah Robinson" w:date="2019-10-16T15:23:00Z">
        <w:r w:rsidRPr="00670921" w:rsidDel="00395BDF">
          <w:rPr>
            <w:rFonts w:cstheme="minorHAnsi"/>
            <w:b/>
            <w:bCs/>
            <w:sz w:val="28"/>
          </w:rPr>
          <w:delText>Traffic Mix</w:delText>
        </w:r>
      </w:del>
    </w:p>
    <w:p w14:paraId="33EC9C3C" w14:textId="74BED015" w:rsidR="00F60D18" w:rsidRPr="00670921" w:rsidDel="00395BDF" w:rsidRDefault="00F60D18">
      <w:pPr>
        <w:rPr>
          <w:del w:id="4477" w:author="Sarah Robinson" w:date="2019-10-16T15:23:00Z"/>
          <w:rFonts w:cstheme="minorHAnsi"/>
          <w:sz w:val="22"/>
        </w:rPr>
        <w:pPrChange w:id="4478" w:author="Sarah Robinson" w:date="2019-10-16T15:24:00Z">
          <w:pPr>
            <w:numPr>
              <w:numId w:val="12"/>
            </w:numPr>
            <w:tabs>
              <w:tab w:val="num" w:pos="360"/>
              <w:tab w:val="num" w:pos="540"/>
            </w:tabs>
            <w:spacing w:after="60" w:line="240" w:lineRule="auto"/>
            <w:ind w:left="540" w:hanging="540"/>
          </w:pPr>
        </w:pPrChange>
      </w:pPr>
      <w:del w:id="4479" w:author="Sarah Robinson" w:date="2019-10-16T15:23:00Z">
        <w:r w:rsidRPr="00670921" w:rsidDel="00395BDF">
          <w:rPr>
            <w:rFonts w:cstheme="minorHAnsi"/>
            <w:sz w:val="22"/>
          </w:rPr>
          <w:delText xml:space="preserve">Predominantly a single use waterway serving one interest </w:delText>
        </w:r>
        <w:r w:rsidRPr="00670921" w:rsidDel="00395BDF">
          <w:rPr>
            <w:rFonts w:cstheme="minorHAnsi"/>
            <w:sz w:val="22"/>
          </w:rPr>
          <w:br/>
          <w:delText>(i.e., government, commerce, or recreation)</w:delText>
        </w:r>
      </w:del>
    </w:p>
    <w:p w14:paraId="17326C7C" w14:textId="103CBA68" w:rsidR="00F60D18" w:rsidRPr="00670921" w:rsidDel="00395BDF" w:rsidRDefault="00F60D18">
      <w:pPr>
        <w:rPr>
          <w:del w:id="4480" w:author="Sarah Robinson" w:date="2019-10-16T15:23:00Z"/>
          <w:rFonts w:cstheme="minorHAnsi"/>
          <w:sz w:val="22"/>
        </w:rPr>
        <w:pPrChange w:id="4481" w:author="Sarah Robinson" w:date="2019-10-16T15:24:00Z">
          <w:pPr>
            <w:numPr>
              <w:numId w:val="12"/>
            </w:numPr>
            <w:tabs>
              <w:tab w:val="num" w:pos="360"/>
              <w:tab w:val="num" w:pos="540"/>
            </w:tabs>
            <w:spacing w:after="60" w:line="240" w:lineRule="auto"/>
            <w:ind w:left="540" w:hanging="540"/>
          </w:pPr>
        </w:pPrChange>
      </w:pPr>
      <w:del w:id="4482" w:author="Sarah Robinson" w:date="2019-10-16T15:23:00Z">
        <w:r w:rsidRPr="00670921" w:rsidDel="00395BDF">
          <w:rPr>
            <w:rFonts w:cstheme="minorHAnsi"/>
            <w:sz w:val="22"/>
          </w:rPr>
          <w:delText>Multiple use waterway (government, commerce, and / or recreation) BUT no conflicts occurring</w:delText>
        </w:r>
      </w:del>
    </w:p>
    <w:p w14:paraId="04789DDA" w14:textId="779A498F" w:rsidR="00F60D18" w:rsidRPr="00670921" w:rsidDel="00395BDF" w:rsidRDefault="00F60D18">
      <w:pPr>
        <w:rPr>
          <w:del w:id="4483" w:author="Sarah Robinson" w:date="2019-10-16T15:23:00Z"/>
          <w:rFonts w:cstheme="minorHAnsi"/>
          <w:sz w:val="22"/>
        </w:rPr>
        <w:pPrChange w:id="4484" w:author="Sarah Robinson" w:date="2019-10-16T15:24:00Z">
          <w:pPr>
            <w:numPr>
              <w:numId w:val="12"/>
            </w:numPr>
            <w:tabs>
              <w:tab w:val="num" w:pos="360"/>
              <w:tab w:val="num" w:pos="540"/>
            </w:tabs>
            <w:spacing w:after="60" w:line="240" w:lineRule="auto"/>
            <w:ind w:left="540" w:hanging="540"/>
          </w:pPr>
        </w:pPrChange>
      </w:pPr>
      <w:del w:id="4485" w:author="Sarah Robinson" w:date="2019-10-16T15:23:00Z">
        <w:r w:rsidRPr="00670921" w:rsidDel="00395BDF">
          <w:rPr>
            <w:rFonts w:cstheme="minorHAnsi"/>
            <w:sz w:val="22"/>
          </w:rPr>
          <w:delText>Multiple use waterway (government, commerce, and / or recreation) AND some MINOR conflicts occurring</w:delText>
        </w:r>
      </w:del>
    </w:p>
    <w:p w14:paraId="224C6EA4" w14:textId="5A1EEED8" w:rsidR="00F60D18" w:rsidRPr="00670921" w:rsidDel="00395BDF" w:rsidRDefault="00F60D18">
      <w:pPr>
        <w:rPr>
          <w:del w:id="4486" w:author="Sarah Robinson" w:date="2019-10-16T15:23:00Z"/>
          <w:rFonts w:cstheme="minorHAnsi"/>
          <w:sz w:val="22"/>
        </w:rPr>
        <w:pPrChange w:id="4487" w:author="Sarah Robinson" w:date="2019-10-16T15:24:00Z">
          <w:pPr>
            <w:numPr>
              <w:numId w:val="12"/>
            </w:numPr>
            <w:tabs>
              <w:tab w:val="num" w:pos="360"/>
              <w:tab w:val="num" w:pos="540"/>
            </w:tabs>
            <w:spacing w:after="60" w:line="240" w:lineRule="auto"/>
            <w:ind w:left="540" w:hanging="540"/>
          </w:pPr>
        </w:pPrChange>
      </w:pPr>
      <w:del w:id="4488" w:author="Sarah Robinson" w:date="2019-10-16T15:23:00Z">
        <w:r w:rsidRPr="00670921" w:rsidDel="00395BDF">
          <w:rPr>
            <w:rFonts w:cstheme="minorHAnsi"/>
            <w:sz w:val="22"/>
          </w:rPr>
          <w:delText>Multiple use waterway (government, commerce, and / or recreation) AND MAJOR conflicts occurring</w:delText>
        </w:r>
      </w:del>
    </w:p>
    <w:p w14:paraId="693D5720" w14:textId="6FBDBFB0" w:rsidR="00F60D18" w:rsidRPr="00670921" w:rsidDel="00395BDF" w:rsidRDefault="00F60D18">
      <w:pPr>
        <w:rPr>
          <w:del w:id="4489" w:author="Sarah Robinson" w:date="2019-10-16T15:23:00Z"/>
          <w:rFonts w:cstheme="minorHAnsi"/>
        </w:rPr>
        <w:pPrChange w:id="4490" w:author="Sarah Robinson" w:date="2019-10-16T15:24:00Z">
          <w:pPr>
            <w:spacing w:after="60"/>
          </w:pPr>
        </w:pPrChange>
      </w:pPr>
    </w:p>
    <w:p w14:paraId="714466C0" w14:textId="2333B2B0" w:rsidR="00F60D18" w:rsidRPr="00670921" w:rsidDel="00395BDF" w:rsidRDefault="00F60D18">
      <w:pPr>
        <w:rPr>
          <w:del w:id="4491" w:author="Sarah Robinson" w:date="2019-10-16T15:23:00Z"/>
          <w:rFonts w:cstheme="minorHAnsi"/>
          <w:b/>
          <w:bCs/>
          <w:sz w:val="28"/>
        </w:rPr>
        <w:pPrChange w:id="4492" w:author="Sarah Robinson" w:date="2019-10-16T15:24:00Z">
          <w:pPr>
            <w:spacing w:after="60"/>
          </w:pPr>
        </w:pPrChange>
      </w:pPr>
      <w:del w:id="4493" w:author="Sarah Robinson" w:date="2019-10-16T15:23:00Z">
        <w:r w:rsidRPr="00670921" w:rsidDel="00395BDF">
          <w:rPr>
            <w:rFonts w:cstheme="minorHAnsi"/>
            <w:b/>
            <w:bCs/>
            <w:sz w:val="28"/>
          </w:rPr>
          <w:delText>Congestion</w:delText>
        </w:r>
      </w:del>
    </w:p>
    <w:p w14:paraId="6826C4D1" w14:textId="63016795" w:rsidR="00F60D18" w:rsidRPr="00670921" w:rsidDel="00395BDF" w:rsidRDefault="00F60D18">
      <w:pPr>
        <w:rPr>
          <w:del w:id="4494" w:author="Sarah Robinson" w:date="2019-10-16T15:23:00Z"/>
          <w:rFonts w:cstheme="minorHAnsi"/>
          <w:sz w:val="22"/>
        </w:rPr>
        <w:pPrChange w:id="4495" w:author="Sarah Robinson" w:date="2019-10-16T15:24:00Z">
          <w:pPr>
            <w:numPr>
              <w:numId w:val="13"/>
            </w:numPr>
            <w:tabs>
              <w:tab w:val="num" w:pos="360"/>
              <w:tab w:val="num" w:pos="540"/>
            </w:tabs>
            <w:spacing w:after="60" w:line="240" w:lineRule="auto"/>
            <w:ind w:left="540" w:hanging="540"/>
          </w:pPr>
        </w:pPrChange>
      </w:pPr>
      <w:del w:id="4496" w:author="Sarah Robinson" w:date="2019-10-16T15:23:00Z">
        <w:r w:rsidRPr="00670921" w:rsidDel="00395BDF">
          <w:rPr>
            <w:rFonts w:cstheme="minorHAnsi"/>
            <w:sz w:val="22"/>
          </w:rPr>
          <w:delText>NO congestion ever occurs in the waterway</w:delText>
        </w:r>
      </w:del>
    </w:p>
    <w:p w14:paraId="32596383" w14:textId="72CB16DB" w:rsidR="00F60D18" w:rsidRPr="00670921" w:rsidDel="00395BDF" w:rsidRDefault="00F60D18">
      <w:pPr>
        <w:rPr>
          <w:del w:id="4497" w:author="Sarah Robinson" w:date="2019-10-16T15:23:00Z"/>
          <w:rFonts w:cstheme="minorHAnsi"/>
          <w:sz w:val="22"/>
        </w:rPr>
        <w:pPrChange w:id="4498" w:author="Sarah Robinson" w:date="2019-10-16T15:24:00Z">
          <w:pPr>
            <w:numPr>
              <w:numId w:val="13"/>
            </w:numPr>
            <w:tabs>
              <w:tab w:val="num" w:pos="360"/>
              <w:tab w:val="num" w:pos="540"/>
            </w:tabs>
            <w:spacing w:after="60" w:line="240" w:lineRule="auto"/>
            <w:ind w:left="540" w:hanging="540"/>
          </w:pPr>
        </w:pPrChange>
      </w:pPr>
      <w:del w:id="4499" w:author="Sarah Robinson" w:date="2019-10-16T15:23:00Z">
        <w:r w:rsidRPr="00670921" w:rsidDel="00395BDF">
          <w:rPr>
            <w:rFonts w:cstheme="minorHAnsi"/>
            <w:sz w:val="22"/>
          </w:rPr>
          <w:delText>Congestion ONLY occurs in small areas for limited times</w:delText>
        </w:r>
      </w:del>
    </w:p>
    <w:p w14:paraId="2A4B6D69" w14:textId="42310177" w:rsidR="00F60D18" w:rsidRPr="00670921" w:rsidDel="00395BDF" w:rsidRDefault="00F60D18">
      <w:pPr>
        <w:rPr>
          <w:del w:id="4500" w:author="Sarah Robinson" w:date="2019-10-16T15:23:00Z"/>
          <w:rFonts w:cstheme="minorHAnsi"/>
          <w:sz w:val="22"/>
        </w:rPr>
        <w:pPrChange w:id="4501" w:author="Sarah Robinson" w:date="2019-10-16T15:24:00Z">
          <w:pPr>
            <w:numPr>
              <w:numId w:val="13"/>
            </w:numPr>
            <w:tabs>
              <w:tab w:val="num" w:pos="360"/>
              <w:tab w:val="num" w:pos="540"/>
            </w:tabs>
            <w:spacing w:after="60" w:line="240" w:lineRule="auto"/>
            <w:ind w:left="540" w:hanging="540"/>
          </w:pPr>
        </w:pPrChange>
      </w:pPr>
      <w:del w:id="4502" w:author="Sarah Robinson" w:date="2019-10-16T15:23:00Z">
        <w:r w:rsidRPr="00670921" w:rsidDel="00395BDF">
          <w:rPr>
            <w:rFonts w:cstheme="minorHAnsi"/>
            <w:sz w:val="22"/>
          </w:rPr>
          <w:delText>Congestion occurs regularly BUT flow of commercial vessel traffic is NOT impeded</w:delText>
        </w:r>
      </w:del>
    </w:p>
    <w:p w14:paraId="2AB1204D" w14:textId="6AAA8616" w:rsidR="00F60D18" w:rsidRPr="00670921" w:rsidDel="00395BDF" w:rsidRDefault="00F60D18">
      <w:pPr>
        <w:rPr>
          <w:del w:id="4503" w:author="Sarah Robinson" w:date="2019-10-16T15:23:00Z"/>
          <w:rFonts w:cstheme="minorHAnsi"/>
          <w:sz w:val="22"/>
        </w:rPr>
        <w:pPrChange w:id="4504" w:author="Sarah Robinson" w:date="2019-10-16T15:24:00Z">
          <w:pPr>
            <w:numPr>
              <w:numId w:val="13"/>
            </w:numPr>
            <w:tabs>
              <w:tab w:val="num" w:pos="360"/>
              <w:tab w:val="num" w:pos="540"/>
            </w:tabs>
            <w:spacing w:after="60" w:line="240" w:lineRule="auto"/>
            <w:ind w:left="540" w:hanging="540"/>
          </w:pPr>
        </w:pPrChange>
      </w:pPr>
      <w:del w:id="4505" w:author="Sarah Robinson" w:date="2019-10-16T15:23:00Z">
        <w:r w:rsidRPr="00670921" w:rsidDel="00395BDF">
          <w:rPr>
            <w:rFonts w:cstheme="minorHAnsi"/>
            <w:sz w:val="22"/>
          </w:rPr>
          <w:delText>Congestion occurs regularly AND flow of commercial vessel traffic IS impeded</w:delText>
        </w:r>
      </w:del>
    </w:p>
    <w:p w14:paraId="6830E491" w14:textId="651557EE" w:rsidR="00F60D18" w:rsidRPr="00670921" w:rsidDel="00395BDF" w:rsidRDefault="00F60D18">
      <w:pPr>
        <w:rPr>
          <w:del w:id="4506" w:author="Sarah Robinson" w:date="2019-10-16T15:23:00Z"/>
          <w:rFonts w:cstheme="minorHAnsi"/>
        </w:rPr>
        <w:pPrChange w:id="4507" w:author="Sarah Robinson" w:date="2019-10-16T15:24:00Z">
          <w:pPr>
            <w:spacing w:after="60"/>
            <w:jc w:val="center"/>
          </w:pPr>
        </w:pPrChange>
      </w:pPr>
      <w:del w:id="4508" w:author="Sarah Robinson" w:date="2019-10-16T15:23:00Z">
        <w:r w:rsidRPr="00670921" w:rsidDel="00395BDF">
          <w:rPr>
            <w:rFonts w:cstheme="minorHAnsi"/>
            <w:i/>
            <w:iCs/>
            <w:sz w:val="28"/>
          </w:rPr>
          <w:br w:type="page"/>
        </w:r>
        <w:r w:rsidRPr="00670921" w:rsidDel="00395BDF">
          <w:rPr>
            <w:rFonts w:cstheme="minorHAnsi"/>
            <w:b/>
            <w:bCs/>
            <w:sz w:val="32"/>
          </w:rPr>
          <w:delText>Navigational Conditions</w:delText>
        </w:r>
      </w:del>
    </w:p>
    <w:p w14:paraId="36BD6A2A" w14:textId="7EDB24D7" w:rsidR="00F60D18" w:rsidRPr="00670921" w:rsidDel="00395BDF" w:rsidRDefault="00F60D18">
      <w:pPr>
        <w:rPr>
          <w:del w:id="4509" w:author="Sarah Robinson" w:date="2019-10-16T15:23:00Z"/>
          <w:rFonts w:cstheme="minorHAnsi"/>
          <w:bCs/>
          <w:sz w:val="32"/>
          <w:szCs w:val="32"/>
        </w:rPr>
        <w:pPrChange w:id="4510" w:author="Sarah Robinson" w:date="2019-10-16T15:24:00Z">
          <w:pPr>
            <w:jc w:val="center"/>
          </w:pPr>
        </w:pPrChange>
      </w:pPr>
    </w:p>
    <w:p w14:paraId="1B9E9EC8" w14:textId="71C9953D" w:rsidR="00F60D18" w:rsidRPr="00670921" w:rsidDel="00395BDF" w:rsidRDefault="00F60D18">
      <w:pPr>
        <w:rPr>
          <w:del w:id="4511" w:author="Sarah Robinson" w:date="2019-10-16T15:23:00Z"/>
          <w:rFonts w:cstheme="minorHAnsi"/>
          <w:b/>
          <w:bCs/>
          <w:sz w:val="28"/>
        </w:rPr>
        <w:pPrChange w:id="4512" w:author="Sarah Robinson" w:date="2019-10-16T15:24:00Z">
          <w:pPr>
            <w:spacing w:after="60"/>
          </w:pPr>
        </w:pPrChange>
      </w:pPr>
      <w:del w:id="4513" w:author="Sarah Robinson" w:date="2019-10-16T15:23:00Z">
        <w:r w:rsidRPr="00670921" w:rsidDel="00395BDF">
          <w:rPr>
            <w:rFonts w:cstheme="minorHAnsi"/>
            <w:b/>
            <w:bCs/>
            <w:sz w:val="28"/>
          </w:rPr>
          <w:delText>Winds</w:delText>
        </w:r>
      </w:del>
    </w:p>
    <w:p w14:paraId="2F3E2A1C" w14:textId="7A1F921B" w:rsidR="00F60D18" w:rsidRPr="00670921" w:rsidDel="00395BDF" w:rsidRDefault="00F60D18">
      <w:pPr>
        <w:rPr>
          <w:del w:id="4514" w:author="Sarah Robinson" w:date="2019-10-16T15:23:00Z"/>
          <w:rFonts w:cstheme="minorHAnsi"/>
          <w:sz w:val="22"/>
        </w:rPr>
        <w:pPrChange w:id="4515" w:author="Sarah Robinson" w:date="2019-10-16T15:24:00Z">
          <w:pPr>
            <w:numPr>
              <w:numId w:val="14"/>
            </w:numPr>
            <w:tabs>
              <w:tab w:val="num" w:pos="360"/>
              <w:tab w:val="num" w:pos="540"/>
            </w:tabs>
            <w:spacing w:after="60" w:line="240" w:lineRule="auto"/>
            <w:ind w:left="540" w:hanging="540"/>
          </w:pPr>
        </w:pPrChange>
      </w:pPr>
      <w:del w:id="4516" w:author="Sarah Robinson" w:date="2019-10-16T15:23:00Z">
        <w:r w:rsidRPr="00670921" w:rsidDel="00395BDF">
          <w:rPr>
            <w:rFonts w:cstheme="minorHAnsi"/>
            <w:sz w:val="22"/>
          </w:rPr>
          <w:delText>Strong winds (20 knots sustained) occur LESS than twice a month AND well forecast</w:delText>
        </w:r>
      </w:del>
    </w:p>
    <w:p w14:paraId="7EE24AA3" w14:textId="15331E84" w:rsidR="00F60D18" w:rsidRPr="00670921" w:rsidDel="00395BDF" w:rsidRDefault="00F60D18">
      <w:pPr>
        <w:rPr>
          <w:del w:id="4517" w:author="Sarah Robinson" w:date="2019-10-16T15:23:00Z"/>
          <w:rFonts w:cstheme="minorHAnsi"/>
          <w:sz w:val="22"/>
        </w:rPr>
        <w:pPrChange w:id="4518" w:author="Sarah Robinson" w:date="2019-10-16T15:24:00Z">
          <w:pPr>
            <w:numPr>
              <w:numId w:val="14"/>
            </w:numPr>
            <w:tabs>
              <w:tab w:val="num" w:pos="360"/>
              <w:tab w:val="num" w:pos="540"/>
            </w:tabs>
            <w:spacing w:after="60" w:line="240" w:lineRule="auto"/>
            <w:ind w:left="540" w:hanging="540"/>
          </w:pPr>
        </w:pPrChange>
      </w:pPr>
      <w:del w:id="4519" w:author="Sarah Robinson" w:date="2019-10-16T15:23:00Z">
        <w:r w:rsidRPr="00670921" w:rsidDel="00395BDF">
          <w:rPr>
            <w:rFonts w:cstheme="minorHAnsi"/>
            <w:sz w:val="22"/>
          </w:rPr>
          <w:delText>Strong winds (20 knots sustained) occur MORE than twice a month BUT well forecast</w:delText>
        </w:r>
      </w:del>
    </w:p>
    <w:p w14:paraId="4A564095" w14:textId="0D5D6029" w:rsidR="00F60D18" w:rsidRPr="00670921" w:rsidDel="00395BDF" w:rsidRDefault="00F60D18">
      <w:pPr>
        <w:rPr>
          <w:del w:id="4520" w:author="Sarah Robinson" w:date="2019-10-16T15:23:00Z"/>
          <w:rFonts w:cstheme="minorHAnsi"/>
          <w:sz w:val="22"/>
        </w:rPr>
        <w:pPrChange w:id="4521" w:author="Sarah Robinson" w:date="2019-10-16T15:24:00Z">
          <w:pPr>
            <w:numPr>
              <w:numId w:val="14"/>
            </w:numPr>
            <w:tabs>
              <w:tab w:val="num" w:pos="360"/>
              <w:tab w:val="num" w:pos="540"/>
            </w:tabs>
            <w:spacing w:after="60" w:line="240" w:lineRule="auto"/>
            <w:ind w:left="540" w:hanging="540"/>
          </w:pPr>
        </w:pPrChange>
      </w:pPr>
      <w:del w:id="4522" w:author="Sarah Robinson" w:date="2019-10-16T15:23:00Z">
        <w:r w:rsidRPr="00670921" w:rsidDel="00395BDF">
          <w:rPr>
            <w:rFonts w:cstheme="minorHAnsi"/>
            <w:sz w:val="22"/>
          </w:rPr>
          <w:delText>Strong winds (20 knots sustained) occur LESS than twice a month BUT without warning</w:delText>
        </w:r>
      </w:del>
    </w:p>
    <w:p w14:paraId="69F86739" w14:textId="73814063" w:rsidR="00F60D18" w:rsidRPr="00670921" w:rsidDel="00395BDF" w:rsidRDefault="00F60D18">
      <w:pPr>
        <w:rPr>
          <w:del w:id="4523" w:author="Sarah Robinson" w:date="2019-10-16T15:23:00Z"/>
          <w:rFonts w:cstheme="minorHAnsi"/>
          <w:sz w:val="22"/>
        </w:rPr>
        <w:pPrChange w:id="4524" w:author="Sarah Robinson" w:date="2019-10-16T15:24:00Z">
          <w:pPr>
            <w:numPr>
              <w:numId w:val="14"/>
            </w:numPr>
            <w:tabs>
              <w:tab w:val="num" w:pos="360"/>
              <w:tab w:val="num" w:pos="540"/>
            </w:tabs>
            <w:spacing w:after="60" w:line="240" w:lineRule="auto"/>
            <w:ind w:left="540" w:hanging="540"/>
          </w:pPr>
        </w:pPrChange>
      </w:pPr>
      <w:del w:id="4525" w:author="Sarah Robinson" w:date="2019-10-16T15:23:00Z">
        <w:r w:rsidRPr="00670921" w:rsidDel="00395BDF">
          <w:rPr>
            <w:rFonts w:cstheme="minorHAnsi"/>
            <w:sz w:val="22"/>
          </w:rPr>
          <w:delText>Strong winds (20 knots sustained) occur MORE than twice a month AND without warning</w:delText>
        </w:r>
      </w:del>
    </w:p>
    <w:p w14:paraId="799CE067" w14:textId="40901B43" w:rsidR="00F60D18" w:rsidRPr="00670921" w:rsidDel="00395BDF" w:rsidRDefault="00F60D18">
      <w:pPr>
        <w:rPr>
          <w:del w:id="4526" w:author="Sarah Robinson" w:date="2019-10-16T15:23:00Z"/>
          <w:rFonts w:cstheme="minorHAnsi"/>
          <w:sz w:val="32"/>
          <w:szCs w:val="32"/>
        </w:rPr>
        <w:pPrChange w:id="4527" w:author="Sarah Robinson" w:date="2019-10-16T15:24:00Z">
          <w:pPr>
            <w:spacing w:after="60"/>
          </w:pPr>
        </w:pPrChange>
      </w:pPr>
    </w:p>
    <w:p w14:paraId="1259C270" w14:textId="131FB413" w:rsidR="00F60D18" w:rsidRPr="00670921" w:rsidDel="00395BDF" w:rsidRDefault="00F60D18">
      <w:pPr>
        <w:rPr>
          <w:del w:id="4528" w:author="Sarah Robinson" w:date="2019-10-16T15:23:00Z"/>
          <w:rFonts w:cstheme="minorHAnsi"/>
          <w:b/>
          <w:bCs/>
          <w:sz w:val="28"/>
        </w:rPr>
        <w:pPrChange w:id="4529" w:author="Sarah Robinson" w:date="2019-10-16T15:24:00Z">
          <w:pPr>
            <w:spacing w:after="60"/>
          </w:pPr>
        </w:pPrChange>
      </w:pPr>
      <w:del w:id="4530" w:author="Sarah Robinson" w:date="2019-10-16T15:23:00Z">
        <w:r w:rsidRPr="00670921" w:rsidDel="00395BDF">
          <w:rPr>
            <w:rFonts w:cstheme="minorHAnsi"/>
            <w:b/>
            <w:bCs/>
            <w:sz w:val="28"/>
          </w:rPr>
          <w:delText>Water Movement</w:delText>
        </w:r>
      </w:del>
    </w:p>
    <w:p w14:paraId="1884EF46" w14:textId="77CCF9D6" w:rsidR="00F60D18" w:rsidRPr="00670921" w:rsidDel="00395BDF" w:rsidRDefault="00F60D18">
      <w:pPr>
        <w:rPr>
          <w:del w:id="4531" w:author="Sarah Robinson" w:date="2019-10-16T15:23:00Z"/>
          <w:rFonts w:cstheme="minorHAnsi"/>
          <w:sz w:val="22"/>
        </w:rPr>
        <w:pPrChange w:id="4532" w:author="Sarah Robinson" w:date="2019-10-16T15:24:00Z">
          <w:pPr>
            <w:numPr>
              <w:numId w:val="15"/>
            </w:numPr>
            <w:tabs>
              <w:tab w:val="num" w:pos="360"/>
              <w:tab w:val="num" w:pos="540"/>
            </w:tabs>
            <w:spacing w:after="60" w:line="240" w:lineRule="auto"/>
            <w:ind w:left="540" w:hanging="540"/>
          </w:pPr>
        </w:pPrChange>
      </w:pPr>
      <w:del w:id="4533" w:author="Sarah Robinson" w:date="2019-10-16T15:23:00Z">
        <w:r w:rsidRPr="00670921" w:rsidDel="00395BDF">
          <w:rPr>
            <w:rFonts w:cstheme="minorHAnsi"/>
            <w:sz w:val="22"/>
          </w:rPr>
          <w:delText>Fastest tidal and / or river currents are WEAK (less than 2 knots)</w:delText>
        </w:r>
      </w:del>
    </w:p>
    <w:p w14:paraId="3EDC06D4" w14:textId="54C11055" w:rsidR="00F60D18" w:rsidRPr="00670921" w:rsidDel="00395BDF" w:rsidRDefault="00F60D18">
      <w:pPr>
        <w:rPr>
          <w:del w:id="4534" w:author="Sarah Robinson" w:date="2019-10-16T15:23:00Z"/>
          <w:rFonts w:cstheme="minorHAnsi"/>
          <w:sz w:val="22"/>
        </w:rPr>
        <w:pPrChange w:id="4535" w:author="Sarah Robinson" w:date="2019-10-16T15:24:00Z">
          <w:pPr>
            <w:numPr>
              <w:numId w:val="15"/>
            </w:numPr>
            <w:tabs>
              <w:tab w:val="num" w:pos="360"/>
              <w:tab w:val="num" w:pos="540"/>
            </w:tabs>
            <w:spacing w:after="60" w:line="240" w:lineRule="auto"/>
            <w:ind w:left="540" w:hanging="540"/>
          </w:pPr>
        </w:pPrChange>
      </w:pPr>
      <w:del w:id="4536" w:author="Sarah Robinson" w:date="2019-10-16T15:23:00Z">
        <w:r w:rsidRPr="00670921" w:rsidDel="00395BDF">
          <w:rPr>
            <w:rFonts w:cstheme="minorHAnsi"/>
            <w:sz w:val="22"/>
          </w:rPr>
          <w:delText>Fastest tidal and / or river currents are MODERATE (2 – 5 knots)</w:delText>
        </w:r>
      </w:del>
    </w:p>
    <w:p w14:paraId="19FEC7E9" w14:textId="00F0B650" w:rsidR="00F60D18" w:rsidRPr="00670921" w:rsidDel="00395BDF" w:rsidRDefault="00F60D18">
      <w:pPr>
        <w:rPr>
          <w:del w:id="4537" w:author="Sarah Robinson" w:date="2019-10-16T15:23:00Z"/>
          <w:rFonts w:cstheme="minorHAnsi"/>
          <w:sz w:val="22"/>
        </w:rPr>
        <w:pPrChange w:id="4538" w:author="Sarah Robinson" w:date="2019-10-16T15:24:00Z">
          <w:pPr>
            <w:numPr>
              <w:numId w:val="15"/>
            </w:numPr>
            <w:tabs>
              <w:tab w:val="num" w:pos="360"/>
              <w:tab w:val="num" w:pos="540"/>
            </w:tabs>
            <w:spacing w:after="60" w:line="240" w:lineRule="auto"/>
            <w:ind w:left="540" w:hanging="540"/>
          </w:pPr>
        </w:pPrChange>
      </w:pPr>
      <w:del w:id="4539" w:author="Sarah Robinson" w:date="2019-10-16T15:23:00Z">
        <w:r w:rsidRPr="00670921" w:rsidDel="00395BDF">
          <w:rPr>
            <w:rFonts w:cstheme="minorHAnsi"/>
            <w:sz w:val="22"/>
          </w:rPr>
          <w:delText>Fastest tidal and / or river currents are STRONG (over 5 knots) BUT do NOT affect manoeuvrability</w:delText>
        </w:r>
      </w:del>
    </w:p>
    <w:p w14:paraId="5E4807C4" w14:textId="5BA489A6" w:rsidR="00F60D18" w:rsidRPr="00670921" w:rsidDel="00395BDF" w:rsidRDefault="00F60D18">
      <w:pPr>
        <w:rPr>
          <w:del w:id="4540" w:author="Sarah Robinson" w:date="2019-10-16T15:23:00Z"/>
          <w:rFonts w:cstheme="minorHAnsi"/>
          <w:sz w:val="22"/>
        </w:rPr>
        <w:pPrChange w:id="4541" w:author="Sarah Robinson" w:date="2019-10-16T15:24:00Z">
          <w:pPr>
            <w:numPr>
              <w:numId w:val="15"/>
            </w:numPr>
            <w:tabs>
              <w:tab w:val="num" w:pos="360"/>
              <w:tab w:val="num" w:pos="540"/>
            </w:tabs>
            <w:spacing w:after="60" w:line="240" w:lineRule="auto"/>
            <w:ind w:left="540" w:hanging="540"/>
          </w:pPr>
        </w:pPrChange>
      </w:pPr>
      <w:del w:id="4542" w:author="Sarah Robinson" w:date="2019-10-16T15:23:00Z">
        <w:r w:rsidRPr="00670921" w:rsidDel="00395BDF">
          <w:rPr>
            <w:rFonts w:cstheme="minorHAnsi"/>
            <w:sz w:val="22"/>
          </w:rPr>
          <w:delText>Fastest tidal and / or river currents are STRONG (over 5 knots) AND affect manoeuvrability</w:delText>
        </w:r>
      </w:del>
    </w:p>
    <w:p w14:paraId="0C5EC70B" w14:textId="52418673" w:rsidR="00F60D18" w:rsidRPr="00670921" w:rsidDel="00395BDF" w:rsidRDefault="00F60D18">
      <w:pPr>
        <w:rPr>
          <w:del w:id="4543" w:author="Sarah Robinson" w:date="2019-10-16T15:23:00Z"/>
          <w:rFonts w:cstheme="minorHAnsi"/>
          <w:sz w:val="32"/>
          <w:szCs w:val="32"/>
        </w:rPr>
        <w:pPrChange w:id="4544" w:author="Sarah Robinson" w:date="2019-10-16T15:24:00Z">
          <w:pPr>
            <w:spacing w:after="60"/>
          </w:pPr>
        </w:pPrChange>
      </w:pPr>
    </w:p>
    <w:p w14:paraId="2B06A67F" w14:textId="5B8D7633" w:rsidR="00F60D18" w:rsidRPr="00670921" w:rsidDel="00395BDF" w:rsidRDefault="00F60D18">
      <w:pPr>
        <w:rPr>
          <w:del w:id="4545" w:author="Sarah Robinson" w:date="2019-10-16T15:23:00Z"/>
          <w:rFonts w:cstheme="minorHAnsi"/>
          <w:b/>
          <w:bCs/>
          <w:sz w:val="28"/>
        </w:rPr>
        <w:pPrChange w:id="4546" w:author="Sarah Robinson" w:date="2019-10-16T15:24:00Z">
          <w:pPr>
            <w:spacing w:after="60"/>
          </w:pPr>
        </w:pPrChange>
      </w:pPr>
      <w:del w:id="4547" w:author="Sarah Robinson" w:date="2019-10-16T15:23:00Z">
        <w:r w:rsidRPr="00670921" w:rsidDel="00395BDF">
          <w:rPr>
            <w:rFonts w:cstheme="minorHAnsi"/>
            <w:b/>
            <w:bCs/>
            <w:sz w:val="28"/>
          </w:rPr>
          <w:delText>Visibility Restrictions</w:delText>
        </w:r>
      </w:del>
    </w:p>
    <w:p w14:paraId="392E2423" w14:textId="58FD2D7B" w:rsidR="00F60D18" w:rsidRPr="00670921" w:rsidDel="00395BDF" w:rsidRDefault="00F60D18">
      <w:pPr>
        <w:rPr>
          <w:del w:id="4548" w:author="Sarah Robinson" w:date="2019-10-16T15:23:00Z"/>
          <w:rFonts w:cstheme="minorHAnsi"/>
          <w:sz w:val="22"/>
        </w:rPr>
        <w:pPrChange w:id="4549" w:author="Sarah Robinson" w:date="2019-10-16T15:24:00Z">
          <w:pPr>
            <w:numPr>
              <w:numId w:val="16"/>
            </w:numPr>
            <w:tabs>
              <w:tab w:val="num" w:pos="360"/>
              <w:tab w:val="num" w:pos="540"/>
            </w:tabs>
            <w:spacing w:after="60" w:line="240" w:lineRule="auto"/>
            <w:ind w:left="540" w:hanging="540"/>
          </w:pPr>
        </w:pPrChange>
      </w:pPr>
      <w:del w:id="4550" w:author="Sarah Robinson" w:date="2019-10-16T15:23:00Z">
        <w:r w:rsidRPr="00670921" w:rsidDel="00395BDF">
          <w:rPr>
            <w:rFonts w:cstheme="minorHAnsi"/>
            <w:sz w:val="22"/>
          </w:rPr>
          <w:delText>Restricted visibility (1/2 mile or less) occurs LESS than 24 days a year</w:delText>
        </w:r>
      </w:del>
    </w:p>
    <w:p w14:paraId="3A2D2FED" w14:textId="630EC285" w:rsidR="00F60D18" w:rsidRPr="00670921" w:rsidDel="00395BDF" w:rsidRDefault="00F60D18">
      <w:pPr>
        <w:rPr>
          <w:del w:id="4551" w:author="Sarah Robinson" w:date="2019-10-16T15:23:00Z"/>
          <w:rFonts w:cstheme="minorHAnsi"/>
          <w:sz w:val="22"/>
        </w:rPr>
        <w:pPrChange w:id="4552" w:author="Sarah Robinson" w:date="2019-10-16T15:24:00Z">
          <w:pPr>
            <w:numPr>
              <w:numId w:val="16"/>
            </w:numPr>
            <w:tabs>
              <w:tab w:val="num" w:pos="360"/>
              <w:tab w:val="num" w:pos="540"/>
            </w:tabs>
            <w:spacing w:after="60" w:line="240" w:lineRule="auto"/>
            <w:ind w:left="540" w:hanging="540"/>
          </w:pPr>
        </w:pPrChange>
      </w:pPr>
      <w:del w:id="4553" w:author="Sarah Robinson" w:date="2019-10-16T15:23:00Z">
        <w:r w:rsidRPr="00670921" w:rsidDel="00395BDF">
          <w:rPr>
            <w:rFonts w:cstheme="minorHAnsi"/>
            <w:sz w:val="22"/>
          </w:rPr>
          <w:delText>Restricted visibility (1/2 mile or less) occurs MORE than 24 days a year BUT usually persists LESS than 6 hours</w:delText>
        </w:r>
      </w:del>
    </w:p>
    <w:p w14:paraId="72946F6F" w14:textId="3F5334FE" w:rsidR="00F60D18" w:rsidRPr="00670921" w:rsidDel="00395BDF" w:rsidRDefault="00F60D18">
      <w:pPr>
        <w:rPr>
          <w:del w:id="4554" w:author="Sarah Robinson" w:date="2019-10-16T15:23:00Z"/>
          <w:rFonts w:cstheme="minorHAnsi"/>
          <w:sz w:val="22"/>
        </w:rPr>
        <w:pPrChange w:id="4555" w:author="Sarah Robinson" w:date="2019-10-16T15:24:00Z">
          <w:pPr>
            <w:numPr>
              <w:numId w:val="16"/>
            </w:numPr>
            <w:tabs>
              <w:tab w:val="num" w:pos="360"/>
              <w:tab w:val="num" w:pos="540"/>
            </w:tabs>
            <w:spacing w:after="60" w:line="240" w:lineRule="auto"/>
            <w:ind w:left="540" w:hanging="540"/>
          </w:pPr>
        </w:pPrChange>
      </w:pPr>
      <w:del w:id="4556" w:author="Sarah Robinson" w:date="2019-10-16T15:23:00Z">
        <w:r w:rsidRPr="00670921" w:rsidDel="00395BDF">
          <w:rPr>
            <w:rFonts w:cstheme="minorHAnsi"/>
            <w:sz w:val="22"/>
          </w:rPr>
          <w:delText>Restricted visibility (1/2 mile or less) occurs MORE than 24 days a year BUT usually persists LESS than 24 hours</w:delText>
        </w:r>
      </w:del>
    </w:p>
    <w:p w14:paraId="4383FB72" w14:textId="75CB61DE" w:rsidR="00F60D18" w:rsidRPr="00670921" w:rsidDel="00395BDF" w:rsidRDefault="00F60D18">
      <w:pPr>
        <w:rPr>
          <w:del w:id="4557" w:author="Sarah Robinson" w:date="2019-10-16T15:23:00Z"/>
          <w:rFonts w:cstheme="minorHAnsi"/>
          <w:sz w:val="22"/>
        </w:rPr>
        <w:pPrChange w:id="4558" w:author="Sarah Robinson" w:date="2019-10-16T15:24:00Z">
          <w:pPr>
            <w:numPr>
              <w:numId w:val="16"/>
            </w:numPr>
            <w:tabs>
              <w:tab w:val="num" w:pos="360"/>
              <w:tab w:val="num" w:pos="540"/>
            </w:tabs>
            <w:spacing w:after="60" w:line="240" w:lineRule="auto"/>
            <w:ind w:left="540" w:hanging="540"/>
          </w:pPr>
        </w:pPrChange>
      </w:pPr>
      <w:del w:id="4559" w:author="Sarah Robinson" w:date="2019-10-16T15:23:00Z">
        <w:r w:rsidRPr="00670921" w:rsidDel="00395BDF">
          <w:rPr>
            <w:rFonts w:cstheme="minorHAnsi"/>
            <w:sz w:val="22"/>
          </w:rPr>
          <w:delText>Restricted visibility (1/2 mile or less) occurs MORE than 24 days a year AND usually persists MORE than 24 hours</w:delText>
        </w:r>
      </w:del>
    </w:p>
    <w:p w14:paraId="395223A6" w14:textId="167670C5" w:rsidR="00F60D18" w:rsidRPr="00670921" w:rsidDel="00395BDF" w:rsidRDefault="00F60D18">
      <w:pPr>
        <w:rPr>
          <w:del w:id="4560" w:author="Sarah Robinson" w:date="2019-10-16T15:23:00Z"/>
          <w:rFonts w:cstheme="minorHAnsi"/>
          <w:sz w:val="32"/>
          <w:szCs w:val="32"/>
        </w:rPr>
        <w:pPrChange w:id="4561" w:author="Sarah Robinson" w:date="2019-10-16T15:24:00Z">
          <w:pPr>
            <w:spacing w:after="60"/>
          </w:pPr>
        </w:pPrChange>
      </w:pPr>
    </w:p>
    <w:p w14:paraId="1F2E6BFA" w14:textId="63B103D6" w:rsidR="00F60D18" w:rsidRPr="00670921" w:rsidDel="00395BDF" w:rsidRDefault="00F60D18">
      <w:pPr>
        <w:rPr>
          <w:del w:id="4562" w:author="Sarah Robinson" w:date="2019-10-16T15:23:00Z"/>
          <w:rFonts w:cstheme="minorHAnsi"/>
          <w:b/>
          <w:bCs/>
          <w:sz w:val="28"/>
        </w:rPr>
        <w:pPrChange w:id="4563" w:author="Sarah Robinson" w:date="2019-10-16T15:24:00Z">
          <w:pPr>
            <w:spacing w:after="60"/>
          </w:pPr>
        </w:pPrChange>
      </w:pPr>
      <w:del w:id="4564" w:author="Sarah Robinson" w:date="2019-10-16T15:23:00Z">
        <w:r w:rsidRPr="00670921" w:rsidDel="00395BDF">
          <w:rPr>
            <w:rFonts w:cstheme="minorHAnsi"/>
            <w:b/>
            <w:bCs/>
            <w:sz w:val="28"/>
          </w:rPr>
          <w:delText>Obstructions</w:delText>
        </w:r>
      </w:del>
    </w:p>
    <w:p w14:paraId="52F11309" w14:textId="599F87BF" w:rsidR="00F60D18" w:rsidRPr="00670921" w:rsidDel="00395BDF" w:rsidRDefault="00F60D18">
      <w:pPr>
        <w:rPr>
          <w:del w:id="4565" w:author="Sarah Robinson" w:date="2019-10-16T15:23:00Z"/>
          <w:rFonts w:cstheme="minorHAnsi"/>
          <w:sz w:val="22"/>
        </w:rPr>
        <w:pPrChange w:id="4566" w:author="Sarah Robinson" w:date="2019-10-16T15:24:00Z">
          <w:pPr>
            <w:numPr>
              <w:numId w:val="17"/>
            </w:numPr>
            <w:tabs>
              <w:tab w:val="num" w:pos="360"/>
              <w:tab w:val="num" w:pos="540"/>
            </w:tabs>
            <w:spacing w:after="60" w:line="240" w:lineRule="auto"/>
            <w:ind w:left="540" w:hanging="540"/>
          </w:pPr>
        </w:pPrChange>
      </w:pPr>
      <w:del w:id="4567" w:author="Sarah Robinson" w:date="2019-10-16T15:23:00Z">
        <w:r w:rsidRPr="00670921" w:rsidDel="00395BDF">
          <w:rPr>
            <w:rFonts w:cstheme="minorHAnsi"/>
            <w:sz w:val="22"/>
          </w:rPr>
          <w:delText>NO obstructions, that is: ice never forms, no floating snags / deadheads, no dredging, and no fixed fishing gear</w:delText>
        </w:r>
      </w:del>
    </w:p>
    <w:p w14:paraId="05742979" w14:textId="7F13F639" w:rsidR="00F60D18" w:rsidRPr="00670921" w:rsidDel="00395BDF" w:rsidRDefault="00F60D18">
      <w:pPr>
        <w:rPr>
          <w:del w:id="4568" w:author="Sarah Robinson" w:date="2019-10-16T15:23:00Z"/>
          <w:rFonts w:cstheme="minorHAnsi"/>
          <w:sz w:val="22"/>
        </w:rPr>
        <w:pPrChange w:id="4569" w:author="Sarah Robinson" w:date="2019-10-16T15:24:00Z">
          <w:pPr>
            <w:numPr>
              <w:numId w:val="17"/>
            </w:numPr>
            <w:tabs>
              <w:tab w:val="num" w:pos="360"/>
              <w:tab w:val="num" w:pos="540"/>
            </w:tabs>
            <w:spacing w:after="60" w:line="240" w:lineRule="auto"/>
            <w:ind w:left="540" w:hanging="540"/>
          </w:pPr>
        </w:pPrChange>
      </w:pPr>
      <w:del w:id="4570" w:author="Sarah Robinson" w:date="2019-10-16T15:23:00Z">
        <w:r w:rsidRPr="00670921" w:rsidDel="00395BDF">
          <w:rPr>
            <w:rFonts w:cstheme="minorHAnsi"/>
            <w:sz w:val="22"/>
          </w:rPr>
          <w:delText>Some obstructions BUT NOT affecting navigation</w:delText>
        </w:r>
      </w:del>
    </w:p>
    <w:p w14:paraId="5467BB55" w14:textId="2D90D566" w:rsidR="00F60D18" w:rsidRPr="00670921" w:rsidDel="00395BDF" w:rsidRDefault="00F60D18">
      <w:pPr>
        <w:rPr>
          <w:del w:id="4571" w:author="Sarah Robinson" w:date="2019-10-16T15:23:00Z"/>
          <w:rFonts w:cstheme="minorHAnsi"/>
          <w:sz w:val="22"/>
        </w:rPr>
        <w:pPrChange w:id="4572" w:author="Sarah Robinson" w:date="2019-10-16T15:24:00Z">
          <w:pPr>
            <w:numPr>
              <w:numId w:val="17"/>
            </w:numPr>
            <w:tabs>
              <w:tab w:val="num" w:pos="360"/>
              <w:tab w:val="num" w:pos="540"/>
            </w:tabs>
            <w:spacing w:after="60" w:line="240" w:lineRule="auto"/>
            <w:ind w:left="540" w:hanging="540"/>
          </w:pPr>
        </w:pPrChange>
      </w:pPr>
      <w:del w:id="4573" w:author="Sarah Robinson" w:date="2019-10-16T15:23:00Z">
        <w:r w:rsidRPr="00670921" w:rsidDel="00395BDF">
          <w:rPr>
            <w:rFonts w:cstheme="minorHAnsi"/>
            <w:sz w:val="22"/>
          </w:rPr>
          <w:delText>Obstructions affecting SOME navigation</w:delText>
        </w:r>
      </w:del>
    </w:p>
    <w:p w14:paraId="2A8A8472" w14:textId="3CDF62BB" w:rsidR="00F60D18" w:rsidRPr="00670921" w:rsidDel="00395BDF" w:rsidRDefault="00F60D18">
      <w:pPr>
        <w:rPr>
          <w:del w:id="4574" w:author="Sarah Robinson" w:date="2019-10-16T15:23:00Z"/>
          <w:rFonts w:cstheme="minorHAnsi"/>
          <w:sz w:val="22"/>
        </w:rPr>
        <w:pPrChange w:id="4575" w:author="Sarah Robinson" w:date="2019-10-16T15:24:00Z">
          <w:pPr>
            <w:numPr>
              <w:numId w:val="17"/>
            </w:numPr>
            <w:tabs>
              <w:tab w:val="num" w:pos="360"/>
              <w:tab w:val="num" w:pos="540"/>
            </w:tabs>
            <w:spacing w:after="60" w:line="240" w:lineRule="auto"/>
            <w:ind w:left="540" w:hanging="540"/>
          </w:pPr>
        </w:pPrChange>
      </w:pPr>
      <w:del w:id="4576" w:author="Sarah Robinson" w:date="2019-10-16T15:23:00Z">
        <w:r w:rsidRPr="00670921" w:rsidDel="00395BDF">
          <w:rPr>
            <w:rFonts w:cstheme="minorHAnsi"/>
            <w:sz w:val="22"/>
          </w:rPr>
          <w:delText>Obstructions affecting ALL navigation</w:delText>
        </w:r>
      </w:del>
    </w:p>
    <w:p w14:paraId="1F07D7B7" w14:textId="5E79B6FF" w:rsidR="00F60D18" w:rsidRPr="00670921" w:rsidDel="00395BDF" w:rsidRDefault="00F60D18">
      <w:pPr>
        <w:rPr>
          <w:del w:id="4577" w:author="Sarah Robinson" w:date="2019-10-16T15:23:00Z"/>
          <w:rFonts w:cstheme="minorHAnsi"/>
          <w:b/>
          <w:sz w:val="32"/>
          <w:szCs w:val="32"/>
        </w:rPr>
        <w:pPrChange w:id="4578" w:author="Sarah Robinson" w:date="2019-10-16T15:24:00Z">
          <w:pPr>
            <w:jc w:val="center"/>
          </w:pPr>
        </w:pPrChange>
      </w:pPr>
      <w:del w:id="4579" w:author="Sarah Robinson" w:date="2019-10-16T15:23:00Z">
        <w:r w:rsidRPr="00670921" w:rsidDel="00395BDF">
          <w:rPr>
            <w:rFonts w:cstheme="minorHAnsi"/>
            <w:b/>
            <w:sz w:val="32"/>
            <w:szCs w:val="32"/>
          </w:rPr>
          <w:br w:type="page"/>
          <w:delText>Waterway Conditions</w:delText>
        </w:r>
      </w:del>
    </w:p>
    <w:p w14:paraId="0AEB5A34" w14:textId="7E6E470C" w:rsidR="00F60D18" w:rsidRPr="00670921" w:rsidDel="00395BDF" w:rsidRDefault="00F60D18">
      <w:pPr>
        <w:rPr>
          <w:del w:id="4580" w:author="Sarah Robinson" w:date="2019-10-16T15:23:00Z"/>
          <w:rFonts w:cstheme="minorHAnsi"/>
          <w:bCs/>
          <w:sz w:val="32"/>
        </w:rPr>
      </w:pPr>
    </w:p>
    <w:p w14:paraId="01F044C0" w14:textId="4BE4C8F3" w:rsidR="00F60D18" w:rsidRPr="00670921" w:rsidDel="00395BDF" w:rsidRDefault="00F60D18">
      <w:pPr>
        <w:rPr>
          <w:del w:id="4581" w:author="Sarah Robinson" w:date="2019-10-16T15:23:00Z"/>
          <w:rFonts w:cstheme="minorHAnsi"/>
          <w:b/>
          <w:bCs/>
          <w:sz w:val="28"/>
        </w:rPr>
        <w:pPrChange w:id="4582" w:author="Sarah Robinson" w:date="2019-10-16T15:24:00Z">
          <w:pPr>
            <w:spacing w:after="60"/>
          </w:pPr>
        </w:pPrChange>
      </w:pPr>
      <w:del w:id="4583" w:author="Sarah Robinson" w:date="2019-10-16T15:23:00Z">
        <w:r w:rsidRPr="00670921" w:rsidDel="00395BDF">
          <w:rPr>
            <w:rFonts w:cstheme="minorHAnsi"/>
            <w:b/>
            <w:bCs/>
            <w:sz w:val="28"/>
          </w:rPr>
          <w:delText>Visibility Impediments</w:delText>
        </w:r>
      </w:del>
    </w:p>
    <w:p w14:paraId="798A34A4" w14:textId="03DC1B1E" w:rsidR="00F60D18" w:rsidRPr="00670921" w:rsidDel="00395BDF" w:rsidRDefault="00F60D18">
      <w:pPr>
        <w:rPr>
          <w:del w:id="4584" w:author="Sarah Robinson" w:date="2019-10-16T15:23:00Z"/>
          <w:rFonts w:cstheme="minorHAnsi"/>
          <w:sz w:val="22"/>
        </w:rPr>
        <w:pPrChange w:id="4585" w:author="Sarah Robinson" w:date="2019-10-16T15:24:00Z">
          <w:pPr>
            <w:numPr>
              <w:numId w:val="18"/>
            </w:numPr>
            <w:tabs>
              <w:tab w:val="num" w:pos="360"/>
              <w:tab w:val="num" w:pos="540"/>
            </w:tabs>
            <w:spacing w:after="60" w:line="240" w:lineRule="auto"/>
            <w:ind w:left="540" w:hanging="540"/>
          </w:pPr>
        </w:pPrChange>
      </w:pPr>
      <w:del w:id="4586" w:author="Sarah Robinson" w:date="2019-10-16T15:23:00Z">
        <w:r w:rsidRPr="00670921" w:rsidDel="00395BDF">
          <w:rPr>
            <w:rFonts w:cstheme="minorHAnsi"/>
            <w:sz w:val="22"/>
          </w:rPr>
          <w:delText>NO visual impediments on the waterway</w:delText>
        </w:r>
      </w:del>
    </w:p>
    <w:p w14:paraId="46126EF1" w14:textId="27929390" w:rsidR="00F60D18" w:rsidRPr="00670921" w:rsidDel="00395BDF" w:rsidRDefault="00F60D18">
      <w:pPr>
        <w:rPr>
          <w:del w:id="4587" w:author="Sarah Robinson" w:date="2019-10-16T15:23:00Z"/>
          <w:rFonts w:cstheme="minorHAnsi"/>
          <w:sz w:val="22"/>
        </w:rPr>
        <w:pPrChange w:id="4588" w:author="Sarah Robinson" w:date="2019-10-16T15:24:00Z">
          <w:pPr>
            <w:numPr>
              <w:numId w:val="18"/>
            </w:numPr>
            <w:tabs>
              <w:tab w:val="num" w:pos="360"/>
              <w:tab w:val="num" w:pos="540"/>
            </w:tabs>
            <w:spacing w:after="60" w:line="240" w:lineRule="auto"/>
            <w:ind w:left="540" w:hanging="540"/>
          </w:pPr>
        </w:pPrChange>
      </w:pPr>
      <w:del w:id="4589" w:author="Sarah Robinson" w:date="2019-10-16T15:23:00Z">
        <w:r w:rsidRPr="00670921" w:rsidDel="00395BDF">
          <w:rPr>
            <w:rFonts w:cstheme="minorHAnsi"/>
            <w:sz w:val="22"/>
          </w:rPr>
          <w:delText>Areas of the waterway where aids to navigation are obscured</w:delText>
        </w:r>
      </w:del>
    </w:p>
    <w:p w14:paraId="4C36EB97" w14:textId="61FECC06" w:rsidR="00F60D18" w:rsidRPr="00670921" w:rsidDel="00395BDF" w:rsidRDefault="00F60D18">
      <w:pPr>
        <w:rPr>
          <w:del w:id="4590" w:author="Sarah Robinson" w:date="2019-10-16T15:23:00Z"/>
          <w:rFonts w:cstheme="minorHAnsi"/>
          <w:sz w:val="22"/>
        </w:rPr>
        <w:pPrChange w:id="4591" w:author="Sarah Robinson" w:date="2019-10-16T15:24:00Z">
          <w:pPr>
            <w:numPr>
              <w:numId w:val="18"/>
            </w:numPr>
            <w:tabs>
              <w:tab w:val="num" w:pos="360"/>
              <w:tab w:val="num" w:pos="540"/>
            </w:tabs>
            <w:spacing w:after="60" w:line="240" w:lineRule="auto"/>
            <w:ind w:left="540" w:hanging="540"/>
          </w:pPr>
        </w:pPrChange>
      </w:pPr>
      <w:del w:id="4592" w:author="Sarah Robinson" w:date="2019-10-16T15:23:00Z">
        <w:r w:rsidRPr="00670921" w:rsidDel="00395BDF">
          <w:rPr>
            <w:rFonts w:cstheme="minorHAnsi"/>
            <w:sz w:val="22"/>
          </w:rPr>
          <w:delText>Areas of the waterway where vessel movements are obscured</w:delText>
        </w:r>
      </w:del>
    </w:p>
    <w:p w14:paraId="71F8EA1A" w14:textId="4060C200" w:rsidR="00F60D18" w:rsidRPr="00670921" w:rsidDel="00395BDF" w:rsidRDefault="00F60D18">
      <w:pPr>
        <w:rPr>
          <w:del w:id="4593" w:author="Sarah Robinson" w:date="2019-10-16T15:23:00Z"/>
          <w:rFonts w:cstheme="minorHAnsi"/>
          <w:sz w:val="22"/>
        </w:rPr>
        <w:pPrChange w:id="4594" w:author="Sarah Robinson" w:date="2019-10-16T15:24:00Z">
          <w:pPr>
            <w:numPr>
              <w:numId w:val="18"/>
            </w:numPr>
            <w:tabs>
              <w:tab w:val="num" w:pos="360"/>
              <w:tab w:val="num" w:pos="540"/>
            </w:tabs>
            <w:spacing w:after="60" w:line="240" w:lineRule="auto"/>
            <w:ind w:left="540" w:hanging="540"/>
          </w:pPr>
        </w:pPrChange>
      </w:pPr>
      <w:del w:id="4595" w:author="Sarah Robinson" w:date="2019-10-16T15:23:00Z">
        <w:r w:rsidRPr="00670921" w:rsidDel="00395BDF">
          <w:rPr>
            <w:rFonts w:cstheme="minorHAnsi"/>
            <w:sz w:val="22"/>
          </w:rPr>
          <w:delText>Areas of the waterway where BOTH vessel movements AND aids to navigation are obscured</w:delText>
        </w:r>
      </w:del>
    </w:p>
    <w:p w14:paraId="7539D703" w14:textId="5AFF4381" w:rsidR="00F60D18" w:rsidRPr="00670921" w:rsidDel="00395BDF" w:rsidRDefault="00F60D18">
      <w:pPr>
        <w:rPr>
          <w:del w:id="4596" w:author="Sarah Robinson" w:date="2019-10-16T15:23:00Z"/>
          <w:rFonts w:cstheme="minorHAnsi"/>
          <w:sz w:val="32"/>
          <w:szCs w:val="32"/>
        </w:rPr>
        <w:pPrChange w:id="4597" w:author="Sarah Robinson" w:date="2019-10-16T15:24:00Z">
          <w:pPr>
            <w:spacing w:after="60"/>
          </w:pPr>
        </w:pPrChange>
      </w:pPr>
    </w:p>
    <w:p w14:paraId="46FA79C3" w14:textId="21A5EF85" w:rsidR="00F60D18" w:rsidRPr="00670921" w:rsidDel="00395BDF" w:rsidRDefault="00F60D18">
      <w:pPr>
        <w:rPr>
          <w:del w:id="4598" w:author="Sarah Robinson" w:date="2019-10-16T15:23:00Z"/>
          <w:rFonts w:cstheme="minorHAnsi"/>
          <w:b/>
          <w:bCs/>
          <w:sz w:val="28"/>
        </w:rPr>
        <w:pPrChange w:id="4599" w:author="Sarah Robinson" w:date="2019-10-16T15:24:00Z">
          <w:pPr>
            <w:pStyle w:val="Footer"/>
            <w:spacing w:after="60"/>
          </w:pPr>
        </w:pPrChange>
      </w:pPr>
      <w:del w:id="4600" w:author="Sarah Robinson" w:date="2019-10-16T15:23:00Z">
        <w:r w:rsidRPr="00670921" w:rsidDel="00395BDF">
          <w:rPr>
            <w:rFonts w:cstheme="minorHAnsi"/>
            <w:b/>
            <w:bCs/>
            <w:sz w:val="28"/>
          </w:rPr>
          <w:delText>Dimensions</w:delText>
        </w:r>
      </w:del>
    </w:p>
    <w:p w14:paraId="121E086E" w14:textId="0EEBDBCA" w:rsidR="00F60D18" w:rsidRPr="00670921" w:rsidDel="00395BDF" w:rsidRDefault="00F60D18">
      <w:pPr>
        <w:rPr>
          <w:del w:id="4601" w:author="Sarah Robinson" w:date="2019-10-16T15:23:00Z"/>
          <w:rFonts w:cstheme="minorHAnsi"/>
          <w:sz w:val="22"/>
        </w:rPr>
        <w:pPrChange w:id="4602" w:author="Sarah Robinson" w:date="2019-10-16T15:24:00Z">
          <w:pPr>
            <w:numPr>
              <w:numId w:val="19"/>
            </w:numPr>
            <w:tabs>
              <w:tab w:val="num" w:pos="360"/>
              <w:tab w:val="num" w:pos="540"/>
            </w:tabs>
            <w:spacing w:after="60" w:line="240" w:lineRule="auto"/>
            <w:ind w:left="540" w:hanging="540"/>
          </w:pPr>
        </w:pPrChange>
      </w:pPr>
      <w:del w:id="4603" w:author="Sarah Robinson" w:date="2019-10-16T15:23:00Z">
        <w:r w:rsidRPr="00670921" w:rsidDel="00395BDF">
          <w:rPr>
            <w:rFonts w:cstheme="minorHAnsi"/>
            <w:sz w:val="22"/>
          </w:rPr>
          <w:delText>Open roadstead; no waterway constrictions</w:delText>
        </w:r>
      </w:del>
    </w:p>
    <w:p w14:paraId="25362E97" w14:textId="15EB2672" w:rsidR="00F60D18" w:rsidRPr="00670921" w:rsidDel="00395BDF" w:rsidRDefault="00F60D18">
      <w:pPr>
        <w:rPr>
          <w:del w:id="4604" w:author="Sarah Robinson" w:date="2019-10-16T15:23:00Z"/>
          <w:rFonts w:cstheme="minorHAnsi"/>
          <w:sz w:val="22"/>
        </w:rPr>
        <w:pPrChange w:id="4605" w:author="Sarah Robinson" w:date="2019-10-16T15:24:00Z">
          <w:pPr>
            <w:numPr>
              <w:numId w:val="19"/>
            </w:numPr>
            <w:tabs>
              <w:tab w:val="num" w:pos="360"/>
              <w:tab w:val="num" w:pos="540"/>
            </w:tabs>
            <w:spacing w:after="60" w:line="240" w:lineRule="auto"/>
            <w:ind w:left="540" w:hanging="540"/>
          </w:pPr>
        </w:pPrChange>
      </w:pPr>
      <w:del w:id="4606" w:author="Sarah Robinson" w:date="2019-10-16T15:23:00Z">
        <w:r w:rsidRPr="00670921" w:rsidDel="00395BDF">
          <w:rPr>
            <w:rFonts w:cstheme="minorHAnsi"/>
            <w:sz w:val="22"/>
          </w:rPr>
          <w:delText>Constricted waterway where passing arrangements are routinely needed</w:delText>
        </w:r>
      </w:del>
    </w:p>
    <w:p w14:paraId="2AA62D66" w14:textId="0E83A48A" w:rsidR="00F60D18" w:rsidRPr="00670921" w:rsidDel="00395BDF" w:rsidRDefault="00F60D18">
      <w:pPr>
        <w:rPr>
          <w:del w:id="4607" w:author="Sarah Robinson" w:date="2019-10-16T15:23:00Z"/>
          <w:rFonts w:cstheme="minorHAnsi"/>
          <w:sz w:val="22"/>
        </w:rPr>
        <w:pPrChange w:id="4608" w:author="Sarah Robinson" w:date="2019-10-16T15:24:00Z">
          <w:pPr>
            <w:numPr>
              <w:numId w:val="19"/>
            </w:numPr>
            <w:tabs>
              <w:tab w:val="num" w:pos="360"/>
              <w:tab w:val="num" w:pos="540"/>
            </w:tabs>
            <w:spacing w:after="60" w:line="240" w:lineRule="auto"/>
            <w:ind w:left="540" w:hanging="540"/>
          </w:pPr>
        </w:pPrChange>
      </w:pPr>
      <w:del w:id="4609" w:author="Sarah Robinson" w:date="2019-10-16T15:23:00Z">
        <w:r w:rsidRPr="00670921" w:rsidDel="00395BDF">
          <w:rPr>
            <w:rFonts w:cstheme="minorHAnsi"/>
            <w:sz w:val="22"/>
          </w:rPr>
          <w:delText>Constricted waterway with some SHORT stretches where large vessels generally avoid passing each other</w:delText>
        </w:r>
      </w:del>
    </w:p>
    <w:p w14:paraId="44287407" w14:textId="5CCF4B32" w:rsidR="00F60D18" w:rsidRPr="00670921" w:rsidDel="00395BDF" w:rsidRDefault="00F60D18">
      <w:pPr>
        <w:rPr>
          <w:del w:id="4610" w:author="Sarah Robinson" w:date="2019-10-16T15:23:00Z"/>
          <w:rFonts w:cstheme="minorHAnsi"/>
          <w:sz w:val="22"/>
        </w:rPr>
        <w:pPrChange w:id="4611" w:author="Sarah Robinson" w:date="2019-10-16T15:24:00Z">
          <w:pPr>
            <w:numPr>
              <w:numId w:val="19"/>
            </w:numPr>
            <w:tabs>
              <w:tab w:val="num" w:pos="360"/>
              <w:tab w:val="num" w:pos="540"/>
            </w:tabs>
            <w:spacing w:after="60" w:line="240" w:lineRule="auto"/>
            <w:ind w:left="540" w:hanging="540"/>
          </w:pPr>
        </w:pPrChange>
      </w:pPr>
      <w:del w:id="4612" w:author="Sarah Robinson" w:date="2019-10-16T15:23:00Z">
        <w:r w:rsidRPr="00670921" w:rsidDel="00395BDF">
          <w:rPr>
            <w:rFonts w:cstheme="minorHAnsi"/>
            <w:sz w:val="22"/>
          </w:rPr>
          <w:delText>Constricted waterway with LONG stretches where some large vessel passing can’t be avoided AND involves close quarters encounters</w:delText>
        </w:r>
      </w:del>
    </w:p>
    <w:p w14:paraId="5EF7FF71" w14:textId="17849F8C" w:rsidR="00F60D18" w:rsidRPr="00670921" w:rsidDel="00395BDF" w:rsidRDefault="00F60D18">
      <w:pPr>
        <w:rPr>
          <w:del w:id="4613" w:author="Sarah Robinson" w:date="2019-10-16T15:23:00Z"/>
          <w:rFonts w:cstheme="minorHAnsi"/>
          <w:sz w:val="32"/>
          <w:szCs w:val="32"/>
        </w:rPr>
        <w:pPrChange w:id="4614" w:author="Sarah Robinson" w:date="2019-10-16T15:24:00Z">
          <w:pPr>
            <w:spacing w:after="60"/>
          </w:pPr>
        </w:pPrChange>
      </w:pPr>
    </w:p>
    <w:p w14:paraId="6B0F7627" w14:textId="7A850131" w:rsidR="00F60D18" w:rsidRPr="00670921" w:rsidDel="00395BDF" w:rsidRDefault="00F60D18">
      <w:pPr>
        <w:rPr>
          <w:del w:id="4615" w:author="Sarah Robinson" w:date="2019-10-16T15:23:00Z"/>
          <w:rFonts w:cstheme="minorHAnsi"/>
          <w:b/>
          <w:bCs/>
          <w:sz w:val="28"/>
        </w:rPr>
        <w:pPrChange w:id="4616" w:author="Sarah Robinson" w:date="2019-10-16T15:24:00Z">
          <w:pPr>
            <w:pStyle w:val="Footer"/>
            <w:spacing w:after="60"/>
          </w:pPr>
        </w:pPrChange>
      </w:pPr>
      <w:del w:id="4617" w:author="Sarah Robinson" w:date="2019-10-16T15:23:00Z">
        <w:r w:rsidRPr="00670921" w:rsidDel="00395BDF">
          <w:rPr>
            <w:rFonts w:cstheme="minorHAnsi"/>
            <w:b/>
            <w:bCs/>
            <w:sz w:val="28"/>
          </w:rPr>
          <w:delText>Bottom Type</w:delText>
        </w:r>
      </w:del>
    </w:p>
    <w:p w14:paraId="4B34A9C8" w14:textId="233E0802" w:rsidR="00F60D18" w:rsidRPr="00670921" w:rsidDel="00395BDF" w:rsidRDefault="00F60D18">
      <w:pPr>
        <w:rPr>
          <w:del w:id="4618" w:author="Sarah Robinson" w:date="2019-10-16T15:23:00Z"/>
          <w:rFonts w:cstheme="minorHAnsi"/>
          <w:sz w:val="22"/>
        </w:rPr>
        <w:pPrChange w:id="4619" w:author="Sarah Robinson" w:date="2019-10-16T15:24:00Z">
          <w:pPr>
            <w:numPr>
              <w:numId w:val="20"/>
            </w:numPr>
            <w:tabs>
              <w:tab w:val="num" w:pos="360"/>
              <w:tab w:val="num" w:pos="540"/>
            </w:tabs>
            <w:spacing w:after="60" w:line="240" w:lineRule="auto"/>
            <w:ind w:left="540" w:hanging="540"/>
          </w:pPr>
        </w:pPrChange>
      </w:pPr>
      <w:del w:id="4620" w:author="Sarah Robinson" w:date="2019-10-16T15:23:00Z">
        <w:r w:rsidRPr="00670921" w:rsidDel="00395BDF">
          <w:rPr>
            <w:rFonts w:cstheme="minorHAnsi"/>
            <w:sz w:val="22"/>
          </w:rPr>
          <w:delText>Deep water throughout the waterway; no channel is needed; vessel breakdown unlikely to result in grounding or allision</w:delText>
        </w:r>
      </w:del>
    </w:p>
    <w:p w14:paraId="3E6241FC" w14:textId="4F7D8120" w:rsidR="00F60D18" w:rsidRPr="00670921" w:rsidDel="00395BDF" w:rsidRDefault="00F60D18">
      <w:pPr>
        <w:rPr>
          <w:del w:id="4621" w:author="Sarah Robinson" w:date="2019-10-16T15:23:00Z"/>
          <w:rFonts w:cstheme="minorHAnsi"/>
          <w:sz w:val="22"/>
        </w:rPr>
        <w:pPrChange w:id="4622" w:author="Sarah Robinson" w:date="2019-10-16T15:24:00Z">
          <w:pPr>
            <w:numPr>
              <w:numId w:val="20"/>
            </w:numPr>
            <w:tabs>
              <w:tab w:val="num" w:pos="360"/>
              <w:tab w:val="num" w:pos="540"/>
            </w:tabs>
            <w:spacing w:after="60" w:line="240" w:lineRule="auto"/>
            <w:ind w:left="540" w:hanging="540"/>
          </w:pPr>
        </w:pPrChange>
      </w:pPr>
      <w:del w:id="4623" w:author="Sarah Robinson" w:date="2019-10-16T15:23:00Z">
        <w:r w:rsidRPr="00670921" w:rsidDel="00395BDF">
          <w:rPr>
            <w:rFonts w:cstheme="minorHAnsi"/>
            <w:sz w:val="22"/>
          </w:rPr>
          <w:delText>Soft bottom with NO hard obstructions outside channel</w:delText>
        </w:r>
      </w:del>
    </w:p>
    <w:p w14:paraId="5A8A42B4" w14:textId="62FD3C2C" w:rsidR="00F60D18" w:rsidRPr="00670921" w:rsidDel="00395BDF" w:rsidRDefault="00F60D18">
      <w:pPr>
        <w:rPr>
          <w:del w:id="4624" w:author="Sarah Robinson" w:date="2019-10-16T15:23:00Z"/>
          <w:rFonts w:cstheme="minorHAnsi"/>
          <w:sz w:val="22"/>
        </w:rPr>
        <w:pPrChange w:id="4625" w:author="Sarah Robinson" w:date="2019-10-16T15:24:00Z">
          <w:pPr>
            <w:numPr>
              <w:numId w:val="20"/>
            </w:numPr>
            <w:tabs>
              <w:tab w:val="num" w:pos="360"/>
              <w:tab w:val="num" w:pos="540"/>
            </w:tabs>
            <w:spacing w:after="60" w:line="240" w:lineRule="auto"/>
            <w:ind w:left="540" w:hanging="540"/>
          </w:pPr>
        </w:pPrChange>
      </w:pPr>
      <w:del w:id="4626" w:author="Sarah Robinson" w:date="2019-10-16T15:23:00Z">
        <w:r w:rsidRPr="00670921" w:rsidDel="00395BDF">
          <w:rPr>
            <w:rFonts w:cstheme="minorHAnsi"/>
            <w:sz w:val="22"/>
          </w:rPr>
          <w:delText>Sand, shale, or some hard obstructions outside of channel</w:delText>
        </w:r>
      </w:del>
    </w:p>
    <w:p w14:paraId="052DCB49" w14:textId="48E5B983" w:rsidR="00F60D18" w:rsidRPr="00670921" w:rsidDel="00395BDF" w:rsidRDefault="00F60D18">
      <w:pPr>
        <w:rPr>
          <w:del w:id="4627" w:author="Sarah Robinson" w:date="2019-10-16T15:23:00Z"/>
          <w:rFonts w:cstheme="minorHAnsi"/>
          <w:sz w:val="22"/>
        </w:rPr>
        <w:pPrChange w:id="4628" w:author="Sarah Robinson" w:date="2019-10-16T15:24:00Z">
          <w:pPr>
            <w:numPr>
              <w:numId w:val="20"/>
            </w:numPr>
            <w:tabs>
              <w:tab w:val="num" w:pos="360"/>
              <w:tab w:val="num" w:pos="540"/>
            </w:tabs>
            <w:spacing w:after="60" w:line="240" w:lineRule="auto"/>
            <w:ind w:left="540" w:hanging="540"/>
          </w:pPr>
        </w:pPrChange>
      </w:pPr>
      <w:del w:id="4629" w:author="Sarah Robinson" w:date="2019-10-16T15:23:00Z">
        <w:r w:rsidRPr="00670921" w:rsidDel="00395BDF">
          <w:rPr>
            <w:rFonts w:cstheme="minorHAnsi"/>
            <w:sz w:val="22"/>
          </w:rPr>
          <w:delText>Hard or rocky bottom lines the channel edges</w:delText>
        </w:r>
      </w:del>
    </w:p>
    <w:p w14:paraId="48DC6578" w14:textId="300A9FA5" w:rsidR="00F60D18" w:rsidRPr="00670921" w:rsidDel="00395BDF" w:rsidRDefault="00F60D18">
      <w:pPr>
        <w:rPr>
          <w:del w:id="4630" w:author="Sarah Robinson" w:date="2019-10-16T15:23:00Z"/>
          <w:rFonts w:cstheme="minorHAnsi"/>
          <w:sz w:val="32"/>
          <w:szCs w:val="32"/>
        </w:rPr>
        <w:pPrChange w:id="4631" w:author="Sarah Robinson" w:date="2019-10-16T15:24:00Z">
          <w:pPr>
            <w:spacing w:after="60"/>
          </w:pPr>
        </w:pPrChange>
      </w:pPr>
    </w:p>
    <w:p w14:paraId="4A2D7E0A" w14:textId="3CEFA1BC" w:rsidR="00F60D18" w:rsidRPr="00670921" w:rsidDel="00395BDF" w:rsidRDefault="00F60D18">
      <w:pPr>
        <w:rPr>
          <w:del w:id="4632" w:author="Sarah Robinson" w:date="2019-10-16T15:23:00Z"/>
          <w:rFonts w:cstheme="minorHAnsi"/>
          <w:b/>
          <w:bCs/>
          <w:sz w:val="28"/>
        </w:rPr>
        <w:pPrChange w:id="4633" w:author="Sarah Robinson" w:date="2019-10-16T15:24:00Z">
          <w:pPr>
            <w:pStyle w:val="Footer"/>
            <w:spacing w:after="60"/>
          </w:pPr>
        </w:pPrChange>
      </w:pPr>
      <w:del w:id="4634" w:author="Sarah Robinson" w:date="2019-10-16T15:23:00Z">
        <w:r w:rsidRPr="00670921" w:rsidDel="00395BDF">
          <w:rPr>
            <w:rFonts w:cstheme="minorHAnsi"/>
            <w:b/>
            <w:bCs/>
            <w:sz w:val="28"/>
          </w:rPr>
          <w:delText>Configuration</w:delText>
        </w:r>
      </w:del>
    </w:p>
    <w:p w14:paraId="4E49307B" w14:textId="301B87CD" w:rsidR="00F60D18" w:rsidRPr="00670921" w:rsidDel="00395BDF" w:rsidRDefault="00F60D18">
      <w:pPr>
        <w:rPr>
          <w:del w:id="4635" w:author="Sarah Robinson" w:date="2019-10-16T15:23:00Z"/>
          <w:rFonts w:cstheme="minorHAnsi"/>
          <w:sz w:val="22"/>
        </w:rPr>
        <w:pPrChange w:id="4636" w:author="Sarah Robinson" w:date="2019-10-16T15:24:00Z">
          <w:pPr>
            <w:pStyle w:val="Footer"/>
            <w:numPr>
              <w:numId w:val="21"/>
            </w:numPr>
            <w:tabs>
              <w:tab w:val="num" w:pos="360"/>
              <w:tab w:val="num" w:pos="540"/>
            </w:tabs>
            <w:spacing w:after="60" w:line="240" w:lineRule="auto"/>
            <w:ind w:left="540" w:hanging="540"/>
          </w:pPr>
        </w:pPrChange>
      </w:pPr>
      <w:del w:id="4637" w:author="Sarah Robinson" w:date="2019-10-16T15:23:00Z">
        <w:r w:rsidRPr="00670921" w:rsidDel="00395BDF">
          <w:rPr>
            <w:rFonts w:cstheme="minorHAnsi"/>
            <w:sz w:val="22"/>
          </w:rPr>
          <w:delText>No turns over 45 degrees AND no convergences</w:delText>
        </w:r>
      </w:del>
    </w:p>
    <w:p w14:paraId="68D5B945" w14:textId="3E910965" w:rsidR="00F60D18" w:rsidRPr="00670921" w:rsidDel="00395BDF" w:rsidRDefault="00F60D18">
      <w:pPr>
        <w:rPr>
          <w:del w:id="4638" w:author="Sarah Robinson" w:date="2019-10-16T15:23:00Z"/>
          <w:rFonts w:cstheme="minorHAnsi"/>
          <w:sz w:val="22"/>
        </w:rPr>
        <w:pPrChange w:id="4639" w:author="Sarah Robinson" w:date="2019-10-16T15:24:00Z">
          <w:pPr>
            <w:pStyle w:val="Footer"/>
            <w:numPr>
              <w:numId w:val="21"/>
            </w:numPr>
            <w:tabs>
              <w:tab w:val="num" w:pos="360"/>
              <w:tab w:val="num" w:pos="540"/>
            </w:tabs>
            <w:spacing w:after="60" w:line="240" w:lineRule="auto"/>
            <w:ind w:left="540" w:hanging="540"/>
          </w:pPr>
        </w:pPrChange>
      </w:pPr>
      <w:del w:id="4640" w:author="Sarah Robinson" w:date="2019-10-16T15:23:00Z">
        <w:r w:rsidRPr="00670921" w:rsidDel="00395BDF">
          <w:rPr>
            <w:rFonts w:cstheme="minorHAnsi"/>
            <w:sz w:val="22"/>
          </w:rPr>
          <w:delText>One or more turns over 45 degrees BUT no convergences</w:delText>
        </w:r>
      </w:del>
    </w:p>
    <w:p w14:paraId="6A317D0E" w14:textId="0797804E" w:rsidR="00F60D18" w:rsidRPr="00670921" w:rsidDel="00395BDF" w:rsidRDefault="00F60D18">
      <w:pPr>
        <w:rPr>
          <w:del w:id="4641" w:author="Sarah Robinson" w:date="2019-10-16T15:23:00Z"/>
          <w:rFonts w:cstheme="minorHAnsi"/>
          <w:sz w:val="22"/>
        </w:rPr>
        <w:pPrChange w:id="4642" w:author="Sarah Robinson" w:date="2019-10-16T15:24:00Z">
          <w:pPr>
            <w:pStyle w:val="Footer"/>
            <w:numPr>
              <w:numId w:val="21"/>
            </w:numPr>
            <w:tabs>
              <w:tab w:val="num" w:pos="360"/>
              <w:tab w:val="num" w:pos="540"/>
            </w:tabs>
            <w:spacing w:after="60" w:line="240" w:lineRule="auto"/>
            <w:ind w:left="540" w:hanging="540"/>
          </w:pPr>
        </w:pPrChange>
      </w:pPr>
      <w:del w:id="4643" w:author="Sarah Robinson" w:date="2019-10-16T15:23:00Z">
        <w:r w:rsidRPr="00670921" w:rsidDel="00395BDF">
          <w:rPr>
            <w:rFonts w:cstheme="minorHAnsi"/>
            <w:sz w:val="22"/>
          </w:rPr>
          <w:delText>No turns over 45 degrees BUT waterway has convergences</w:delText>
        </w:r>
      </w:del>
    </w:p>
    <w:p w14:paraId="07977EFF" w14:textId="6080FBFE" w:rsidR="00F60D18" w:rsidRPr="00670921" w:rsidDel="00395BDF" w:rsidRDefault="00F60D18">
      <w:pPr>
        <w:rPr>
          <w:del w:id="4644" w:author="Sarah Robinson" w:date="2019-10-16T15:23:00Z"/>
          <w:rFonts w:cstheme="minorHAnsi"/>
          <w:sz w:val="22"/>
        </w:rPr>
        <w:pPrChange w:id="4645" w:author="Sarah Robinson" w:date="2019-10-16T15:24:00Z">
          <w:pPr>
            <w:pStyle w:val="Footer"/>
            <w:numPr>
              <w:numId w:val="21"/>
            </w:numPr>
            <w:tabs>
              <w:tab w:val="num" w:pos="360"/>
              <w:tab w:val="num" w:pos="540"/>
            </w:tabs>
            <w:spacing w:after="60" w:line="240" w:lineRule="auto"/>
            <w:ind w:left="540" w:hanging="540"/>
          </w:pPr>
        </w:pPrChange>
      </w:pPr>
      <w:del w:id="4646" w:author="Sarah Robinson" w:date="2019-10-16T15:23:00Z">
        <w:r w:rsidRPr="00670921" w:rsidDel="00395BDF">
          <w:rPr>
            <w:rFonts w:cstheme="minorHAnsi"/>
            <w:sz w:val="22"/>
          </w:rPr>
          <w:delText>One or more turns over 45 degrees AND waterway has convergences</w:delText>
        </w:r>
      </w:del>
    </w:p>
    <w:p w14:paraId="59EFA83E" w14:textId="2CF5815F" w:rsidR="00F60D18" w:rsidRPr="00670921" w:rsidDel="00395BDF" w:rsidRDefault="00F60D18">
      <w:pPr>
        <w:rPr>
          <w:del w:id="4647" w:author="Sarah Robinson" w:date="2019-10-16T15:23:00Z"/>
          <w:rFonts w:cstheme="minorHAnsi"/>
          <w:b/>
          <w:bCs/>
          <w:sz w:val="32"/>
        </w:rPr>
        <w:pPrChange w:id="4648" w:author="Sarah Robinson" w:date="2019-10-16T15:24:00Z">
          <w:pPr>
            <w:jc w:val="center"/>
          </w:pPr>
        </w:pPrChange>
      </w:pPr>
      <w:del w:id="4649" w:author="Sarah Robinson" w:date="2019-10-16T15:23:00Z">
        <w:r w:rsidRPr="00670921" w:rsidDel="00395BDF">
          <w:rPr>
            <w:rFonts w:cstheme="minorHAnsi"/>
          </w:rPr>
          <w:br w:type="page"/>
        </w:r>
        <w:r w:rsidRPr="00670921" w:rsidDel="00395BDF">
          <w:rPr>
            <w:rFonts w:cstheme="minorHAnsi"/>
            <w:b/>
            <w:bCs/>
            <w:sz w:val="32"/>
          </w:rPr>
          <w:delText>Immediate Consequences</w:delText>
        </w:r>
      </w:del>
    </w:p>
    <w:p w14:paraId="5A1647C9" w14:textId="6170EE2E" w:rsidR="00F60D18" w:rsidRPr="00670921" w:rsidDel="00395BDF" w:rsidRDefault="00F60D18">
      <w:pPr>
        <w:rPr>
          <w:del w:id="4650" w:author="Sarah Robinson" w:date="2019-10-16T15:23:00Z"/>
          <w:rFonts w:cstheme="minorHAnsi"/>
          <w:bCs/>
          <w:sz w:val="32"/>
          <w:szCs w:val="32"/>
        </w:rPr>
      </w:pPr>
    </w:p>
    <w:p w14:paraId="23CCCE20" w14:textId="631CAE5E" w:rsidR="00F60D18" w:rsidRPr="00670921" w:rsidDel="00395BDF" w:rsidRDefault="00F60D18">
      <w:pPr>
        <w:rPr>
          <w:del w:id="4651" w:author="Sarah Robinson" w:date="2019-10-16T15:23:00Z"/>
          <w:rFonts w:cstheme="minorHAnsi"/>
          <w:b/>
          <w:bCs/>
          <w:sz w:val="28"/>
        </w:rPr>
        <w:pPrChange w:id="4652" w:author="Sarah Robinson" w:date="2019-10-16T15:24:00Z">
          <w:pPr>
            <w:spacing w:after="60"/>
          </w:pPr>
        </w:pPrChange>
      </w:pPr>
      <w:del w:id="4653" w:author="Sarah Robinson" w:date="2019-10-16T15:23:00Z">
        <w:r w:rsidRPr="00670921" w:rsidDel="00395BDF">
          <w:rPr>
            <w:rFonts w:cstheme="minorHAnsi"/>
            <w:b/>
            <w:bCs/>
            <w:sz w:val="28"/>
          </w:rPr>
          <w:delText>Personnel Injuries</w:delText>
        </w:r>
      </w:del>
    </w:p>
    <w:p w14:paraId="030C6EE1" w14:textId="433F4EC8" w:rsidR="00F60D18" w:rsidRPr="00670921" w:rsidDel="00395BDF" w:rsidRDefault="00F60D18">
      <w:pPr>
        <w:rPr>
          <w:del w:id="4654" w:author="Sarah Robinson" w:date="2019-10-16T15:23:00Z"/>
          <w:rFonts w:cstheme="minorHAnsi"/>
          <w:sz w:val="22"/>
        </w:rPr>
        <w:pPrChange w:id="4655" w:author="Sarah Robinson" w:date="2019-10-16T15:24:00Z">
          <w:pPr>
            <w:numPr>
              <w:numId w:val="22"/>
            </w:numPr>
            <w:tabs>
              <w:tab w:val="num" w:pos="360"/>
              <w:tab w:val="num" w:pos="540"/>
            </w:tabs>
            <w:spacing w:after="60" w:line="240" w:lineRule="auto"/>
            <w:ind w:left="540" w:hanging="540"/>
          </w:pPr>
        </w:pPrChange>
      </w:pPr>
      <w:del w:id="4656" w:author="Sarah Robinson" w:date="2019-10-16T15:23:00Z">
        <w:r w:rsidRPr="00670921" w:rsidDel="00395BDF">
          <w:rPr>
            <w:rFonts w:cstheme="minorHAnsi"/>
            <w:sz w:val="22"/>
          </w:rPr>
          <w:delText>NO passenger vessels (i.e., dinner cruises, charter fishing, passenger ferries, cruise ships) using the waterway</w:delText>
        </w:r>
      </w:del>
    </w:p>
    <w:p w14:paraId="0F066BA2" w14:textId="0F134E19" w:rsidR="00F60D18" w:rsidRPr="00670921" w:rsidDel="00395BDF" w:rsidRDefault="00F60D18">
      <w:pPr>
        <w:rPr>
          <w:del w:id="4657" w:author="Sarah Robinson" w:date="2019-10-16T15:23:00Z"/>
          <w:rFonts w:cstheme="minorHAnsi"/>
          <w:sz w:val="22"/>
        </w:rPr>
        <w:pPrChange w:id="4658" w:author="Sarah Robinson" w:date="2019-10-16T15:24:00Z">
          <w:pPr>
            <w:numPr>
              <w:numId w:val="22"/>
            </w:numPr>
            <w:tabs>
              <w:tab w:val="num" w:pos="360"/>
              <w:tab w:val="num" w:pos="540"/>
            </w:tabs>
            <w:spacing w:after="60" w:line="240" w:lineRule="auto"/>
            <w:ind w:left="540" w:hanging="540"/>
          </w:pPr>
        </w:pPrChange>
      </w:pPr>
      <w:del w:id="4659" w:author="Sarah Robinson" w:date="2019-10-16T15:23:00Z">
        <w:r w:rsidRPr="00670921" w:rsidDel="00395BDF">
          <w:rPr>
            <w:rFonts w:cstheme="minorHAnsi"/>
            <w:sz w:val="22"/>
          </w:rPr>
          <w:delText>ONLY small passenger vessels (less than 150 persons on board) using the waterway</w:delText>
        </w:r>
      </w:del>
    </w:p>
    <w:p w14:paraId="045BDAAF" w14:textId="3BD4F55E" w:rsidR="00F60D18" w:rsidRPr="00670921" w:rsidDel="00395BDF" w:rsidRDefault="00F60D18">
      <w:pPr>
        <w:rPr>
          <w:del w:id="4660" w:author="Sarah Robinson" w:date="2019-10-16T15:23:00Z"/>
          <w:rFonts w:cstheme="minorHAnsi"/>
          <w:sz w:val="22"/>
        </w:rPr>
        <w:pPrChange w:id="4661" w:author="Sarah Robinson" w:date="2019-10-16T15:24:00Z">
          <w:pPr>
            <w:numPr>
              <w:numId w:val="22"/>
            </w:numPr>
            <w:tabs>
              <w:tab w:val="num" w:pos="360"/>
              <w:tab w:val="num" w:pos="540"/>
            </w:tabs>
            <w:spacing w:after="60" w:line="240" w:lineRule="auto"/>
            <w:ind w:left="540" w:hanging="540"/>
          </w:pPr>
        </w:pPrChange>
      </w:pPr>
      <w:del w:id="4662" w:author="Sarah Robinson" w:date="2019-10-16T15:23:00Z">
        <w:r w:rsidRPr="00670921" w:rsidDel="00395BDF">
          <w:rPr>
            <w:rFonts w:cstheme="minorHAnsi"/>
            <w:sz w:val="22"/>
          </w:rPr>
          <w:delText>Large passenger vessels (more than 150 persons on board) using the waterway OCCASIONALLY</w:delText>
        </w:r>
      </w:del>
    </w:p>
    <w:p w14:paraId="52E111DD" w14:textId="71C1891F" w:rsidR="00F60D18" w:rsidRPr="00670921" w:rsidDel="00395BDF" w:rsidRDefault="00F60D18">
      <w:pPr>
        <w:rPr>
          <w:del w:id="4663" w:author="Sarah Robinson" w:date="2019-10-16T15:23:00Z"/>
          <w:rFonts w:cstheme="minorHAnsi"/>
          <w:sz w:val="22"/>
        </w:rPr>
        <w:pPrChange w:id="4664" w:author="Sarah Robinson" w:date="2019-10-16T15:24:00Z">
          <w:pPr>
            <w:numPr>
              <w:numId w:val="22"/>
            </w:numPr>
            <w:tabs>
              <w:tab w:val="num" w:pos="360"/>
              <w:tab w:val="num" w:pos="540"/>
            </w:tabs>
            <w:spacing w:after="60" w:line="240" w:lineRule="auto"/>
            <w:ind w:left="540" w:hanging="540"/>
          </w:pPr>
        </w:pPrChange>
      </w:pPr>
      <w:del w:id="4665" w:author="Sarah Robinson" w:date="2019-10-16T15:23:00Z">
        <w:r w:rsidRPr="00670921" w:rsidDel="00395BDF">
          <w:rPr>
            <w:rFonts w:cstheme="minorHAnsi"/>
            <w:sz w:val="22"/>
          </w:rPr>
          <w:delText>Large passenger vessels (more than 150 persons on board) using the waterway DAILY</w:delText>
        </w:r>
      </w:del>
    </w:p>
    <w:p w14:paraId="1F771E28" w14:textId="28B66885" w:rsidR="00F60D18" w:rsidRPr="00670921" w:rsidDel="00395BDF" w:rsidRDefault="00F60D18">
      <w:pPr>
        <w:rPr>
          <w:del w:id="4666" w:author="Sarah Robinson" w:date="2019-10-16T15:23:00Z"/>
          <w:rFonts w:cstheme="minorHAnsi"/>
          <w:sz w:val="32"/>
          <w:szCs w:val="32"/>
        </w:rPr>
        <w:pPrChange w:id="4667" w:author="Sarah Robinson" w:date="2019-10-16T15:24:00Z">
          <w:pPr>
            <w:spacing w:after="60"/>
          </w:pPr>
        </w:pPrChange>
      </w:pPr>
    </w:p>
    <w:p w14:paraId="37CCBA53" w14:textId="084D1E06" w:rsidR="00F60D18" w:rsidRPr="00670921" w:rsidDel="00395BDF" w:rsidRDefault="00F60D18">
      <w:pPr>
        <w:rPr>
          <w:del w:id="4668" w:author="Sarah Robinson" w:date="2019-10-16T15:23:00Z"/>
          <w:b/>
          <w:sz w:val="28"/>
          <w:szCs w:val="28"/>
        </w:rPr>
        <w:pPrChange w:id="4669" w:author="Sarah Robinson" w:date="2019-10-16T15:24:00Z">
          <w:pPr>
            <w:pStyle w:val="BodyText"/>
          </w:pPr>
        </w:pPrChange>
      </w:pPr>
      <w:del w:id="4670" w:author="Sarah Robinson" w:date="2019-10-16T15:23:00Z">
        <w:r w:rsidRPr="00670921" w:rsidDel="00395BDF">
          <w:rPr>
            <w:b/>
            <w:sz w:val="28"/>
            <w:szCs w:val="28"/>
          </w:rPr>
          <w:delText>Petroleum Discharge</w:delText>
        </w:r>
      </w:del>
    </w:p>
    <w:p w14:paraId="4414DB2B" w14:textId="4B6D8B75" w:rsidR="00F60D18" w:rsidRPr="00670921" w:rsidDel="00395BDF" w:rsidRDefault="00F60D18">
      <w:pPr>
        <w:rPr>
          <w:del w:id="4671" w:author="Sarah Robinson" w:date="2019-10-16T15:23:00Z"/>
          <w:rFonts w:cstheme="minorHAnsi"/>
          <w:sz w:val="22"/>
        </w:rPr>
        <w:pPrChange w:id="4672" w:author="Sarah Robinson" w:date="2019-10-16T15:24:00Z">
          <w:pPr>
            <w:numPr>
              <w:numId w:val="23"/>
            </w:numPr>
            <w:tabs>
              <w:tab w:val="num" w:pos="360"/>
              <w:tab w:val="num" w:pos="540"/>
            </w:tabs>
            <w:spacing w:after="60" w:line="240" w:lineRule="auto"/>
            <w:ind w:left="540" w:hanging="540"/>
          </w:pPr>
        </w:pPrChange>
      </w:pPr>
      <w:del w:id="4673" w:author="Sarah Robinson" w:date="2019-10-16T15:23:00Z">
        <w:r w:rsidRPr="00670921" w:rsidDel="00395BDF">
          <w:rPr>
            <w:rFonts w:cstheme="minorHAnsi"/>
            <w:sz w:val="22"/>
          </w:rPr>
          <w:delText>NO bulk petroleum cargo movements</w:delText>
        </w:r>
      </w:del>
    </w:p>
    <w:p w14:paraId="6F28D25E" w14:textId="4841DCC2" w:rsidR="00F60D18" w:rsidRPr="00670921" w:rsidDel="00395BDF" w:rsidRDefault="00F60D18">
      <w:pPr>
        <w:rPr>
          <w:del w:id="4674" w:author="Sarah Robinson" w:date="2019-10-16T15:23:00Z"/>
          <w:rFonts w:cstheme="minorHAnsi"/>
          <w:sz w:val="22"/>
        </w:rPr>
        <w:pPrChange w:id="4675" w:author="Sarah Robinson" w:date="2019-10-16T15:24:00Z">
          <w:pPr>
            <w:numPr>
              <w:numId w:val="23"/>
            </w:numPr>
            <w:tabs>
              <w:tab w:val="num" w:pos="360"/>
              <w:tab w:val="num" w:pos="540"/>
            </w:tabs>
            <w:spacing w:after="60" w:line="240" w:lineRule="auto"/>
            <w:ind w:left="540" w:hanging="540"/>
          </w:pPr>
        </w:pPrChange>
      </w:pPr>
      <w:del w:id="4676" w:author="Sarah Robinson" w:date="2019-10-16T15:23:00Z">
        <w:r w:rsidRPr="00670921" w:rsidDel="00395BDF">
          <w:rPr>
            <w:rFonts w:cstheme="minorHAnsi"/>
            <w:sz w:val="22"/>
          </w:rPr>
          <w:delText>Bulk petroleum cargo movements via tank barge ONLY</w:delText>
        </w:r>
      </w:del>
    </w:p>
    <w:p w14:paraId="0C1B4082" w14:textId="3DCE1A38" w:rsidR="00F60D18" w:rsidRPr="00670921" w:rsidDel="00395BDF" w:rsidRDefault="00F60D18">
      <w:pPr>
        <w:rPr>
          <w:del w:id="4677" w:author="Sarah Robinson" w:date="2019-10-16T15:23:00Z"/>
          <w:rFonts w:cstheme="minorHAnsi"/>
          <w:sz w:val="22"/>
        </w:rPr>
        <w:pPrChange w:id="4678" w:author="Sarah Robinson" w:date="2019-10-16T15:24:00Z">
          <w:pPr>
            <w:numPr>
              <w:numId w:val="23"/>
            </w:numPr>
            <w:tabs>
              <w:tab w:val="num" w:pos="360"/>
              <w:tab w:val="num" w:pos="540"/>
            </w:tabs>
            <w:spacing w:after="60" w:line="240" w:lineRule="auto"/>
            <w:ind w:left="540" w:hanging="540"/>
          </w:pPr>
        </w:pPrChange>
      </w:pPr>
      <w:del w:id="4679" w:author="Sarah Robinson" w:date="2019-10-16T15:23:00Z">
        <w:r w:rsidRPr="00670921" w:rsidDel="00395BDF">
          <w:rPr>
            <w:rFonts w:cstheme="minorHAnsi"/>
            <w:sz w:val="22"/>
          </w:rPr>
          <w:delText>Bulk petroleum cargo movements via tank ships UNDER 40,000 GRT</w:delText>
        </w:r>
      </w:del>
    </w:p>
    <w:p w14:paraId="0C86857C" w14:textId="2E88324F" w:rsidR="00F60D18" w:rsidRPr="00670921" w:rsidDel="00395BDF" w:rsidRDefault="00F60D18">
      <w:pPr>
        <w:rPr>
          <w:del w:id="4680" w:author="Sarah Robinson" w:date="2019-10-16T15:23:00Z"/>
          <w:rFonts w:cstheme="minorHAnsi"/>
          <w:sz w:val="22"/>
        </w:rPr>
        <w:pPrChange w:id="4681" w:author="Sarah Robinson" w:date="2019-10-16T15:24:00Z">
          <w:pPr>
            <w:numPr>
              <w:numId w:val="23"/>
            </w:numPr>
            <w:tabs>
              <w:tab w:val="num" w:pos="360"/>
              <w:tab w:val="num" w:pos="540"/>
            </w:tabs>
            <w:spacing w:after="60" w:line="240" w:lineRule="auto"/>
            <w:ind w:left="540" w:hanging="540"/>
          </w:pPr>
        </w:pPrChange>
      </w:pPr>
      <w:del w:id="4682" w:author="Sarah Robinson" w:date="2019-10-16T15:23:00Z">
        <w:r w:rsidRPr="00670921" w:rsidDel="00395BDF">
          <w:rPr>
            <w:rFonts w:cstheme="minorHAnsi"/>
            <w:sz w:val="22"/>
          </w:rPr>
          <w:delText>Bulk petroleum cargo movements via tank ships OVER 40,000 GRT</w:delText>
        </w:r>
      </w:del>
    </w:p>
    <w:p w14:paraId="1FBB99C0" w14:textId="39FECB7A" w:rsidR="00F60D18" w:rsidRPr="00670921" w:rsidDel="00395BDF" w:rsidRDefault="00F60D18">
      <w:pPr>
        <w:rPr>
          <w:del w:id="4683" w:author="Sarah Robinson" w:date="2019-10-16T15:23:00Z"/>
          <w:rFonts w:cstheme="minorHAnsi"/>
        </w:rPr>
        <w:pPrChange w:id="4684" w:author="Sarah Robinson" w:date="2019-10-16T15:24:00Z">
          <w:pPr>
            <w:spacing w:after="60"/>
            <w:jc w:val="center"/>
          </w:pPr>
        </w:pPrChange>
      </w:pPr>
    </w:p>
    <w:p w14:paraId="7B061AF6" w14:textId="2FF2E134" w:rsidR="00F60D18" w:rsidRPr="00670921" w:rsidDel="00395BDF" w:rsidRDefault="00F60D18">
      <w:pPr>
        <w:rPr>
          <w:del w:id="4685" w:author="Sarah Robinson" w:date="2019-10-16T15:23:00Z"/>
          <w:rFonts w:cstheme="minorHAnsi"/>
          <w:b/>
          <w:bCs/>
          <w:sz w:val="28"/>
        </w:rPr>
        <w:pPrChange w:id="4686" w:author="Sarah Robinson" w:date="2019-10-16T15:24:00Z">
          <w:pPr>
            <w:pStyle w:val="Footer"/>
            <w:spacing w:after="60"/>
          </w:pPr>
        </w:pPrChange>
      </w:pPr>
      <w:del w:id="4687" w:author="Sarah Robinson" w:date="2019-10-16T15:23:00Z">
        <w:r w:rsidRPr="00670921" w:rsidDel="00395BDF">
          <w:rPr>
            <w:rFonts w:cstheme="minorHAnsi"/>
            <w:b/>
            <w:bCs/>
            <w:sz w:val="28"/>
          </w:rPr>
          <w:delText>Hazardous Materials Release</w:delText>
        </w:r>
      </w:del>
    </w:p>
    <w:p w14:paraId="344542C2" w14:textId="55492631" w:rsidR="00F60D18" w:rsidRPr="00670921" w:rsidDel="00395BDF" w:rsidRDefault="00F60D18">
      <w:pPr>
        <w:rPr>
          <w:del w:id="4688" w:author="Sarah Robinson" w:date="2019-10-16T15:23:00Z"/>
          <w:rFonts w:cstheme="minorHAnsi"/>
          <w:sz w:val="22"/>
        </w:rPr>
        <w:pPrChange w:id="4689" w:author="Sarah Robinson" w:date="2019-10-16T15:24:00Z">
          <w:pPr>
            <w:pStyle w:val="Footer"/>
            <w:numPr>
              <w:numId w:val="24"/>
            </w:numPr>
            <w:tabs>
              <w:tab w:val="num" w:pos="360"/>
              <w:tab w:val="num" w:pos="540"/>
            </w:tabs>
            <w:spacing w:after="60" w:line="240" w:lineRule="auto"/>
            <w:ind w:left="540" w:hanging="540"/>
          </w:pPr>
        </w:pPrChange>
      </w:pPr>
      <w:del w:id="4690" w:author="Sarah Robinson" w:date="2019-10-16T15:23:00Z">
        <w:r w:rsidRPr="00670921" w:rsidDel="00395BDF">
          <w:rPr>
            <w:rFonts w:cstheme="minorHAnsi"/>
            <w:sz w:val="22"/>
          </w:rPr>
          <w:delText>NO bulk hazardous material cargo movements</w:delText>
        </w:r>
      </w:del>
    </w:p>
    <w:p w14:paraId="601EDBD3" w14:textId="45ADA0AD" w:rsidR="00F60D18" w:rsidRPr="00670921" w:rsidDel="00395BDF" w:rsidRDefault="00F60D18">
      <w:pPr>
        <w:rPr>
          <w:del w:id="4691" w:author="Sarah Robinson" w:date="2019-10-16T15:23:00Z"/>
          <w:rFonts w:cstheme="minorHAnsi"/>
          <w:sz w:val="22"/>
        </w:rPr>
        <w:pPrChange w:id="4692" w:author="Sarah Robinson" w:date="2019-10-16T15:24:00Z">
          <w:pPr>
            <w:pStyle w:val="Footer"/>
            <w:numPr>
              <w:numId w:val="24"/>
            </w:numPr>
            <w:tabs>
              <w:tab w:val="num" w:pos="360"/>
              <w:tab w:val="num" w:pos="540"/>
            </w:tabs>
            <w:spacing w:after="60" w:line="240" w:lineRule="auto"/>
            <w:ind w:left="540" w:hanging="540"/>
          </w:pPr>
        </w:pPrChange>
      </w:pPr>
      <w:del w:id="4693" w:author="Sarah Robinson" w:date="2019-10-16T15:23:00Z">
        <w:r w:rsidRPr="00670921" w:rsidDel="00395BDF">
          <w:rPr>
            <w:rFonts w:cstheme="minorHAnsi"/>
            <w:sz w:val="22"/>
          </w:rPr>
          <w:delText>Bulk hazardous material cargo movements via tank barge ONLY</w:delText>
        </w:r>
      </w:del>
    </w:p>
    <w:p w14:paraId="1AE41535" w14:textId="2F2B6E81" w:rsidR="00F60D18" w:rsidRPr="00670921" w:rsidDel="00395BDF" w:rsidRDefault="00F60D18">
      <w:pPr>
        <w:rPr>
          <w:del w:id="4694" w:author="Sarah Robinson" w:date="2019-10-16T15:23:00Z"/>
          <w:rFonts w:cstheme="minorHAnsi"/>
          <w:sz w:val="22"/>
        </w:rPr>
        <w:pPrChange w:id="4695" w:author="Sarah Robinson" w:date="2019-10-16T15:24:00Z">
          <w:pPr>
            <w:pStyle w:val="Footer"/>
            <w:numPr>
              <w:numId w:val="24"/>
            </w:numPr>
            <w:tabs>
              <w:tab w:val="num" w:pos="360"/>
              <w:tab w:val="num" w:pos="540"/>
            </w:tabs>
            <w:spacing w:after="60" w:line="240" w:lineRule="auto"/>
            <w:ind w:left="540" w:hanging="540"/>
          </w:pPr>
        </w:pPrChange>
      </w:pPr>
      <w:del w:id="4696" w:author="Sarah Robinson" w:date="2019-10-16T15:23:00Z">
        <w:r w:rsidRPr="00670921" w:rsidDel="00395BDF">
          <w:rPr>
            <w:rFonts w:cstheme="minorHAnsi"/>
            <w:sz w:val="22"/>
          </w:rPr>
          <w:delText>Bulk hazardous material cargo movements via tank ships UNDER 40,000 GRT</w:delText>
        </w:r>
      </w:del>
    </w:p>
    <w:p w14:paraId="3B0E46C7" w14:textId="63DFCE65" w:rsidR="00F60D18" w:rsidRPr="00670921" w:rsidDel="00395BDF" w:rsidRDefault="00F60D18">
      <w:pPr>
        <w:rPr>
          <w:del w:id="4697" w:author="Sarah Robinson" w:date="2019-10-16T15:23:00Z"/>
          <w:rFonts w:cstheme="minorHAnsi"/>
          <w:sz w:val="22"/>
        </w:rPr>
        <w:pPrChange w:id="4698" w:author="Sarah Robinson" w:date="2019-10-16T15:24:00Z">
          <w:pPr>
            <w:pStyle w:val="Footer"/>
            <w:numPr>
              <w:numId w:val="24"/>
            </w:numPr>
            <w:tabs>
              <w:tab w:val="num" w:pos="360"/>
              <w:tab w:val="num" w:pos="540"/>
            </w:tabs>
            <w:spacing w:after="60" w:line="240" w:lineRule="auto"/>
            <w:ind w:left="540" w:hanging="540"/>
          </w:pPr>
        </w:pPrChange>
      </w:pPr>
      <w:del w:id="4699" w:author="Sarah Robinson" w:date="2019-10-16T15:23:00Z">
        <w:r w:rsidRPr="00670921" w:rsidDel="00395BDF">
          <w:rPr>
            <w:rFonts w:cstheme="minorHAnsi"/>
            <w:sz w:val="22"/>
          </w:rPr>
          <w:delText>Bulk hazardous material cargo movements via tank ships OVER 40,000 GRT</w:delText>
        </w:r>
      </w:del>
    </w:p>
    <w:p w14:paraId="2DBE26CC" w14:textId="1BFDDE39" w:rsidR="00F60D18" w:rsidRPr="00670921" w:rsidDel="00395BDF" w:rsidRDefault="00F60D18">
      <w:pPr>
        <w:rPr>
          <w:del w:id="4700" w:author="Sarah Robinson" w:date="2019-10-16T15:23:00Z"/>
          <w:rFonts w:cstheme="minorHAnsi"/>
        </w:rPr>
        <w:pPrChange w:id="4701" w:author="Sarah Robinson" w:date="2019-10-16T15:24:00Z">
          <w:pPr>
            <w:spacing w:after="60"/>
          </w:pPr>
        </w:pPrChange>
      </w:pPr>
    </w:p>
    <w:p w14:paraId="72E3262A" w14:textId="22EDC89A" w:rsidR="00F60D18" w:rsidRPr="00670921" w:rsidDel="00395BDF" w:rsidRDefault="00F60D18">
      <w:pPr>
        <w:rPr>
          <w:del w:id="4702" w:author="Sarah Robinson" w:date="2019-10-16T15:23:00Z"/>
          <w:rFonts w:cstheme="minorHAnsi"/>
          <w:b/>
          <w:bCs/>
          <w:sz w:val="28"/>
        </w:rPr>
        <w:pPrChange w:id="4703" w:author="Sarah Robinson" w:date="2019-10-16T15:24:00Z">
          <w:pPr>
            <w:pStyle w:val="Footer"/>
            <w:spacing w:after="60"/>
          </w:pPr>
        </w:pPrChange>
      </w:pPr>
      <w:del w:id="4704" w:author="Sarah Robinson" w:date="2019-10-16T15:23:00Z">
        <w:r w:rsidRPr="00670921" w:rsidDel="00395BDF">
          <w:rPr>
            <w:rFonts w:cstheme="minorHAnsi"/>
            <w:b/>
            <w:bCs/>
            <w:sz w:val="28"/>
          </w:rPr>
          <w:delText>Mobility</w:delText>
        </w:r>
      </w:del>
    </w:p>
    <w:p w14:paraId="0F3C1318" w14:textId="79480529" w:rsidR="00F60D18" w:rsidRPr="00670921" w:rsidDel="00395BDF" w:rsidRDefault="00F60D18">
      <w:pPr>
        <w:rPr>
          <w:del w:id="4705" w:author="Sarah Robinson" w:date="2019-10-16T15:23:00Z"/>
          <w:rFonts w:cstheme="minorHAnsi"/>
          <w:sz w:val="22"/>
        </w:rPr>
        <w:pPrChange w:id="4706" w:author="Sarah Robinson" w:date="2019-10-16T15:24:00Z">
          <w:pPr>
            <w:numPr>
              <w:numId w:val="25"/>
            </w:numPr>
            <w:tabs>
              <w:tab w:val="num" w:pos="360"/>
              <w:tab w:val="num" w:pos="540"/>
            </w:tabs>
            <w:spacing w:after="60" w:line="240" w:lineRule="auto"/>
            <w:ind w:left="540" w:hanging="540"/>
          </w:pPr>
        </w:pPrChange>
      </w:pPr>
      <w:del w:id="4707" w:author="Sarah Robinson" w:date="2019-10-16T15:23:00Z">
        <w:r w:rsidRPr="00670921" w:rsidDel="00395BDF">
          <w:rPr>
            <w:rFonts w:cstheme="minorHAnsi"/>
            <w:sz w:val="22"/>
          </w:rPr>
          <w:delText>Major marine casualty would NOT require a waterway closure</w:delText>
        </w:r>
      </w:del>
    </w:p>
    <w:p w14:paraId="0EB540AF" w14:textId="49EB81CE" w:rsidR="00F60D18" w:rsidRPr="00670921" w:rsidDel="00395BDF" w:rsidRDefault="00F60D18">
      <w:pPr>
        <w:rPr>
          <w:del w:id="4708" w:author="Sarah Robinson" w:date="2019-10-16T15:23:00Z"/>
          <w:rFonts w:cstheme="minorHAnsi"/>
          <w:sz w:val="22"/>
        </w:rPr>
        <w:pPrChange w:id="4709" w:author="Sarah Robinson" w:date="2019-10-16T15:24:00Z">
          <w:pPr>
            <w:numPr>
              <w:numId w:val="25"/>
            </w:numPr>
            <w:tabs>
              <w:tab w:val="num" w:pos="360"/>
              <w:tab w:val="num" w:pos="540"/>
            </w:tabs>
            <w:spacing w:after="60" w:line="240" w:lineRule="auto"/>
            <w:ind w:left="540" w:hanging="540"/>
          </w:pPr>
        </w:pPrChange>
      </w:pPr>
      <w:del w:id="4710" w:author="Sarah Robinson" w:date="2019-10-16T15:23:00Z">
        <w:r w:rsidRPr="00670921" w:rsidDel="00395BDF">
          <w:rPr>
            <w:rFonts w:cstheme="minorHAnsi"/>
            <w:sz w:val="22"/>
          </w:rPr>
          <w:delText>Major marine casualty would result in a waterway closure BUT NOT likely to disrupt the shoreside marine transportation system</w:delText>
        </w:r>
      </w:del>
    </w:p>
    <w:p w14:paraId="5A7F3F8E" w14:textId="20388B9B" w:rsidR="00F60D18" w:rsidRPr="00670921" w:rsidDel="00395BDF" w:rsidRDefault="00F60D18">
      <w:pPr>
        <w:rPr>
          <w:del w:id="4711" w:author="Sarah Robinson" w:date="2019-10-16T15:23:00Z"/>
          <w:rFonts w:cstheme="minorHAnsi"/>
          <w:sz w:val="22"/>
        </w:rPr>
        <w:pPrChange w:id="4712" w:author="Sarah Robinson" w:date="2019-10-16T15:24:00Z">
          <w:pPr>
            <w:numPr>
              <w:numId w:val="25"/>
            </w:numPr>
            <w:tabs>
              <w:tab w:val="num" w:pos="360"/>
              <w:tab w:val="num" w:pos="540"/>
            </w:tabs>
            <w:spacing w:after="60" w:line="240" w:lineRule="auto"/>
            <w:ind w:left="540" w:hanging="540"/>
          </w:pPr>
        </w:pPrChange>
      </w:pPr>
      <w:del w:id="4713" w:author="Sarah Robinson" w:date="2019-10-16T15:23:00Z">
        <w:r w:rsidRPr="00670921" w:rsidDel="00395BDF">
          <w:rPr>
            <w:rFonts w:cstheme="minorHAnsi"/>
            <w:sz w:val="22"/>
          </w:rPr>
          <w:delText>Major marine casualty would result in waterway closure BUT would cause MINIMAL disruption to the shoreside marine transportation system</w:delText>
        </w:r>
      </w:del>
    </w:p>
    <w:p w14:paraId="5EB61D73" w14:textId="16F7AAC4" w:rsidR="00F60D18" w:rsidRPr="00670921" w:rsidDel="00395BDF" w:rsidRDefault="00F60D18">
      <w:pPr>
        <w:rPr>
          <w:del w:id="4714" w:author="Sarah Robinson" w:date="2019-10-16T15:23:00Z"/>
          <w:rFonts w:cstheme="minorHAnsi"/>
          <w:sz w:val="22"/>
        </w:rPr>
        <w:pPrChange w:id="4715" w:author="Sarah Robinson" w:date="2019-10-16T15:24:00Z">
          <w:pPr>
            <w:numPr>
              <w:numId w:val="25"/>
            </w:numPr>
            <w:tabs>
              <w:tab w:val="num" w:pos="360"/>
              <w:tab w:val="num" w:pos="540"/>
            </w:tabs>
            <w:spacing w:after="60" w:line="240" w:lineRule="auto"/>
            <w:ind w:left="540" w:hanging="540"/>
          </w:pPr>
        </w:pPrChange>
      </w:pPr>
      <w:del w:id="4716" w:author="Sarah Robinson" w:date="2019-10-16T15:23:00Z">
        <w:r w:rsidRPr="00670921" w:rsidDel="00395BDF">
          <w:rPr>
            <w:rFonts w:cstheme="minorHAnsi"/>
            <w:sz w:val="22"/>
          </w:rPr>
          <w:delText>Major marine casualty would result in waterway closure AND would cause SIGNIFICANT disruption to the shoreside marine transportation system</w:delText>
        </w:r>
      </w:del>
    </w:p>
    <w:p w14:paraId="0B94B014" w14:textId="5065DDC1" w:rsidR="00F60D18" w:rsidRPr="00670921" w:rsidDel="00395BDF" w:rsidRDefault="00F60D18">
      <w:pPr>
        <w:rPr>
          <w:del w:id="4717" w:author="Sarah Robinson" w:date="2019-10-16T15:23:00Z"/>
          <w:rFonts w:cstheme="minorHAnsi"/>
          <w:b/>
          <w:bCs/>
          <w:sz w:val="32"/>
        </w:rPr>
        <w:pPrChange w:id="4718" w:author="Sarah Robinson" w:date="2019-10-16T15:24:00Z">
          <w:pPr>
            <w:jc w:val="center"/>
          </w:pPr>
        </w:pPrChange>
      </w:pPr>
      <w:del w:id="4719" w:author="Sarah Robinson" w:date="2019-10-16T15:23:00Z">
        <w:r w:rsidRPr="00670921" w:rsidDel="00395BDF">
          <w:rPr>
            <w:rFonts w:cstheme="minorHAnsi"/>
            <w:sz w:val="28"/>
          </w:rPr>
          <w:br w:type="page"/>
        </w:r>
        <w:r w:rsidRPr="00670921" w:rsidDel="00395BDF">
          <w:rPr>
            <w:rFonts w:cstheme="minorHAnsi"/>
            <w:b/>
            <w:bCs/>
            <w:sz w:val="32"/>
          </w:rPr>
          <w:delText>Subsequent Consequences</w:delText>
        </w:r>
      </w:del>
    </w:p>
    <w:p w14:paraId="6233A6F0" w14:textId="6EF91B3D" w:rsidR="00F60D18" w:rsidRPr="00670921" w:rsidDel="00395BDF" w:rsidRDefault="00F60D18">
      <w:pPr>
        <w:rPr>
          <w:del w:id="4720" w:author="Sarah Robinson" w:date="2019-10-16T15:23:00Z"/>
          <w:rFonts w:cstheme="minorHAnsi"/>
          <w:bCs/>
          <w:sz w:val="32"/>
        </w:rPr>
      </w:pPr>
    </w:p>
    <w:p w14:paraId="72981D73" w14:textId="689344AB" w:rsidR="00F60D18" w:rsidRPr="00670921" w:rsidDel="00395BDF" w:rsidRDefault="00F60D18">
      <w:pPr>
        <w:rPr>
          <w:del w:id="4721" w:author="Sarah Robinson" w:date="2019-10-16T15:23:00Z"/>
          <w:rFonts w:cstheme="minorHAnsi"/>
          <w:b/>
          <w:bCs/>
          <w:sz w:val="28"/>
        </w:rPr>
        <w:pPrChange w:id="4722" w:author="Sarah Robinson" w:date="2019-10-16T15:24:00Z">
          <w:pPr>
            <w:spacing w:after="60"/>
          </w:pPr>
        </w:pPrChange>
      </w:pPr>
      <w:del w:id="4723" w:author="Sarah Robinson" w:date="2019-10-16T15:23:00Z">
        <w:r w:rsidRPr="00670921" w:rsidDel="00395BDF">
          <w:rPr>
            <w:rFonts w:cstheme="minorHAnsi"/>
            <w:b/>
            <w:bCs/>
            <w:sz w:val="28"/>
          </w:rPr>
          <w:delText>Health and Safety</w:delText>
        </w:r>
      </w:del>
    </w:p>
    <w:p w14:paraId="50AEC3EE" w14:textId="42C47C33" w:rsidR="00F60D18" w:rsidRPr="00670921" w:rsidDel="00395BDF" w:rsidRDefault="00F60D18">
      <w:pPr>
        <w:rPr>
          <w:del w:id="4724" w:author="Sarah Robinson" w:date="2019-10-16T15:23:00Z"/>
          <w:rFonts w:cstheme="minorHAnsi"/>
          <w:sz w:val="22"/>
        </w:rPr>
        <w:pPrChange w:id="4725" w:author="Sarah Robinson" w:date="2019-10-16T15:24:00Z">
          <w:pPr>
            <w:numPr>
              <w:numId w:val="26"/>
            </w:numPr>
            <w:tabs>
              <w:tab w:val="num" w:pos="360"/>
              <w:tab w:val="num" w:pos="540"/>
            </w:tabs>
            <w:spacing w:after="60" w:line="240" w:lineRule="auto"/>
            <w:ind w:left="540" w:hanging="540"/>
          </w:pPr>
        </w:pPrChange>
      </w:pPr>
      <w:del w:id="4726" w:author="Sarah Robinson" w:date="2019-10-16T15:23:00Z">
        <w:r w:rsidRPr="00670921" w:rsidDel="00395BDF">
          <w:rPr>
            <w:rFonts w:cstheme="minorHAnsi"/>
            <w:sz w:val="22"/>
          </w:rPr>
          <w:delText>NO bulk hazardous cargoes moving on the waterway</w:delText>
        </w:r>
      </w:del>
    </w:p>
    <w:p w14:paraId="5B9F64BD" w14:textId="73196A83" w:rsidR="00F60D18" w:rsidRPr="00670921" w:rsidDel="00395BDF" w:rsidRDefault="00F60D18">
      <w:pPr>
        <w:rPr>
          <w:del w:id="4727" w:author="Sarah Robinson" w:date="2019-10-16T15:23:00Z"/>
          <w:rFonts w:cstheme="minorHAnsi"/>
          <w:sz w:val="22"/>
        </w:rPr>
        <w:pPrChange w:id="4728" w:author="Sarah Robinson" w:date="2019-10-16T15:24:00Z">
          <w:pPr>
            <w:numPr>
              <w:numId w:val="26"/>
            </w:numPr>
            <w:tabs>
              <w:tab w:val="num" w:pos="360"/>
              <w:tab w:val="num" w:pos="540"/>
            </w:tabs>
            <w:spacing w:after="60" w:line="240" w:lineRule="auto"/>
            <w:ind w:left="540" w:hanging="540"/>
          </w:pPr>
        </w:pPrChange>
      </w:pPr>
      <w:del w:id="4729" w:author="Sarah Robinson" w:date="2019-10-16T15:23:00Z">
        <w:r w:rsidRPr="00670921" w:rsidDel="00395BDF">
          <w:rPr>
            <w:rFonts w:cstheme="minorHAnsi"/>
            <w:sz w:val="22"/>
          </w:rPr>
          <w:delText>Small population (under 50,000 people) near the waterway WITH bulk hazardous cargoes moving on the waterway</w:delText>
        </w:r>
      </w:del>
    </w:p>
    <w:p w14:paraId="0CE89A5A" w14:textId="03A990F3" w:rsidR="00F60D18" w:rsidRPr="00670921" w:rsidDel="00395BDF" w:rsidRDefault="00F60D18">
      <w:pPr>
        <w:rPr>
          <w:del w:id="4730" w:author="Sarah Robinson" w:date="2019-10-16T15:23:00Z"/>
          <w:rFonts w:cstheme="minorHAnsi"/>
          <w:sz w:val="22"/>
        </w:rPr>
        <w:pPrChange w:id="4731" w:author="Sarah Robinson" w:date="2019-10-16T15:24:00Z">
          <w:pPr>
            <w:numPr>
              <w:numId w:val="26"/>
            </w:numPr>
            <w:tabs>
              <w:tab w:val="num" w:pos="360"/>
              <w:tab w:val="num" w:pos="540"/>
            </w:tabs>
            <w:spacing w:after="60" w:line="240" w:lineRule="auto"/>
            <w:ind w:left="540" w:hanging="540"/>
          </w:pPr>
        </w:pPrChange>
      </w:pPr>
      <w:del w:id="4732" w:author="Sarah Robinson" w:date="2019-10-16T15:23:00Z">
        <w:r w:rsidRPr="00670921" w:rsidDel="00395BDF">
          <w:rPr>
            <w:rFonts w:cstheme="minorHAnsi"/>
            <w:sz w:val="22"/>
          </w:rPr>
          <w:delText>Medium population (50,000 to 100,000 people) near the waterway WITH bulk hazardous materials cargoes moving on the waterway</w:delText>
        </w:r>
      </w:del>
    </w:p>
    <w:p w14:paraId="5276338E" w14:textId="23636F74" w:rsidR="00F60D18" w:rsidRPr="00670921" w:rsidDel="00395BDF" w:rsidRDefault="00F60D18">
      <w:pPr>
        <w:rPr>
          <w:del w:id="4733" w:author="Sarah Robinson" w:date="2019-10-16T15:23:00Z"/>
          <w:rFonts w:cstheme="minorHAnsi"/>
          <w:sz w:val="22"/>
        </w:rPr>
        <w:pPrChange w:id="4734" w:author="Sarah Robinson" w:date="2019-10-16T15:24:00Z">
          <w:pPr>
            <w:numPr>
              <w:numId w:val="26"/>
            </w:numPr>
            <w:tabs>
              <w:tab w:val="num" w:pos="360"/>
              <w:tab w:val="num" w:pos="540"/>
            </w:tabs>
            <w:spacing w:after="60" w:line="240" w:lineRule="auto"/>
            <w:ind w:left="540" w:hanging="540"/>
          </w:pPr>
        </w:pPrChange>
      </w:pPr>
      <w:del w:id="4735" w:author="Sarah Robinson" w:date="2019-10-16T15:23:00Z">
        <w:r w:rsidRPr="00670921" w:rsidDel="00395BDF">
          <w:rPr>
            <w:rFonts w:cstheme="minorHAnsi"/>
            <w:sz w:val="22"/>
          </w:rPr>
          <w:delText>Large population (over 100,000 people) near the waterway WITH bulk hazardous materials cargoes moving on the waterway</w:delText>
        </w:r>
      </w:del>
    </w:p>
    <w:p w14:paraId="1BA4A5A8" w14:textId="38B783E4" w:rsidR="00F60D18" w:rsidRPr="00670921" w:rsidDel="00395BDF" w:rsidRDefault="00F60D18">
      <w:pPr>
        <w:rPr>
          <w:del w:id="4736" w:author="Sarah Robinson" w:date="2019-10-16T15:23:00Z"/>
          <w:rFonts w:cstheme="minorHAnsi"/>
          <w:sz w:val="32"/>
          <w:szCs w:val="32"/>
        </w:rPr>
        <w:pPrChange w:id="4737" w:author="Sarah Robinson" w:date="2019-10-16T15:24:00Z">
          <w:pPr>
            <w:spacing w:after="60"/>
          </w:pPr>
        </w:pPrChange>
      </w:pPr>
    </w:p>
    <w:p w14:paraId="1673D40F" w14:textId="3612E721" w:rsidR="00F60D18" w:rsidRPr="00670921" w:rsidDel="00395BDF" w:rsidRDefault="00F60D18">
      <w:pPr>
        <w:rPr>
          <w:del w:id="4738" w:author="Sarah Robinson" w:date="2019-10-16T15:23:00Z"/>
          <w:rFonts w:cstheme="minorHAnsi"/>
          <w:b/>
          <w:bCs/>
          <w:sz w:val="28"/>
        </w:rPr>
        <w:pPrChange w:id="4739" w:author="Sarah Robinson" w:date="2019-10-16T15:24:00Z">
          <w:pPr>
            <w:spacing w:after="60"/>
          </w:pPr>
        </w:pPrChange>
      </w:pPr>
      <w:del w:id="4740" w:author="Sarah Robinson" w:date="2019-10-16T15:23:00Z">
        <w:r w:rsidRPr="00670921" w:rsidDel="00395BDF">
          <w:rPr>
            <w:rFonts w:cstheme="minorHAnsi"/>
            <w:b/>
            <w:bCs/>
            <w:sz w:val="28"/>
          </w:rPr>
          <w:delText>Environmental</w:delText>
        </w:r>
      </w:del>
    </w:p>
    <w:p w14:paraId="749AF580" w14:textId="589D63E0" w:rsidR="00F60D18" w:rsidRPr="00670921" w:rsidDel="00395BDF" w:rsidRDefault="00F60D18">
      <w:pPr>
        <w:rPr>
          <w:del w:id="4741" w:author="Sarah Robinson" w:date="2019-10-16T15:23:00Z"/>
          <w:rFonts w:cstheme="minorHAnsi"/>
          <w:sz w:val="22"/>
        </w:rPr>
        <w:pPrChange w:id="4742" w:author="Sarah Robinson" w:date="2019-10-16T15:24:00Z">
          <w:pPr>
            <w:numPr>
              <w:numId w:val="27"/>
            </w:numPr>
            <w:tabs>
              <w:tab w:val="num" w:pos="360"/>
              <w:tab w:val="num" w:pos="540"/>
            </w:tabs>
            <w:spacing w:after="60" w:line="240" w:lineRule="auto"/>
            <w:ind w:left="540" w:hanging="540"/>
          </w:pPr>
        </w:pPrChange>
      </w:pPr>
      <w:del w:id="4743" w:author="Sarah Robinson" w:date="2019-10-16T15:23:00Z">
        <w:r w:rsidRPr="00670921" w:rsidDel="00395BDF">
          <w:rPr>
            <w:rFonts w:cstheme="minorHAnsi"/>
            <w:sz w:val="22"/>
          </w:rPr>
          <w:delText>Less than 10% of the waterway is environmentally sensitive</w:delText>
        </w:r>
      </w:del>
    </w:p>
    <w:p w14:paraId="77C91639" w14:textId="01A0281B" w:rsidR="00F60D18" w:rsidRPr="00670921" w:rsidDel="00395BDF" w:rsidRDefault="00F60D18">
      <w:pPr>
        <w:rPr>
          <w:del w:id="4744" w:author="Sarah Robinson" w:date="2019-10-16T15:23:00Z"/>
          <w:rFonts w:cstheme="minorHAnsi"/>
          <w:sz w:val="22"/>
        </w:rPr>
        <w:pPrChange w:id="4745" w:author="Sarah Robinson" w:date="2019-10-16T15:24:00Z">
          <w:pPr>
            <w:numPr>
              <w:numId w:val="27"/>
            </w:numPr>
            <w:tabs>
              <w:tab w:val="num" w:pos="360"/>
              <w:tab w:val="num" w:pos="540"/>
            </w:tabs>
            <w:spacing w:after="60" w:line="240" w:lineRule="auto"/>
            <w:ind w:left="540" w:hanging="540"/>
          </w:pPr>
        </w:pPrChange>
      </w:pPr>
      <w:del w:id="4746" w:author="Sarah Robinson" w:date="2019-10-16T15:23:00Z">
        <w:r w:rsidRPr="00670921" w:rsidDel="00395BDF">
          <w:rPr>
            <w:rFonts w:cstheme="minorHAnsi"/>
            <w:sz w:val="22"/>
          </w:rPr>
          <w:delText>Between 10 – 50% of the waterway is environmentally sensitive</w:delText>
        </w:r>
      </w:del>
    </w:p>
    <w:p w14:paraId="78668A1B" w14:textId="4713E11C" w:rsidR="00F60D18" w:rsidRPr="00670921" w:rsidDel="00395BDF" w:rsidRDefault="00F60D18">
      <w:pPr>
        <w:rPr>
          <w:del w:id="4747" w:author="Sarah Robinson" w:date="2019-10-16T15:23:00Z"/>
          <w:rFonts w:cstheme="minorHAnsi"/>
          <w:sz w:val="22"/>
        </w:rPr>
        <w:pPrChange w:id="4748" w:author="Sarah Robinson" w:date="2019-10-16T15:24:00Z">
          <w:pPr>
            <w:numPr>
              <w:numId w:val="27"/>
            </w:numPr>
            <w:tabs>
              <w:tab w:val="num" w:pos="360"/>
              <w:tab w:val="num" w:pos="540"/>
            </w:tabs>
            <w:spacing w:after="60" w:line="240" w:lineRule="auto"/>
            <w:ind w:left="540" w:hanging="540"/>
          </w:pPr>
        </w:pPrChange>
      </w:pPr>
      <w:del w:id="4749" w:author="Sarah Robinson" w:date="2019-10-16T15:23:00Z">
        <w:r w:rsidRPr="00670921" w:rsidDel="00395BDF">
          <w:rPr>
            <w:rFonts w:cstheme="minorHAnsi"/>
            <w:sz w:val="22"/>
          </w:rPr>
          <w:delText>Between 50 – 90% of the waterway is environmentally sensitive</w:delText>
        </w:r>
      </w:del>
    </w:p>
    <w:p w14:paraId="10CD2253" w14:textId="03D604A3" w:rsidR="00F60D18" w:rsidRPr="00670921" w:rsidDel="00395BDF" w:rsidRDefault="00F60D18">
      <w:pPr>
        <w:rPr>
          <w:del w:id="4750" w:author="Sarah Robinson" w:date="2019-10-16T15:23:00Z"/>
          <w:rFonts w:cstheme="minorHAnsi"/>
          <w:sz w:val="22"/>
        </w:rPr>
        <w:pPrChange w:id="4751" w:author="Sarah Robinson" w:date="2019-10-16T15:24:00Z">
          <w:pPr>
            <w:numPr>
              <w:numId w:val="27"/>
            </w:numPr>
            <w:tabs>
              <w:tab w:val="num" w:pos="360"/>
              <w:tab w:val="num" w:pos="540"/>
            </w:tabs>
            <w:spacing w:after="60" w:line="240" w:lineRule="auto"/>
            <w:ind w:left="540" w:hanging="540"/>
          </w:pPr>
        </w:pPrChange>
      </w:pPr>
      <w:del w:id="4752" w:author="Sarah Robinson" w:date="2019-10-16T15:23:00Z">
        <w:r w:rsidRPr="00670921" w:rsidDel="00395BDF">
          <w:rPr>
            <w:rFonts w:cstheme="minorHAnsi"/>
            <w:sz w:val="22"/>
          </w:rPr>
          <w:delText>More than 90% of the waterway is environmentally sensitive</w:delText>
        </w:r>
      </w:del>
    </w:p>
    <w:p w14:paraId="28AA8F03" w14:textId="447C8F39" w:rsidR="00F60D18" w:rsidRPr="00670921" w:rsidDel="00395BDF" w:rsidRDefault="00F60D18">
      <w:pPr>
        <w:rPr>
          <w:del w:id="4753" w:author="Sarah Robinson" w:date="2019-10-16T15:23:00Z"/>
          <w:rFonts w:cstheme="minorHAnsi"/>
          <w:sz w:val="32"/>
          <w:szCs w:val="32"/>
        </w:rPr>
        <w:pPrChange w:id="4754" w:author="Sarah Robinson" w:date="2019-10-16T15:24:00Z">
          <w:pPr>
            <w:spacing w:after="60"/>
          </w:pPr>
        </w:pPrChange>
      </w:pPr>
    </w:p>
    <w:p w14:paraId="323D3D28" w14:textId="0866C6D5" w:rsidR="00F60D18" w:rsidRPr="00670921" w:rsidDel="00395BDF" w:rsidRDefault="00F60D18">
      <w:pPr>
        <w:rPr>
          <w:del w:id="4755" w:author="Sarah Robinson" w:date="2019-10-16T15:23:00Z"/>
          <w:rFonts w:cstheme="minorHAnsi"/>
          <w:b/>
          <w:bCs/>
          <w:sz w:val="28"/>
        </w:rPr>
        <w:pPrChange w:id="4756" w:author="Sarah Robinson" w:date="2019-10-16T15:24:00Z">
          <w:pPr>
            <w:spacing w:after="60"/>
          </w:pPr>
        </w:pPrChange>
      </w:pPr>
      <w:del w:id="4757" w:author="Sarah Robinson" w:date="2019-10-16T15:23:00Z">
        <w:r w:rsidRPr="00670921" w:rsidDel="00395BDF">
          <w:rPr>
            <w:rFonts w:cstheme="minorHAnsi"/>
            <w:b/>
            <w:bCs/>
            <w:sz w:val="28"/>
          </w:rPr>
          <w:delText>Aquatic Resources</w:delText>
        </w:r>
      </w:del>
    </w:p>
    <w:p w14:paraId="726003EA" w14:textId="4C9F8044" w:rsidR="00F60D18" w:rsidRPr="00670921" w:rsidDel="00395BDF" w:rsidRDefault="00F60D18">
      <w:pPr>
        <w:rPr>
          <w:del w:id="4758" w:author="Sarah Robinson" w:date="2019-10-16T15:23:00Z"/>
          <w:rFonts w:cstheme="minorHAnsi"/>
          <w:sz w:val="22"/>
        </w:rPr>
        <w:pPrChange w:id="4759" w:author="Sarah Robinson" w:date="2019-10-16T15:24:00Z">
          <w:pPr>
            <w:numPr>
              <w:numId w:val="28"/>
            </w:numPr>
            <w:tabs>
              <w:tab w:val="num" w:pos="360"/>
              <w:tab w:val="num" w:pos="540"/>
            </w:tabs>
            <w:spacing w:after="60" w:line="240" w:lineRule="auto"/>
            <w:ind w:left="540" w:hanging="540"/>
          </w:pPr>
        </w:pPrChange>
      </w:pPr>
      <w:del w:id="4760" w:author="Sarah Robinson" w:date="2019-10-16T15:23:00Z">
        <w:r w:rsidRPr="00670921" w:rsidDel="00395BDF">
          <w:rPr>
            <w:rFonts w:cstheme="minorHAnsi"/>
            <w:sz w:val="22"/>
          </w:rPr>
          <w:delText>Very little harvesting of aquatic resources from this waterway</w:delText>
        </w:r>
      </w:del>
    </w:p>
    <w:p w14:paraId="688326C9" w14:textId="47D79241" w:rsidR="00F60D18" w:rsidRPr="00670921" w:rsidDel="00395BDF" w:rsidRDefault="00F60D18">
      <w:pPr>
        <w:rPr>
          <w:del w:id="4761" w:author="Sarah Robinson" w:date="2019-10-16T15:23:00Z"/>
          <w:rFonts w:cstheme="minorHAnsi"/>
          <w:sz w:val="22"/>
        </w:rPr>
        <w:pPrChange w:id="4762" w:author="Sarah Robinson" w:date="2019-10-16T15:24:00Z">
          <w:pPr>
            <w:numPr>
              <w:numId w:val="28"/>
            </w:numPr>
            <w:tabs>
              <w:tab w:val="num" w:pos="360"/>
              <w:tab w:val="num" w:pos="540"/>
            </w:tabs>
            <w:spacing w:after="60" w:line="240" w:lineRule="auto"/>
            <w:ind w:left="540" w:hanging="540"/>
          </w:pPr>
        </w:pPrChange>
      </w:pPr>
      <w:del w:id="4763" w:author="Sarah Robinson" w:date="2019-10-16T15:23:00Z">
        <w:r w:rsidRPr="00670921" w:rsidDel="00395BDF">
          <w:rPr>
            <w:rFonts w:cstheme="minorHAnsi"/>
            <w:sz w:val="22"/>
          </w:rPr>
          <w:delText>Moderate recreational fishing BUT little commercial or subsistence harvesting of aquatic resources from this waterway</w:delText>
        </w:r>
      </w:del>
    </w:p>
    <w:p w14:paraId="0A73D3C0" w14:textId="2EE9B866" w:rsidR="00F60D18" w:rsidRPr="00670921" w:rsidDel="00395BDF" w:rsidRDefault="00F60D18">
      <w:pPr>
        <w:rPr>
          <w:del w:id="4764" w:author="Sarah Robinson" w:date="2019-10-16T15:23:00Z"/>
          <w:rFonts w:cstheme="minorHAnsi"/>
          <w:sz w:val="22"/>
        </w:rPr>
        <w:pPrChange w:id="4765" w:author="Sarah Robinson" w:date="2019-10-16T15:24:00Z">
          <w:pPr>
            <w:numPr>
              <w:numId w:val="28"/>
            </w:numPr>
            <w:tabs>
              <w:tab w:val="num" w:pos="360"/>
              <w:tab w:val="num" w:pos="540"/>
            </w:tabs>
            <w:spacing w:after="60" w:line="240" w:lineRule="auto"/>
            <w:ind w:left="540" w:hanging="540"/>
          </w:pPr>
        </w:pPrChange>
      </w:pPr>
      <w:del w:id="4766" w:author="Sarah Robinson" w:date="2019-10-16T15:23:00Z">
        <w:r w:rsidRPr="00670921" w:rsidDel="00395BDF">
          <w:rPr>
            <w:rFonts w:cstheme="minorHAnsi"/>
            <w:sz w:val="22"/>
          </w:rPr>
          <w:delText>Heavy recreational fishing OR moderate commercial or subsistence harvesting of aquatic resources from this waterway</w:delText>
        </w:r>
      </w:del>
    </w:p>
    <w:p w14:paraId="188F215A" w14:textId="491DF3C6" w:rsidR="00F60D18" w:rsidRPr="00670921" w:rsidDel="00395BDF" w:rsidRDefault="00F60D18">
      <w:pPr>
        <w:rPr>
          <w:del w:id="4767" w:author="Sarah Robinson" w:date="2019-10-16T15:23:00Z"/>
          <w:rFonts w:cstheme="minorHAnsi"/>
          <w:sz w:val="22"/>
        </w:rPr>
        <w:pPrChange w:id="4768" w:author="Sarah Robinson" w:date="2019-10-16T15:24:00Z">
          <w:pPr>
            <w:numPr>
              <w:numId w:val="28"/>
            </w:numPr>
            <w:tabs>
              <w:tab w:val="num" w:pos="360"/>
              <w:tab w:val="num" w:pos="540"/>
            </w:tabs>
            <w:spacing w:after="60" w:line="240" w:lineRule="auto"/>
            <w:ind w:left="540" w:hanging="540"/>
          </w:pPr>
        </w:pPrChange>
      </w:pPr>
      <w:del w:id="4769" w:author="Sarah Robinson" w:date="2019-10-16T15:23:00Z">
        <w:r w:rsidRPr="00670921" w:rsidDel="00395BDF">
          <w:rPr>
            <w:rFonts w:cstheme="minorHAnsi"/>
            <w:sz w:val="22"/>
          </w:rPr>
          <w:delText>Heavy recreational fishing AND heavy commercial or subsistence harvesting of aquatic resources from this waterway</w:delText>
        </w:r>
      </w:del>
    </w:p>
    <w:p w14:paraId="45FF40CD" w14:textId="1D1DBFCF" w:rsidR="00F60D18" w:rsidRPr="00670921" w:rsidDel="00395BDF" w:rsidRDefault="00F60D18">
      <w:pPr>
        <w:rPr>
          <w:del w:id="4770" w:author="Sarah Robinson" w:date="2019-10-16T15:23:00Z"/>
          <w:rFonts w:cstheme="minorHAnsi"/>
          <w:sz w:val="22"/>
        </w:rPr>
        <w:pPrChange w:id="4771" w:author="Sarah Robinson" w:date="2019-10-16T15:24:00Z">
          <w:pPr>
            <w:spacing w:after="60"/>
          </w:pPr>
        </w:pPrChange>
      </w:pPr>
    </w:p>
    <w:p w14:paraId="6C65E0C5" w14:textId="4CCD3577" w:rsidR="00F60D18" w:rsidRPr="00670921" w:rsidDel="00395BDF" w:rsidRDefault="00F60D18">
      <w:pPr>
        <w:rPr>
          <w:del w:id="4772" w:author="Sarah Robinson" w:date="2019-10-16T15:23:00Z"/>
          <w:rFonts w:cstheme="minorHAnsi"/>
          <w:b/>
          <w:sz w:val="28"/>
        </w:rPr>
        <w:pPrChange w:id="4773" w:author="Sarah Robinson" w:date="2019-10-16T15:24:00Z">
          <w:pPr>
            <w:pStyle w:val="Heading8"/>
            <w:numPr>
              <w:ilvl w:val="0"/>
              <w:numId w:val="0"/>
            </w:numPr>
            <w:spacing w:after="60"/>
            <w:ind w:left="0" w:firstLine="0"/>
          </w:pPr>
        </w:pPrChange>
      </w:pPr>
      <w:del w:id="4774" w:author="Sarah Robinson" w:date="2019-10-16T15:23:00Z">
        <w:r w:rsidRPr="00670921" w:rsidDel="00395BDF">
          <w:rPr>
            <w:rFonts w:cstheme="minorHAnsi"/>
            <w:b/>
            <w:sz w:val="28"/>
          </w:rPr>
          <w:delText>Economic</w:delText>
        </w:r>
      </w:del>
    </w:p>
    <w:p w14:paraId="1B6CDFC7" w14:textId="7A1DFCB7" w:rsidR="00F60D18" w:rsidRPr="00670921" w:rsidDel="00395BDF" w:rsidRDefault="00F60D18">
      <w:pPr>
        <w:rPr>
          <w:del w:id="4775" w:author="Sarah Robinson" w:date="2019-10-16T15:23:00Z"/>
          <w:rFonts w:cstheme="minorHAnsi"/>
          <w:sz w:val="22"/>
        </w:rPr>
        <w:pPrChange w:id="4776" w:author="Sarah Robinson" w:date="2019-10-16T15:24:00Z">
          <w:pPr>
            <w:numPr>
              <w:numId w:val="29"/>
            </w:numPr>
            <w:tabs>
              <w:tab w:val="num" w:pos="360"/>
              <w:tab w:val="num" w:pos="540"/>
            </w:tabs>
            <w:spacing w:after="60" w:line="240" w:lineRule="auto"/>
            <w:ind w:left="540" w:hanging="540"/>
          </w:pPr>
        </w:pPrChange>
      </w:pPr>
      <w:del w:id="4777" w:author="Sarah Robinson" w:date="2019-10-16T15:23:00Z">
        <w:r w:rsidRPr="00670921" w:rsidDel="00395BDF">
          <w:rPr>
            <w:rFonts w:cstheme="minorHAnsi"/>
            <w:sz w:val="22"/>
          </w:rPr>
          <w:delText>Economic impact of waterway closure affects ONLY port area</w:delText>
        </w:r>
      </w:del>
    </w:p>
    <w:p w14:paraId="3AD192A9" w14:textId="0207BCCE" w:rsidR="00F60D18" w:rsidRPr="00670921" w:rsidDel="00395BDF" w:rsidRDefault="00F60D18">
      <w:pPr>
        <w:rPr>
          <w:del w:id="4778" w:author="Sarah Robinson" w:date="2019-10-16T15:23:00Z"/>
          <w:rFonts w:cstheme="minorHAnsi"/>
          <w:sz w:val="22"/>
        </w:rPr>
        <w:pPrChange w:id="4779" w:author="Sarah Robinson" w:date="2019-10-16T15:24:00Z">
          <w:pPr>
            <w:numPr>
              <w:numId w:val="29"/>
            </w:numPr>
            <w:tabs>
              <w:tab w:val="num" w:pos="360"/>
              <w:tab w:val="num" w:pos="540"/>
            </w:tabs>
            <w:spacing w:after="60" w:line="240" w:lineRule="auto"/>
            <w:ind w:left="540" w:hanging="540"/>
          </w:pPr>
        </w:pPrChange>
      </w:pPr>
      <w:del w:id="4780" w:author="Sarah Robinson" w:date="2019-10-16T15:23:00Z">
        <w:r w:rsidRPr="00670921" w:rsidDel="00395BDF">
          <w:rPr>
            <w:rFonts w:cstheme="minorHAnsi"/>
            <w:sz w:val="22"/>
          </w:rPr>
          <w:delText>Economic impact of waterway closure affects metropolitan area</w:delText>
        </w:r>
      </w:del>
    </w:p>
    <w:p w14:paraId="14F42E2C" w14:textId="02BF7D05" w:rsidR="00F60D18" w:rsidRPr="00670921" w:rsidDel="00395BDF" w:rsidRDefault="00F60D18">
      <w:pPr>
        <w:rPr>
          <w:del w:id="4781" w:author="Sarah Robinson" w:date="2019-10-16T15:23:00Z"/>
          <w:rFonts w:cstheme="minorHAnsi"/>
          <w:sz w:val="22"/>
        </w:rPr>
        <w:pPrChange w:id="4782" w:author="Sarah Robinson" w:date="2019-10-16T15:24:00Z">
          <w:pPr>
            <w:numPr>
              <w:numId w:val="29"/>
            </w:numPr>
            <w:tabs>
              <w:tab w:val="num" w:pos="360"/>
              <w:tab w:val="num" w:pos="540"/>
            </w:tabs>
            <w:spacing w:after="60" w:line="240" w:lineRule="auto"/>
            <w:ind w:left="540" w:hanging="540"/>
          </w:pPr>
        </w:pPrChange>
      </w:pPr>
      <w:del w:id="4783" w:author="Sarah Robinson" w:date="2019-10-16T15:23:00Z">
        <w:r w:rsidRPr="00670921" w:rsidDel="00395BDF">
          <w:rPr>
            <w:rFonts w:cstheme="minorHAnsi"/>
            <w:sz w:val="22"/>
          </w:rPr>
          <w:delText>Economic impact of waterway closure affects wide region</w:delText>
        </w:r>
      </w:del>
    </w:p>
    <w:p w14:paraId="769BFA1D" w14:textId="359B5E5B" w:rsidR="00F60D18" w:rsidRPr="00670921" w:rsidDel="00395BDF" w:rsidRDefault="00F60D18">
      <w:pPr>
        <w:rPr>
          <w:del w:id="4784" w:author="Sarah Robinson" w:date="2019-10-16T15:23:00Z"/>
          <w:rFonts w:cstheme="minorHAnsi"/>
          <w:sz w:val="22"/>
        </w:rPr>
        <w:pPrChange w:id="4785" w:author="Sarah Robinson" w:date="2019-10-16T15:24:00Z">
          <w:pPr>
            <w:numPr>
              <w:numId w:val="29"/>
            </w:numPr>
            <w:tabs>
              <w:tab w:val="num" w:pos="360"/>
              <w:tab w:val="num" w:pos="540"/>
            </w:tabs>
            <w:spacing w:after="60" w:line="240" w:lineRule="auto"/>
            <w:ind w:left="540" w:hanging="540"/>
          </w:pPr>
        </w:pPrChange>
      </w:pPr>
      <w:del w:id="4786" w:author="Sarah Robinson" w:date="2019-10-16T15:23:00Z">
        <w:r w:rsidRPr="00670921" w:rsidDel="00395BDF">
          <w:rPr>
            <w:rFonts w:cstheme="minorHAnsi"/>
            <w:sz w:val="22"/>
          </w:rPr>
          <w:delText>Economic impact of waterway closure affect entire nation</w:delText>
        </w:r>
      </w:del>
    </w:p>
    <w:p w14:paraId="3CC0EF09" w14:textId="247FA3B7" w:rsidR="00F60D18" w:rsidRPr="00670921" w:rsidDel="00395BDF" w:rsidRDefault="00F60D18">
      <w:pPr>
        <w:rPr>
          <w:del w:id="4787" w:author="Sarah Robinson" w:date="2019-10-16T15:23:00Z"/>
          <w:i/>
          <w:sz w:val="28"/>
          <w:szCs w:val="28"/>
        </w:rPr>
        <w:pPrChange w:id="4788" w:author="Sarah Robinson" w:date="2019-10-16T15:24:00Z">
          <w:pPr>
            <w:pStyle w:val="BodyText"/>
          </w:pPr>
        </w:pPrChange>
      </w:pPr>
    </w:p>
    <w:p w14:paraId="349A3BBE" w14:textId="4FB865CB" w:rsidR="00F60D18" w:rsidRPr="00670921" w:rsidDel="00395BDF" w:rsidRDefault="00F60D18">
      <w:pPr>
        <w:rPr>
          <w:del w:id="4789" w:author="Sarah Robinson" w:date="2019-10-16T15:23:00Z"/>
        </w:rPr>
        <w:pPrChange w:id="4790" w:author="Sarah Robinson" w:date="2019-10-16T15:24:00Z">
          <w:pPr>
            <w:pStyle w:val="BodyText"/>
          </w:pPr>
        </w:pPrChange>
      </w:pPr>
    </w:p>
    <w:p w14:paraId="7B8617C5" w14:textId="7025ED11" w:rsidR="0046742D" w:rsidRPr="00670921" w:rsidDel="00395BDF" w:rsidRDefault="0046742D">
      <w:pPr>
        <w:rPr>
          <w:del w:id="4791" w:author="Sarah Robinson" w:date="2019-10-16T15:23:00Z"/>
        </w:rPr>
        <w:pPrChange w:id="4792" w:author="Sarah Robinson" w:date="2019-10-16T15:24:00Z">
          <w:pPr>
            <w:pStyle w:val="BodyText"/>
          </w:pPr>
        </w:pPrChange>
      </w:pPr>
    </w:p>
    <w:p w14:paraId="75751948" w14:textId="7A049A96" w:rsidR="00B8459A" w:rsidRPr="00670921" w:rsidDel="00395BDF" w:rsidRDefault="00B8459A">
      <w:pPr>
        <w:rPr>
          <w:del w:id="4793" w:author="Sarah Robinson" w:date="2019-10-16T15:23:00Z"/>
        </w:rPr>
        <w:sectPr w:rsidR="00B8459A" w:rsidRPr="00670921" w:rsidDel="00395BDF" w:rsidSect="00F60D18">
          <w:pgSz w:w="11906" w:h="16838" w:code="9"/>
          <w:pgMar w:top="1276" w:right="794" w:bottom="567" w:left="907" w:header="850" w:footer="850" w:gutter="0"/>
          <w:cols w:space="708"/>
          <w:docGrid w:linePitch="360"/>
        </w:sectPr>
        <w:pPrChange w:id="4794" w:author="Sarah Robinson" w:date="2019-10-16T15:24:00Z">
          <w:pPr>
            <w:pStyle w:val="BodyText"/>
          </w:pPr>
        </w:pPrChange>
      </w:pPr>
    </w:p>
    <w:p w14:paraId="59D8F355" w14:textId="62C5A6C6" w:rsidR="0046742D" w:rsidRPr="00670921" w:rsidDel="00395BDF" w:rsidRDefault="00CF0A8F">
      <w:pPr>
        <w:rPr>
          <w:del w:id="4795" w:author="Sarah Robinson" w:date="2019-10-16T15:23:00Z"/>
        </w:rPr>
        <w:pPrChange w:id="4796" w:author="Sarah Robinson" w:date="2019-10-16T15:24:00Z">
          <w:pPr>
            <w:pStyle w:val="Appendix"/>
          </w:pPr>
        </w:pPrChange>
      </w:pPr>
      <w:del w:id="4797" w:author="Sarah Robinson" w:date="2019-10-16T15:23:00Z">
        <w:r w:rsidRPr="00670921" w:rsidDel="00395BDF">
          <w:delText>BOOK 4 - MITIGATION EFFECTIVENESS</w:delText>
        </w:r>
      </w:del>
    </w:p>
    <w:p w14:paraId="7CDEBC51" w14:textId="43B3C136" w:rsidR="00B8459A" w:rsidRPr="00670921" w:rsidDel="00395BDF" w:rsidRDefault="00B8459A">
      <w:pPr>
        <w:rPr>
          <w:del w:id="4798" w:author="Sarah Robinson" w:date="2019-10-16T15:23:00Z"/>
          <w:b/>
          <w:sz w:val="28"/>
          <w:szCs w:val="28"/>
        </w:rPr>
        <w:pPrChange w:id="4799" w:author="Sarah Robinson" w:date="2019-10-16T15:24:00Z">
          <w:pPr>
            <w:pStyle w:val="BodyText"/>
          </w:pPr>
        </w:pPrChange>
      </w:pPr>
      <w:del w:id="4800" w:author="Sarah Robinson" w:date="2019-10-16T15:23:00Z">
        <w:r w:rsidRPr="00670921" w:rsidDel="00395BDF">
          <w:rPr>
            <w:b/>
            <w:sz w:val="28"/>
            <w:szCs w:val="28"/>
          </w:rPr>
          <w:delText xml:space="preserve">Referring to the results from Book 3 (orange marks which denote the </w:delText>
        </w:r>
        <w:r w:rsidRPr="00670921" w:rsidDel="00395BDF">
          <w:rPr>
            <w:b/>
            <w:sz w:val="28"/>
            <w:szCs w:val="28"/>
            <w:u w:val="single"/>
          </w:rPr>
          <w:delText>baseline</w:delText>
        </w:r>
        <w:r w:rsidRPr="00670921" w:rsidDel="00395BDF">
          <w:rPr>
            <w:b/>
            <w:sz w:val="28"/>
            <w:szCs w:val="28"/>
          </w:rPr>
          <w:delText xml:space="preserve"> levels of risk in this waterway), circle the number on each risk factor scale which best describes the </w:delText>
        </w:r>
        <w:r w:rsidRPr="00670921" w:rsidDel="00395BDF">
          <w:rPr>
            <w:b/>
            <w:sz w:val="28"/>
            <w:szCs w:val="28"/>
            <w:u w:val="single"/>
          </w:rPr>
          <w:delText>present</w:delText>
        </w:r>
        <w:r w:rsidRPr="00670921" w:rsidDel="00395BDF">
          <w:rPr>
            <w:b/>
            <w:sz w:val="28"/>
            <w:szCs w:val="28"/>
          </w:rPr>
          <w:delText xml:space="preserve"> level of risk for that factor, </w:delText>
        </w:r>
        <w:r w:rsidRPr="00670921" w:rsidDel="00395BDF">
          <w:rPr>
            <w:b/>
            <w:i/>
            <w:iCs/>
            <w:sz w:val="28"/>
            <w:szCs w:val="28"/>
            <w:u w:val="single"/>
          </w:rPr>
          <w:delText>taking into consideration existing risk mitigation strategies</w:delText>
        </w:r>
        <w:r w:rsidRPr="00670921" w:rsidDel="00395BDF">
          <w:rPr>
            <w:b/>
            <w:sz w:val="28"/>
            <w:szCs w:val="28"/>
          </w:rPr>
          <w:delText>.</w:delText>
        </w:r>
      </w:del>
    </w:p>
    <w:p w14:paraId="07EB6B5C" w14:textId="62082083" w:rsidR="00B8459A" w:rsidRPr="00670921" w:rsidDel="00395BDF" w:rsidRDefault="00B8459A">
      <w:pPr>
        <w:rPr>
          <w:del w:id="4801" w:author="Sarah Robinson" w:date="2019-10-16T15:23:00Z"/>
          <w:b/>
          <w:sz w:val="28"/>
          <w:szCs w:val="28"/>
        </w:rPr>
        <w:pPrChange w:id="4802" w:author="Sarah Robinson" w:date="2019-10-16T15:24:00Z">
          <w:pPr>
            <w:pStyle w:val="BodyText"/>
          </w:pPr>
        </w:pPrChange>
      </w:pPr>
    </w:p>
    <w:p w14:paraId="6D826CAE" w14:textId="0CE76CE8" w:rsidR="00B8459A" w:rsidRPr="00670921" w:rsidDel="00395BDF" w:rsidRDefault="00B8459A">
      <w:pPr>
        <w:rPr>
          <w:del w:id="4803" w:author="Sarah Robinson" w:date="2019-10-16T15:23:00Z"/>
          <w:b/>
          <w:sz w:val="28"/>
          <w:szCs w:val="28"/>
        </w:rPr>
        <w:pPrChange w:id="4804" w:author="Sarah Robinson" w:date="2019-10-16T15:24:00Z">
          <w:pPr>
            <w:pStyle w:val="BodyText"/>
          </w:pPr>
        </w:pPrChange>
      </w:pPr>
      <w:del w:id="4805" w:author="Sarah Robinson" w:date="2019-10-16T15:23:00Z">
        <w:r w:rsidRPr="00670921" w:rsidDel="00395BDF">
          <w:rPr>
            <w:b/>
            <w:sz w:val="28"/>
            <w:szCs w:val="28"/>
          </w:rPr>
          <w:delTex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delText>
        </w:r>
      </w:del>
    </w:p>
    <w:p w14:paraId="4C71BBF4" w14:textId="16C7138F" w:rsidR="00B8459A" w:rsidRPr="00670921" w:rsidDel="00395BDF" w:rsidRDefault="00B8459A">
      <w:pPr>
        <w:rPr>
          <w:del w:id="4806" w:author="Sarah Robinson" w:date="2019-10-16T15:23:00Z"/>
          <w:rFonts w:cstheme="minorHAnsi"/>
          <w:b/>
          <w:bCs/>
          <w:sz w:val="16"/>
        </w:rPr>
        <w:pPrChange w:id="480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08" w:author="Sarah Robinson" w:date="2019-10-16T15:23:00Z">
        <w:r w:rsidRPr="00670921" w:rsidDel="00395BDF">
          <w:rPr>
            <w:rFonts w:cstheme="minorHAnsi"/>
            <w:b/>
            <w:bCs/>
          </w:rPr>
          <w:delText>VESSEL CONDITIONS</w:delText>
        </w:r>
      </w:del>
    </w:p>
    <w:p w14:paraId="4244658B" w14:textId="6E46074C" w:rsidR="00B8459A" w:rsidRPr="00670921" w:rsidDel="00395BDF" w:rsidRDefault="00B8459A">
      <w:pPr>
        <w:rPr>
          <w:del w:id="4809" w:author="Sarah Robinson" w:date="2019-10-16T15:23:00Z"/>
          <w:rFonts w:cstheme="minorHAnsi"/>
          <w:sz w:val="16"/>
        </w:rPr>
        <w:pPrChange w:id="4810" w:author="Sarah Robinson" w:date="2019-10-16T15:24:00Z">
          <w:pPr>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54F86088" w14:textId="133C6F2D" w:rsidR="00B8459A" w:rsidRPr="00670921" w:rsidDel="00395BDF" w:rsidRDefault="00B8459A">
      <w:pPr>
        <w:rPr>
          <w:del w:id="4811" w:author="Sarah Robinson" w:date="2019-10-16T15:23:00Z"/>
          <w:rFonts w:cstheme="minorHAnsi"/>
        </w:rPr>
        <w:pPrChange w:id="481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3" w:author="Sarah Robinson" w:date="2019-10-16T15:23:00Z">
        <w:r w:rsidRPr="00670921" w:rsidDel="00395BDF">
          <w:rPr>
            <w:rFonts w:cstheme="minorHAnsi"/>
          </w:rPr>
          <w:delText>Deep Draft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79C35D8" w14:textId="5BDED60A" w:rsidR="00B8459A" w:rsidRPr="00670921" w:rsidDel="00395BDF" w:rsidRDefault="00B8459A">
      <w:pPr>
        <w:rPr>
          <w:del w:id="4814" w:author="Sarah Robinson" w:date="2019-10-16T15:23:00Z"/>
          <w:rFonts w:cstheme="minorHAnsi"/>
        </w:rPr>
        <w:pPrChange w:id="4815"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6" w:author="Sarah Robinson" w:date="2019-10-16T15:23:00Z">
        <w:r w:rsidRPr="00670921" w:rsidDel="00395BDF">
          <w:rPr>
            <w:rFonts w:cstheme="minorHAnsi"/>
          </w:rPr>
          <w:delText>Shallow Draft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ECA83A6" w14:textId="1043A269" w:rsidR="00B8459A" w:rsidRPr="00670921" w:rsidDel="00395BDF" w:rsidRDefault="00B8459A">
      <w:pPr>
        <w:rPr>
          <w:del w:id="4817" w:author="Sarah Robinson" w:date="2019-10-16T15:23:00Z"/>
          <w:rFonts w:cstheme="minorHAnsi"/>
        </w:rPr>
        <w:pPrChange w:id="4818"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19" w:author="Sarah Robinson" w:date="2019-10-16T15:23:00Z">
        <w:r w:rsidRPr="00670921" w:rsidDel="00395BDF">
          <w:rPr>
            <w:rFonts w:cstheme="minorHAnsi"/>
          </w:rPr>
          <w:delText>Commercial Fishing Vessel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A294B86" w14:textId="3FEEDBB1" w:rsidR="00B8459A" w:rsidRPr="00670921" w:rsidDel="00395BDF" w:rsidRDefault="00B8459A">
      <w:pPr>
        <w:rPr>
          <w:del w:id="4820" w:author="Sarah Robinson" w:date="2019-10-16T15:23:00Z"/>
          <w:rFonts w:cstheme="minorHAnsi"/>
        </w:rPr>
        <w:pPrChange w:id="482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22" w:author="Sarah Robinson" w:date="2019-10-16T15:23:00Z">
        <w:r w:rsidRPr="00670921" w:rsidDel="00395BDF">
          <w:rPr>
            <w:rFonts w:cstheme="minorHAnsi"/>
          </w:rPr>
          <w:delText>Small Craft Quality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D4333CF" w14:textId="496EE540" w:rsidR="00B8459A" w:rsidRPr="00670921" w:rsidDel="00395BDF" w:rsidRDefault="00B8459A">
      <w:pPr>
        <w:rPr>
          <w:del w:id="4823" w:author="Sarah Robinson" w:date="2019-10-16T15:23:00Z"/>
          <w:rFonts w:cstheme="minorHAnsi"/>
          <w:sz w:val="16"/>
          <w:szCs w:val="16"/>
        </w:rPr>
        <w:pPrChange w:id="4824"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pPr>
        </w:pPrChange>
      </w:pPr>
    </w:p>
    <w:p w14:paraId="16278E21" w14:textId="28094A93" w:rsidR="00B8459A" w:rsidRPr="00670921" w:rsidDel="00395BDF" w:rsidRDefault="00B8459A">
      <w:pPr>
        <w:rPr>
          <w:del w:id="4825" w:author="Sarah Robinson" w:date="2019-10-16T15:23:00Z"/>
          <w:rFonts w:cstheme="minorHAnsi"/>
          <w:b/>
          <w:bCs/>
          <w:sz w:val="16"/>
        </w:rPr>
        <w:pPrChange w:id="482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27" w:author="Sarah Robinson" w:date="2019-10-16T15:23:00Z">
        <w:r w:rsidRPr="00670921" w:rsidDel="00395BDF">
          <w:rPr>
            <w:rFonts w:cstheme="minorHAnsi"/>
            <w:b/>
            <w:bCs/>
          </w:rPr>
          <w:delText>TRAFFIC CONDITIONS</w:delText>
        </w:r>
      </w:del>
    </w:p>
    <w:p w14:paraId="06843A45" w14:textId="077EAC8B" w:rsidR="00B8459A" w:rsidRPr="00670921" w:rsidDel="00395BDF" w:rsidRDefault="00B8459A">
      <w:pPr>
        <w:rPr>
          <w:del w:id="4828" w:author="Sarah Robinson" w:date="2019-10-16T15:23:00Z"/>
          <w:rFonts w:cstheme="minorHAnsi"/>
          <w:sz w:val="16"/>
          <w:szCs w:val="16"/>
        </w:rPr>
        <w:pPrChange w:id="4829"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19BC17F9" w14:textId="2A6B49AF" w:rsidR="00B8459A" w:rsidRPr="00670921" w:rsidDel="00395BDF" w:rsidRDefault="00B8459A">
      <w:pPr>
        <w:rPr>
          <w:del w:id="4830" w:author="Sarah Robinson" w:date="2019-10-16T15:23:00Z"/>
          <w:rFonts w:cstheme="minorHAnsi"/>
        </w:rPr>
        <w:pPrChange w:id="483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2" w:author="Sarah Robinson" w:date="2019-10-16T15:23:00Z">
        <w:r w:rsidRPr="00670921" w:rsidDel="00395BDF">
          <w:rPr>
            <w:rFonts w:cstheme="minorHAnsi"/>
          </w:rPr>
          <w:delText>Volume of Commercial Traffic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FF07A0E" w14:textId="3DC0BD83" w:rsidR="00B8459A" w:rsidRPr="00670921" w:rsidDel="00395BDF" w:rsidRDefault="00B8459A">
      <w:pPr>
        <w:rPr>
          <w:del w:id="4833" w:author="Sarah Robinson" w:date="2019-10-16T15:23:00Z"/>
          <w:rFonts w:cstheme="minorHAnsi"/>
        </w:rPr>
        <w:pPrChange w:id="483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5" w:author="Sarah Robinson" w:date="2019-10-16T15:23:00Z">
        <w:r w:rsidRPr="00670921" w:rsidDel="00395BDF">
          <w:rPr>
            <w:rFonts w:cstheme="minorHAnsi"/>
          </w:rPr>
          <w:delText>Volume of Small Craft Traffic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 xml:space="preserve">No </w:delText>
        </w:r>
      </w:del>
    </w:p>
    <w:p w14:paraId="278759AF" w14:textId="0F7D0A81" w:rsidR="00B8459A" w:rsidRPr="00670921" w:rsidDel="00395BDF" w:rsidRDefault="00B8459A">
      <w:pPr>
        <w:rPr>
          <w:del w:id="4836" w:author="Sarah Robinson" w:date="2019-10-16T15:23:00Z"/>
          <w:rFonts w:cstheme="minorHAnsi"/>
        </w:rPr>
        <w:pPrChange w:id="4837"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38" w:author="Sarah Robinson" w:date="2019-10-16T15:23:00Z">
        <w:r w:rsidRPr="00670921" w:rsidDel="00395BDF">
          <w:rPr>
            <w:rFonts w:cstheme="minorHAnsi"/>
          </w:rPr>
          <w:delText>Traffic Mix</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E8845F3" w14:textId="49F375E6" w:rsidR="00B8459A" w:rsidRPr="00670921" w:rsidDel="00395BDF" w:rsidRDefault="00B8459A">
      <w:pPr>
        <w:rPr>
          <w:del w:id="4839" w:author="Sarah Robinson" w:date="2019-10-16T15:23:00Z"/>
          <w:rFonts w:cstheme="minorHAnsi"/>
        </w:rPr>
        <w:pPrChange w:id="484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41" w:author="Sarah Robinson" w:date="2019-10-16T15:23:00Z">
        <w:r w:rsidRPr="00670921" w:rsidDel="00395BDF">
          <w:rPr>
            <w:rFonts w:cstheme="minorHAnsi"/>
          </w:rPr>
          <w:delText>Congestion</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4E3638C9" w14:textId="1BFEE068" w:rsidR="00B8459A" w:rsidRPr="00670921" w:rsidDel="00395BDF" w:rsidRDefault="00B8459A">
      <w:pPr>
        <w:rPr>
          <w:del w:id="4842" w:author="Sarah Robinson" w:date="2019-10-16T15:23:00Z"/>
          <w:rFonts w:cstheme="minorHAnsi"/>
          <w:b/>
          <w:bCs/>
        </w:rPr>
        <w:pPrChange w:id="4843"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12D63BE" w14:textId="1BF3C62F" w:rsidR="00B8459A" w:rsidRPr="00670921" w:rsidDel="00395BDF" w:rsidRDefault="00B8459A">
      <w:pPr>
        <w:rPr>
          <w:del w:id="4844" w:author="Sarah Robinson" w:date="2019-10-16T15:23:00Z"/>
          <w:rFonts w:cstheme="minorHAnsi"/>
          <w:b/>
          <w:bCs/>
        </w:rPr>
        <w:pPrChange w:id="484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5583902" w14:textId="7206A8BA" w:rsidR="00B8459A" w:rsidRPr="00670921" w:rsidDel="00395BDF" w:rsidRDefault="00B8459A">
      <w:pPr>
        <w:rPr>
          <w:del w:id="4846" w:author="Sarah Robinson" w:date="2019-10-16T15:23:00Z"/>
          <w:rFonts w:cstheme="minorHAnsi"/>
          <w:b/>
          <w:bCs/>
        </w:rPr>
        <w:pPrChange w:id="484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p>
    <w:p w14:paraId="1CF037AC" w14:textId="50A2083B" w:rsidR="00B8459A" w:rsidRPr="00670921" w:rsidDel="00395BDF" w:rsidRDefault="00B8459A">
      <w:pPr>
        <w:rPr>
          <w:del w:id="4848" w:author="Sarah Robinson" w:date="2019-10-16T15:23:00Z"/>
          <w:rFonts w:cstheme="minorHAnsi"/>
          <w:b/>
          <w:bCs/>
        </w:rPr>
        <w:pPrChange w:id="4849"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50" w:author="Sarah Robinson" w:date="2019-10-16T15:23:00Z">
        <w:r w:rsidRPr="00670921" w:rsidDel="00395BDF">
          <w:rPr>
            <w:rFonts w:cstheme="minorHAnsi"/>
            <w:b/>
            <w:bCs/>
          </w:rPr>
          <w:delText>NAVIGATIONAL CONDITIONS</w:delText>
        </w:r>
      </w:del>
    </w:p>
    <w:p w14:paraId="46948465" w14:textId="7322A7E1" w:rsidR="00B8459A" w:rsidRPr="00670921" w:rsidDel="00395BDF" w:rsidRDefault="00B8459A">
      <w:pPr>
        <w:rPr>
          <w:del w:id="4851" w:author="Sarah Robinson" w:date="2019-10-16T15:23:00Z"/>
          <w:rFonts w:cstheme="minorHAnsi"/>
          <w:sz w:val="16"/>
          <w:szCs w:val="16"/>
        </w:rPr>
        <w:pPrChange w:id="4852" w:author="Sarah Robinson" w:date="2019-10-16T15:24:00Z">
          <w:pPr>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4AA7F866" w14:textId="00043B98" w:rsidR="00B8459A" w:rsidRPr="00670921" w:rsidDel="00395BDF" w:rsidRDefault="00B8459A">
      <w:pPr>
        <w:rPr>
          <w:del w:id="4853" w:author="Sarah Robinson" w:date="2019-10-16T15:23:00Z"/>
          <w:rFonts w:cstheme="minorHAnsi"/>
        </w:rPr>
        <w:pPrChange w:id="485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55" w:author="Sarah Robinson" w:date="2019-10-16T15:23:00Z">
        <w:r w:rsidRPr="00670921" w:rsidDel="00395BDF">
          <w:rPr>
            <w:rFonts w:cstheme="minorHAnsi"/>
          </w:rPr>
          <w:delText>Winds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28F13580" w14:textId="61C911B1" w:rsidR="00B8459A" w:rsidRPr="00670921" w:rsidDel="00395BDF" w:rsidRDefault="00B8459A">
      <w:pPr>
        <w:rPr>
          <w:del w:id="4856" w:author="Sarah Robinson" w:date="2019-10-16T15:23:00Z"/>
          <w:rFonts w:cstheme="minorHAnsi"/>
        </w:rPr>
        <w:pPrChange w:id="4857"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58" w:author="Sarah Robinson" w:date="2019-10-16T15:23:00Z">
        <w:r w:rsidRPr="00670921" w:rsidDel="00395BDF">
          <w:rPr>
            <w:rFonts w:cstheme="minorHAnsi"/>
          </w:rPr>
          <w:delText>Water Movement</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489E3E2D" w14:textId="399DDDA5" w:rsidR="00B8459A" w:rsidRPr="00670921" w:rsidDel="00395BDF" w:rsidRDefault="00B8459A">
      <w:pPr>
        <w:rPr>
          <w:del w:id="4859" w:author="Sarah Robinson" w:date="2019-10-16T15:23:00Z"/>
          <w:rFonts w:cstheme="minorHAnsi"/>
        </w:rPr>
        <w:pPrChange w:id="486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61" w:author="Sarah Robinson" w:date="2019-10-16T15:23:00Z">
        <w:r w:rsidRPr="00670921" w:rsidDel="00395BDF">
          <w:rPr>
            <w:rFonts w:cstheme="minorHAnsi"/>
          </w:rPr>
          <w:delText>Visibility Restrictions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9C4138B" w14:textId="3779B96F" w:rsidR="00B8459A" w:rsidRPr="00670921" w:rsidDel="00395BDF" w:rsidRDefault="00B8459A">
      <w:pPr>
        <w:rPr>
          <w:del w:id="4862" w:author="Sarah Robinson" w:date="2019-10-16T15:23:00Z"/>
          <w:rFonts w:cstheme="minorHAnsi"/>
        </w:rPr>
        <w:pPrChange w:id="486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64" w:author="Sarah Robinson" w:date="2019-10-16T15:23:00Z">
        <w:r w:rsidRPr="00670921" w:rsidDel="00395BDF">
          <w:rPr>
            <w:rFonts w:cstheme="minorHAnsi"/>
          </w:rPr>
          <w:delText>Obstructions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22EBB79" w14:textId="53CBA0AE" w:rsidR="00B8459A" w:rsidRPr="00670921" w:rsidDel="00395BDF" w:rsidRDefault="00B8459A">
      <w:pPr>
        <w:rPr>
          <w:del w:id="4865" w:author="Sarah Robinson" w:date="2019-10-16T15:23:00Z"/>
          <w:rFonts w:cstheme="minorHAnsi"/>
          <w:sz w:val="16"/>
          <w:szCs w:val="16"/>
        </w:rPr>
        <w:pPrChange w:id="486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05DAF417" w14:textId="3E61A8E8" w:rsidR="00B8459A" w:rsidRPr="00670921" w:rsidDel="00395BDF" w:rsidRDefault="00B8459A">
      <w:pPr>
        <w:rPr>
          <w:del w:id="4867" w:author="Sarah Robinson" w:date="2019-10-16T15:23:00Z"/>
          <w:rFonts w:cstheme="minorHAnsi"/>
          <w:b/>
          <w:bCs/>
          <w:sz w:val="16"/>
        </w:rPr>
        <w:pPrChange w:id="4868"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69" w:author="Sarah Robinson" w:date="2019-10-16T15:23:00Z">
        <w:r w:rsidRPr="00670921" w:rsidDel="00395BDF">
          <w:rPr>
            <w:rFonts w:cstheme="minorHAnsi"/>
            <w:b/>
            <w:bCs/>
          </w:rPr>
          <w:delText>WATERWAY CONDITIONS</w:delText>
        </w:r>
      </w:del>
    </w:p>
    <w:p w14:paraId="3BD2D5D2" w14:textId="439994D0" w:rsidR="00B8459A" w:rsidRPr="00670921" w:rsidDel="00395BDF" w:rsidRDefault="00B8459A">
      <w:pPr>
        <w:rPr>
          <w:del w:id="4870" w:author="Sarah Robinson" w:date="2019-10-16T15:23:00Z"/>
          <w:rFonts w:cstheme="minorHAnsi"/>
          <w:sz w:val="16"/>
          <w:szCs w:val="16"/>
        </w:rPr>
        <w:pPrChange w:id="4871"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2261AD5C" w14:textId="17A65385" w:rsidR="00B8459A" w:rsidRPr="00670921" w:rsidDel="00395BDF" w:rsidRDefault="00B8459A">
      <w:pPr>
        <w:rPr>
          <w:del w:id="4872" w:author="Sarah Robinson" w:date="2019-10-16T15:23:00Z"/>
          <w:rFonts w:cstheme="minorHAnsi"/>
        </w:rPr>
        <w:pPrChange w:id="4873"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4" w:author="Sarah Robinson" w:date="2019-10-16T15:23:00Z">
        <w:r w:rsidRPr="00670921" w:rsidDel="00395BDF">
          <w:rPr>
            <w:rFonts w:cstheme="minorHAnsi"/>
          </w:rPr>
          <w:delText>Visibility Impediments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844749F" w14:textId="18F1F81A" w:rsidR="00B8459A" w:rsidRPr="00670921" w:rsidDel="00395BDF" w:rsidRDefault="00B8459A">
      <w:pPr>
        <w:rPr>
          <w:del w:id="4875" w:author="Sarah Robinson" w:date="2019-10-16T15:23:00Z"/>
          <w:rFonts w:cstheme="minorHAnsi"/>
        </w:rPr>
        <w:pPrChange w:id="4876"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77" w:author="Sarah Robinson" w:date="2019-10-16T15:23:00Z">
        <w:r w:rsidRPr="00670921" w:rsidDel="00395BDF">
          <w:rPr>
            <w:rFonts w:cstheme="minorHAnsi"/>
          </w:rPr>
          <w:delText>Dimensions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53AB535" w14:textId="286B0474" w:rsidR="00B8459A" w:rsidRPr="00670921" w:rsidDel="00395BDF" w:rsidRDefault="00B8459A">
      <w:pPr>
        <w:rPr>
          <w:del w:id="4878" w:author="Sarah Robinson" w:date="2019-10-16T15:23:00Z"/>
          <w:rFonts w:cstheme="minorHAnsi"/>
        </w:rPr>
        <w:pPrChange w:id="4879"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80" w:author="Sarah Robinson" w:date="2019-10-16T15:23:00Z">
        <w:r w:rsidRPr="00670921" w:rsidDel="00395BDF">
          <w:rPr>
            <w:rFonts w:cstheme="minorHAnsi"/>
          </w:rPr>
          <w:delText>Bottom Type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84663A3" w14:textId="272FD84E" w:rsidR="00B8459A" w:rsidRPr="00670921" w:rsidDel="00395BDF" w:rsidRDefault="00B8459A">
      <w:pPr>
        <w:rPr>
          <w:del w:id="4881" w:author="Sarah Robinson" w:date="2019-10-16T15:23:00Z"/>
          <w:rFonts w:cstheme="minorHAnsi"/>
        </w:rPr>
        <w:pPrChange w:id="488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83" w:author="Sarah Robinson" w:date="2019-10-16T15:23:00Z">
        <w:r w:rsidRPr="00670921" w:rsidDel="00395BDF">
          <w:rPr>
            <w:rFonts w:cstheme="minorHAnsi"/>
          </w:rPr>
          <w:delText>Configuration</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0F690C3B" w14:textId="7189E3FA" w:rsidR="00B8459A" w:rsidRPr="00670921" w:rsidDel="00395BDF" w:rsidRDefault="00B8459A">
      <w:pPr>
        <w:rPr>
          <w:del w:id="4884" w:author="Sarah Robinson" w:date="2019-10-16T15:23:00Z"/>
          <w:rFonts w:cstheme="minorHAnsi"/>
          <w:sz w:val="16"/>
          <w:szCs w:val="16"/>
        </w:rPr>
        <w:pPrChange w:id="4885"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4C06E6C2" w14:textId="4685C958" w:rsidR="00B8459A" w:rsidRPr="00670921" w:rsidDel="00395BDF" w:rsidRDefault="00B8459A">
      <w:pPr>
        <w:rPr>
          <w:del w:id="4886" w:author="Sarah Robinson" w:date="2019-10-16T15:23:00Z"/>
          <w:rFonts w:cstheme="minorHAnsi"/>
          <w:b/>
          <w:bCs/>
        </w:rPr>
        <w:pPrChange w:id="4887"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888" w:author="Sarah Robinson" w:date="2019-10-16T15:23:00Z">
        <w:r w:rsidRPr="00670921" w:rsidDel="00395BDF">
          <w:rPr>
            <w:rFonts w:cstheme="minorHAnsi"/>
            <w:b/>
            <w:bCs/>
          </w:rPr>
          <w:delText>IMMEDIATE CONSEQUENCES</w:delText>
        </w:r>
      </w:del>
    </w:p>
    <w:p w14:paraId="3FCF8A93" w14:textId="158A0CA3" w:rsidR="00B8459A" w:rsidRPr="00670921" w:rsidDel="00395BDF" w:rsidRDefault="00B8459A">
      <w:pPr>
        <w:rPr>
          <w:del w:id="4889" w:author="Sarah Robinson" w:date="2019-10-16T15:23:00Z"/>
          <w:rFonts w:cstheme="minorHAnsi"/>
          <w:sz w:val="16"/>
          <w:szCs w:val="16"/>
        </w:rPr>
        <w:pPrChange w:id="4890"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18040B09" w14:textId="45A00192" w:rsidR="00B8459A" w:rsidRPr="00670921" w:rsidDel="00395BDF" w:rsidRDefault="00B8459A">
      <w:pPr>
        <w:rPr>
          <w:del w:id="4891" w:author="Sarah Robinson" w:date="2019-10-16T15:23:00Z"/>
          <w:rFonts w:cstheme="minorHAnsi"/>
        </w:rPr>
        <w:pPrChange w:id="4892"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3" w:author="Sarah Robinson" w:date="2019-10-16T15:23:00Z">
        <w:r w:rsidRPr="00670921" w:rsidDel="00395BDF">
          <w:rPr>
            <w:rFonts w:cstheme="minorHAnsi"/>
          </w:rPr>
          <w:delText>Personnel Injuries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6E2825BE" w14:textId="2B2748FF" w:rsidR="00B8459A" w:rsidRPr="00670921" w:rsidDel="00395BDF" w:rsidRDefault="00B8459A">
      <w:pPr>
        <w:rPr>
          <w:del w:id="4894" w:author="Sarah Robinson" w:date="2019-10-16T15:23:00Z"/>
          <w:rFonts w:cstheme="minorHAnsi"/>
        </w:rPr>
        <w:pPrChange w:id="4895"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6" w:author="Sarah Robinson" w:date="2019-10-16T15:23:00Z">
        <w:r w:rsidRPr="00670921" w:rsidDel="00395BDF">
          <w:rPr>
            <w:rFonts w:cstheme="minorHAnsi"/>
          </w:rPr>
          <w:delText>Petroleum Discharge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153CE32F" w14:textId="468EAE9E" w:rsidR="00B8459A" w:rsidRPr="00670921" w:rsidDel="00395BDF" w:rsidRDefault="00B8459A">
      <w:pPr>
        <w:rPr>
          <w:del w:id="4897" w:author="Sarah Robinson" w:date="2019-10-16T15:23:00Z"/>
          <w:rFonts w:cstheme="minorHAnsi"/>
        </w:rPr>
        <w:pPrChange w:id="4898"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899" w:author="Sarah Robinson" w:date="2019-10-16T15:23:00Z">
        <w:r w:rsidRPr="00670921" w:rsidDel="00395BDF">
          <w:rPr>
            <w:rFonts w:cstheme="minorHAnsi"/>
          </w:rPr>
          <w:delText>Hazardous Materials Release</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5BE450F9" w14:textId="70914DF6" w:rsidR="00B8459A" w:rsidRPr="00670921" w:rsidDel="00395BDF" w:rsidRDefault="00B8459A">
      <w:pPr>
        <w:rPr>
          <w:del w:id="4900" w:author="Sarah Robinson" w:date="2019-10-16T15:23:00Z"/>
          <w:rFonts w:cstheme="minorHAnsi"/>
        </w:rPr>
        <w:pPrChange w:id="490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02" w:author="Sarah Robinson" w:date="2019-10-16T15:23:00Z">
        <w:r w:rsidRPr="00670921" w:rsidDel="00395BDF">
          <w:rPr>
            <w:rFonts w:cstheme="minorHAnsi"/>
          </w:rPr>
          <w:delText>Mobility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6103448F" w14:textId="1168C5A4" w:rsidR="00B8459A" w:rsidRPr="00670921" w:rsidDel="00395BDF" w:rsidRDefault="00B8459A">
      <w:pPr>
        <w:rPr>
          <w:del w:id="4903" w:author="Sarah Robinson" w:date="2019-10-16T15:23:00Z"/>
          <w:rFonts w:cstheme="minorHAnsi"/>
          <w:sz w:val="16"/>
          <w:szCs w:val="16"/>
        </w:rPr>
        <w:pPrChange w:id="4904"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556A1590" w14:textId="7E563415" w:rsidR="00B8459A" w:rsidRPr="00670921" w:rsidDel="00395BDF" w:rsidRDefault="00B8459A">
      <w:pPr>
        <w:rPr>
          <w:del w:id="4905" w:author="Sarah Robinson" w:date="2019-10-16T15:23:00Z"/>
          <w:rFonts w:cstheme="minorHAnsi"/>
          <w:b/>
          <w:bCs/>
        </w:rPr>
        <w:pPrChange w:id="4906"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pPr>
        </w:pPrChange>
      </w:pPr>
      <w:del w:id="4907" w:author="Sarah Robinson" w:date="2019-10-16T15:23:00Z">
        <w:r w:rsidRPr="00670921" w:rsidDel="00395BDF">
          <w:rPr>
            <w:rFonts w:cstheme="minorHAnsi"/>
            <w:b/>
            <w:bCs/>
          </w:rPr>
          <w:delText>SUBSEQUENT CONSEQUENCES</w:delText>
        </w:r>
      </w:del>
    </w:p>
    <w:p w14:paraId="61CA1991" w14:textId="4C191884" w:rsidR="00B8459A" w:rsidRPr="00670921" w:rsidDel="00395BDF" w:rsidRDefault="00B8459A">
      <w:pPr>
        <w:rPr>
          <w:del w:id="4908" w:author="Sarah Robinson" w:date="2019-10-16T15:23:00Z"/>
          <w:rFonts w:cstheme="minorHAnsi"/>
          <w:sz w:val="16"/>
          <w:szCs w:val="16"/>
        </w:rPr>
        <w:pPrChange w:id="4909" w:author="Sarah Robinson" w:date="2019-10-16T15:24:00Z">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pPr>
        </w:pPrChange>
      </w:pPr>
    </w:p>
    <w:p w14:paraId="2143AADE" w14:textId="7E96788D" w:rsidR="00B8459A" w:rsidRPr="00670921" w:rsidDel="00395BDF" w:rsidRDefault="00B8459A">
      <w:pPr>
        <w:rPr>
          <w:del w:id="4910" w:author="Sarah Robinson" w:date="2019-10-16T15:23:00Z"/>
          <w:rFonts w:cstheme="minorHAnsi"/>
        </w:rPr>
        <w:pPrChange w:id="4911"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2" w:author="Sarah Robinson" w:date="2019-10-16T15:23:00Z">
        <w:r w:rsidRPr="00670921" w:rsidDel="00395BDF">
          <w:rPr>
            <w:rFonts w:cstheme="minorHAnsi"/>
          </w:rPr>
          <w:delText>Health and Safety</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3BFEBC4C" w14:textId="0750FCF0" w:rsidR="00B8459A" w:rsidRPr="00670921" w:rsidDel="00395BDF" w:rsidRDefault="00B8459A">
      <w:pPr>
        <w:rPr>
          <w:del w:id="4913" w:author="Sarah Robinson" w:date="2019-10-16T15:23:00Z"/>
          <w:rFonts w:cstheme="minorHAnsi"/>
        </w:rPr>
        <w:pPrChange w:id="4914"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5" w:author="Sarah Robinson" w:date="2019-10-16T15:23:00Z">
        <w:r w:rsidRPr="00670921" w:rsidDel="00395BDF">
          <w:rPr>
            <w:rFonts w:cstheme="minorHAnsi"/>
          </w:rPr>
          <w:delText>Environmental</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368A8B8C" w14:textId="43165965" w:rsidR="00B8459A" w:rsidRPr="00670921" w:rsidDel="00395BDF" w:rsidRDefault="00B8459A">
      <w:pPr>
        <w:rPr>
          <w:del w:id="4916" w:author="Sarah Robinson" w:date="2019-10-16T15:23:00Z"/>
          <w:rFonts w:cstheme="minorHAnsi"/>
        </w:rPr>
        <w:pPrChange w:id="4917"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18" w:author="Sarah Robinson" w:date="2019-10-16T15:23:00Z">
        <w:r w:rsidRPr="00670921" w:rsidDel="00395BDF">
          <w:rPr>
            <w:rFonts w:cstheme="minorHAnsi"/>
          </w:rPr>
          <w:delText>Aquatic Resources</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223C69C5" w14:textId="2D0BF611" w:rsidR="008D7283" w:rsidRPr="00670921" w:rsidDel="00395BDF" w:rsidRDefault="00B8459A">
      <w:pPr>
        <w:rPr>
          <w:del w:id="4919" w:author="Sarah Robinson" w:date="2019-10-16T15:23:00Z"/>
          <w:rFonts w:cstheme="minorHAnsi"/>
        </w:rPr>
        <w:sectPr w:rsidR="008D7283" w:rsidRPr="00670921" w:rsidDel="00395BDF" w:rsidSect="00B8459A">
          <w:headerReference w:type="even" r:id="rId43"/>
          <w:headerReference w:type="default" r:id="rId44"/>
          <w:footerReference w:type="default" r:id="rId45"/>
          <w:headerReference w:type="first" r:id="rId46"/>
          <w:pgSz w:w="16838" w:h="11906" w:orient="landscape" w:code="9"/>
          <w:pgMar w:top="794" w:right="567" w:bottom="907" w:left="1276" w:header="850" w:footer="850" w:gutter="0"/>
          <w:cols w:space="708"/>
          <w:docGrid w:linePitch="360"/>
        </w:sectPr>
        <w:pPrChange w:id="4920" w:author="Sarah Robinson" w:date="2019-10-16T15:24:00Z">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pPr>
        </w:pPrChange>
      </w:pPr>
      <w:del w:id="4921" w:author="Sarah Robinson" w:date="2019-10-16T15:23:00Z">
        <w:r w:rsidRPr="00670921" w:rsidDel="00395BDF">
          <w:rPr>
            <w:rFonts w:cstheme="minorHAnsi"/>
          </w:rPr>
          <w:delText>Economic</w:delText>
        </w:r>
        <w:r w:rsidRPr="00670921" w:rsidDel="00395BDF">
          <w:rPr>
            <w:rFonts w:cstheme="minorHAnsi"/>
          </w:rPr>
          <w:tab/>
          <w:delText>1</w:delText>
        </w:r>
        <w:r w:rsidRPr="00670921" w:rsidDel="00395BDF">
          <w:rPr>
            <w:rFonts w:cstheme="minorHAnsi"/>
          </w:rPr>
          <w:tab/>
          <w:delText>2</w:delText>
        </w:r>
        <w:r w:rsidRPr="00670921" w:rsidDel="00395BDF">
          <w:rPr>
            <w:rFonts w:cstheme="minorHAnsi"/>
          </w:rPr>
          <w:tab/>
          <w:delText>3</w:delText>
        </w:r>
        <w:r w:rsidRPr="00670921" w:rsidDel="00395BDF">
          <w:rPr>
            <w:rFonts w:cstheme="minorHAnsi"/>
          </w:rPr>
          <w:tab/>
          <w:delText>4</w:delText>
        </w:r>
        <w:r w:rsidRPr="00670921" w:rsidDel="00395BDF">
          <w:rPr>
            <w:rFonts w:cstheme="minorHAnsi"/>
          </w:rPr>
          <w:tab/>
          <w:delText>5</w:delText>
        </w:r>
        <w:r w:rsidRPr="00670921" w:rsidDel="00395BDF">
          <w:rPr>
            <w:rFonts w:cstheme="minorHAnsi"/>
          </w:rPr>
          <w:tab/>
          <w:delText>6</w:delText>
        </w:r>
        <w:r w:rsidRPr="00670921" w:rsidDel="00395BDF">
          <w:rPr>
            <w:rFonts w:cstheme="minorHAnsi"/>
          </w:rPr>
          <w:tab/>
          <w:delText>7</w:delText>
        </w:r>
        <w:r w:rsidRPr="00670921" w:rsidDel="00395BDF">
          <w:rPr>
            <w:rFonts w:cstheme="minorHAnsi"/>
          </w:rPr>
          <w:tab/>
          <w:delText>8</w:delText>
        </w:r>
        <w:r w:rsidRPr="00670921" w:rsidDel="00395BDF">
          <w:rPr>
            <w:rFonts w:cstheme="minorHAnsi"/>
          </w:rPr>
          <w:tab/>
          <w:delText>9</w:delText>
        </w:r>
        <w:r w:rsidRPr="00670921" w:rsidDel="00395BDF">
          <w:rPr>
            <w:rFonts w:cstheme="minorHAnsi"/>
          </w:rPr>
          <w:tab/>
          <w:delText>Yes</w:delText>
        </w:r>
        <w:r w:rsidRPr="00670921" w:rsidDel="00395BDF">
          <w:rPr>
            <w:rFonts w:cstheme="minorHAnsi"/>
          </w:rPr>
          <w:tab/>
          <w:delText>No</w:delText>
        </w:r>
      </w:del>
    </w:p>
    <w:p w14:paraId="7C184ED3" w14:textId="7A5351CD" w:rsidR="00B8459A" w:rsidRPr="00670921" w:rsidDel="00395BDF" w:rsidRDefault="00CF0A8F">
      <w:pPr>
        <w:rPr>
          <w:del w:id="4922" w:author="Sarah Robinson" w:date="2019-10-16T15:23:00Z"/>
        </w:rPr>
        <w:pPrChange w:id="4923" w:author="Sarah Robinson" w:date="2019-10-16T15:24:00Z">
          <w:pPr>
            <w:pStyle w:val="Appendix"/>
          </w:pPr>
        </w:pPrChange>
      </w:pPr>
      <w:del w:id="4924" w:author="Sarah Robinson" w:date="2019-10-16T15:23:00Z">
        <w:r w:rsidRPr="00670921" w:rsidDel="00395BDF">
          <w:delText>BOOK 5 – ADDITIONAL MITIGATIONS</w:delText>
        </w:r>
      </w:del>
    </w:p>
    <w:p w14:paraId="0367D731" w14:textId="72348AC0" w:rsidR="008D7283" w:rsidRPr="00670921" w:rsidDel="00395BDF" w:rsidRDefault="008D7283">
      <w:pPr>
        <w:rPr>
          <w:del w:id="4925" w:author="Sarah Robinson" w:date="2019-10-16T15:23:00Z"/>
          <w:b/>
          <w:sz w:val="28"/>
          <w:szCs w:val="28"/>
        </w:rPr>
        <w:pPrChange w:id="4926" w:author="Sarah Robinson" w:date="2019-10-16T15:24:00Z">
          <w:pPr>
            <w:pStyle w:val="BodyText"/>
            <w:jc w:val="right"/>
          </w:pPr>
        </w:pPrChange>
      </w:pPr>
      <w:del w:id="4927" w:author="Sarah Robinson" w:date="2019-10-16T15:23:00Z">
        <w:r w:rsidRPr="00670921" w:rsidDel="00395BDF">
          <w:rPr>
            <w:b/>
            <w:sz w:val="28"/>
            <w:szCs w:val="28"/>
          </w:rPr>
          <w:delText>Team Number:  __________</w:delText>
        </w:r>
      </w:del>
    </w:p>
    <w:p w14:paraId="6B4DB51A" w14:textId="4C22999B" w:rsidR="008D7283" w:rsidRPr="00670921" w:rsidDel="00395BDF" w:rsidRDefault="008D7283">
      <w:pPr>
        <w:rPr>
          <w:del w:id="4928" w:author="Sarah Robinson" w:date="2019-10-16T15:23:00Z"/>
          <w:sz w:val="24"/>
          <w:szCs w:val="24"/>
        </w:rPr>
        <w:pPrChange w:id="4929" w:author="Sarah Robinson" w:date="2019-10-16T15:24:00Z">
          <w:pPr>
            <w:pStyle w:val="BodyText"/>
          </w:pPr>
        </w:pPrChange>
      </w:pPr>
      <w:del w:id="4930" w:author="Sarah Robinson" w:date="2019-10-16T15:23:00Z">
        <w:r w:rsidRPr="00670921" w:rsidDel="00395BDF">
          <w:rPr>
            <w:sz w:val="24"/>
            <w:szCs w:val="24"/>
          </w:rPr>
          <w:delText xml:space="preserve">Evaluate </w:delText>
        </w:r>
        <w:r w:rsidRPr="00670921" w:rsidDel="00395BDF">
          <w:rPr>
            <w:b/>
            <w:sz w:val="24"/>
            <w:szCs w:val="24"/>
          </w:rPr>
          <w:delText>ONLY</w:delText>
        </w:r>
        <w:r w:rsidRPr="00670921" w:rsidDel="00395BDF">
          <w:rPr>
            <w:sz w:val="24"/>
            <w:szCs w:val="24"/>
          </w:rPr>
          <w:delText xml:space="preserve"> those risk factors with orange highlighting.  That highlighting shows the present level of risk (taking into account existing mitigations) from the group’s earlier assessment (</w:delText>
        </w:r>
        <w:r w:rsidRPr="00670921" w:rsidDel="00395BDF">
          <w:rPr>
            <w:i/>
            <w:iCs/>
            <w:sz w:val="24"/>
            <w:szCs w:val="24"/>
          </w:rPr>
          <w:delText>Book 4: Mitigation Effectiveness</w:delText>
        </w:r>
        <w:r w:rsidRPr="00670921" w:rsidDel="00395BDF">
          <w:rPr>
            <w:sz w:val="24"/>
            <w:szCs w:val="24"/>
          </w:rPr>
          <w:delText xml:space="preserve">) for those risk factors where risk was judged NOT to be at an acceptable level already.  </w:delText>
        </w:r>
      </w:del>
    </w:p>
    <w:p w14:paraId="1F298BAD" w14:textId="4950BEFB" w:rsidR="008D7283" w:rsidRPr="00670921" w:rsidDel="00395BDF" w:rsidRDefault="008D7283">
      <w:pPr>
        <w:rPr>
          <w:del w:id="4931" w:author="Sarah Robinson" w:date="2019-10-16T15:23:00Z"/>
          <w:sz w:val="24"/>
          <w:szCs w:val="24"/>
        </w:rPr>
        <w:pPrChange w:id="4932" w:author="Sarah Robinson" w:date="2019-10-16T15:24:00Z">
          <w:pPr>
            <w:pStyle w:val="BodyText"/>
          </w:pPr>
        </w:pPrChange>
      </w:pPr>
      <w:del w:id="4933" w:author="Sarah Robinson" w:date="2019-10-16T15:23:00Z">
        <w:r w:rsidRPr="00670921" w:rsidDel="00395BDF">
          <w:rPr>
            <w:sz w:val="24"/>
            <w:szCs w:val="24"/>
          </w:rPr>
          <w:delText>Under each risk factor are abbreviations for categories of possible risk mitigation interventions.  The definitions for each of those abbreviations are given below.</w:delText>
        </w:r>
      </w:del>
    </w:p>
    <w:p w14:paraId="17E02E9D" w14:textId="2791FB77" w:rsidR="008D7283" w:rsidRPr="00670921" w:rsidDel="00395BDF" w:rsidRDefault="008D7283">
      <w:pPr>
        <w:rPr>
          <w:del w:id="4934" w:author="Sarah Robinson" w:date="2019-10-16T15:23:00Z"/>
          <w:sz w:val="24"/>
          <w:szCs w:val="24"/>
        </w:rPr>
        <w:pPrChange w:id="4935" w:author="Sarah Robinson" w:date="2019-10-16T15:24:00Z">
          <w:pPr>
            <w:pStyle w:val="BodyText"/>
          </w:pPr>
        </w:pPrChange>
      </w:pPr>
      <w:del w:id="4936" w:author="Sarah Robinson" w:date="2019-10-16T15:23:00Z">
        <w:r w:rsidRPr="00670921" w:rsidDel="00395BDF">
          <w:rPr>
            <w:sz w:val="24"/>
            <w:szCs w:val="24"/>
          </w:rPr>
          <w:delTex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delText>
        </w:r>
      </w:del>
    </w:p>
    <w:p w14:paraId="0E68EA72" w14:textId="1E503EE8" w:rsidR="008D7283" w:rsidRPr="00670921" w:rsidDel="00395BDF" w:rsidRDefault="008D7283">
      <w:pPr>
        <w:rPr>
          <w:del w:id="4937" w:author="Sarah Robinson" w:date="2019-10-16T15:23:00Z"/>
          <w:sz w:val="24"/>
          <w:szCs w:val="24"/>
        </w:rPr>
        <w:pPrChange w:id="4938" w:author="Sarah Robinson" w:date="2019-10-16T15:24:00Z">
          <w:pPr>
            <w:pStyle w:val="BodyText"/>
          </w:pPr>
        </w:pPrChange>
      </w:pPr>
      <w:del w:id="4939" w:author="Sarah Robinson" w:date="2019-10-16T15:23:00Z">
        <w:r w:rsidRPr="00670921" w:rsidDel="00395BDF">
          <w:rPr>
            <w:sz w:val="24"/>
            <w:szCs w:val="24"/>
          </w:rPr>
          <w:delText>For each intervention category where you think action should be taken, circle the number on the adjacent 1 to 9 scale which indicates where you think the risk level would end up if that mitigation intervention were implemented.</w:delText>
        </w:r>
      </w:del>
    </w:p>
    <w:p w14:paraId="42CDF836" w14:textId="6AE13F4A" w:rsidR="008D7283" w:rsidRPr="00670921" w:rsidDel="00395BDF" w:rsidRDefault="008D7283">
      <w:pPr>
        <w:rPr>
          <w:del w:id="4940" w:author="Sarah Robinson" w:date="2019-10-16T15:23:00Z"/>
          <w:rFonts w:cstheme="minorHAnsi"/>
          <w:b/>
          <w:bCs/>
        </w:rPr>
        <w:pPrChange w:id="4941" w:author="Sarah Robinson" w:date="2019-10-16T15:24:00Z">
          <w:pPr>
            <w:pStyle w:val="bodytext1"/>
            <w:tabs>
              <w:tab w:val="right" w:pos="12240"/>
            </w:tabs>
            <w:spacing w:before="120" w:after="240"/>
            <w:ind w:left="2880" w:right="720" w:hanging="2880"/>
            <w:jc w:val="both"/>
          </w:pPr>
        </w:pPrChange>
      </w:pPr>
      <w:del w:id="4942" w:author="Sarah Robinson" w:date="2019-10-16T15:23:00Z">
        <w:r w:rsidRPr="00670921" w:rsidDel="00395BDF">
          <w:rPr>
            <w:rFonts w:cstheme="minorHAnsi"/>
            <w:b/>
            <w:bCs/>
          </w:rPr>
          <w:delText>Abbreviations</w:delText>
        </w:r>
        <w:r w:rsidRPr="00670921" w:rsidDel="00395BDF">
          <w:rPr>
            <w:rFonts w:cstheme="minorHAnsi"/>
            <w:b/>
            <w:bCs/>
          </w:rPr>
          <w:tab/>
          <w:delText>Definitions (examples)</w:delText>
        </w:r>
      </w:del>
    </w:p>
    <w:p w14:paraId="72B8142B" w14:textId="1158CFF6" w:rsidR="008D7283" w:rsidRPr="00670921" w:rsidDel="00395BDF" w:rsidRDefault="00670921">
      <w:pPr>
        <w:rPr>
          <w:del w:id="4943" w:author="Sarah Robinson" w:date="2019-10-16T15:23:00Z"/>
          <w:rFonts w:cstheme="minorHAnsi"/>
        </w:rPr>
        <w:pPrChange w:id="4944" w:author="Sarah Robinson" w:date="2019-10-16T15:24:00Z">
          <w:pPr>
            <w:pStyle w:val="bodytext1"/>
            <w:tabs>
              <w:tab w:val="left" w:pos="2880"/>
              <w:tab w:val="right" w:pos="12240"/>
            </w:tabs>
            <w:spacing w:before="120" w:after="120"/>
            <w:ind w:left="2880" w:hanging="2880"/>
            <w:jc w:val="both"/>
          </w:pPr>
        </w:pPrChange>
      </w:pPr>
      <w:del w:id="4945" w:author="Sarah Robinson" w:date="2019-10-16T15:23:00Z">
        <w:r w:rsidRPr="00670921" w:rsidDel="00395BDF">
          <w:rPr>
            <w:rFonts w:cstheme="minorHAnsi"/>
            <w:b/>
          </w:rPr>
          <w:delText>Co-ord</w:delText>
        </w:r>
        <w:r w:rsidR="008D7283" w:rsidRPr="00670921" w:rsidDel="00395BDF">
          <w:rPr>
            <w:rFonts w:cstheme="minorHAnsi"/>
            <w:b/>
          </w:rPr>
          <w:delText>ination / Planning</w:delText>
        </w:r>
        <w:r w:rsidR="008D7283" w:rsidRPr="00670921" w:rsidDel="00395BDF">
          <w:rPr>
            <w:rFonts w:cstheme="minorHAnsi"/>
            <w:bCs/>
          </w:rPr>
          <w:tab/>
          <w:delText xml:space="preserve">Improve long-range and/or contingency planning and better </w:delText>
        </w:r>
        <w:r w:rsidRPr="00670921" w:rsidDel="00395BDF">
          <w:rPr>
            <w:rFonts w:cstheme="minorHAnsi"/>
            <w:bCs/>
          </w:rPr>
          <w:delText>co-ord</w:delText>
        </w:r>
        <w:r w:rsidR="008D7283" w:rsidRPr="00670921" w:rsidDel="00395BDF">
          <w:rPr>
            <w:rFonts w:cstheme="minorHAnsi"/>
            <w:bCs/>
          </w:rPr>
          <w:delText>inate activities / improve dialogue between port stakeholders</w:delText>
        </w:r>
      </w:del>
    </w:p>
    <w:p w14:paraId="1AEAACAF" w14:textId="2EFCC2BF" w:rsidR="008D7283" w:rsidRPr="00670921" w:rsidDel="00395BDF" w:rsidRDefault="008D7283">
      <w:pPr>
        <w:rPr>
          <w:del w:id="4946" w:author="Sarah Robinson" w:date="2019-10-16T15:23:00Z"/>
          <w:rFonts w:cstheme="minorHAnsi"/>
          <w:bCs/>
        </w:rPr>
        <w:pPrChange w:id="4947" w:author="Sarah Robinson" w:date="2019-10-16T15:24:00Z">
          <w:pPr>
            <w:pStyle w:val="bodytext1"/>
            <w:tabs>
              <w:tab w:val="left" w:pos="2880"/>
              <w:tab w:val="right" w:pos="12240"/>
            </w:tabs>
            <w:spacing w:before="120" w:after="120"/>
            <w:ind w:left="2880" w:hanging="2880"/>
            <w:jc w:val="both"/>
          </w:pPr>
        </w:pPrChange>
      </w:pPr>
      <w:del w:id="4948" w:author="Sarah Robinson" w:date="2019-10-16T15:23:00Z">
        <w:r w:rsidRPr="00670921" w:rsidDel="00395BDF">
          <w:rPr>
            <w:rFonts w:cstheme="minorHAnsi"/>
            <w:b/>
          </w:rPr>
          <w:delText>Voluntary Training</w:delText>
        </w:r>
        <w:r w:rsidRPr="00670921" w:rsidDel="00395BDF">
          <w:rPr>
            <w:rFonts w:cstheme="minorHAnsi"/>
            <w:b/>
          </w:rPr>
          <w:tab/>
        </w:r>
        <w:r w:rsidRPr="00670921" w:rsidDel="00395BDF">
          <w:rPr>
            <w:rFonts w:cstheme="minorHAnsi"/>
            <w:bCs/>
          </w:rPr>
          <w:delText>Establish / use voluntary programs to educate mariners / boaters in topics related to waterway safety (Rules of the Road, ship/boat handling, etc.)</w:delText>
        </w:r>
      </w:del>
    </w:p>
    <w:p w14:paraId="37EF812D" w14:textId="6CB92F5D" w:rsidR="008D7283" w:rsidRPr="00670921" w:rsidDel="00395BDF" w:rsidRDefault="008D7283">
      <w:pPr>
        <w:rPr>
          <w:del w:id="4949" w:author="Sarah Robinson" w:date="2019-10-16T15:23:00Z"/>
          <w:rFonts w:cstheme="minorHAnsi"/>
        </w:rPr>
        <w:pPrChange w:id="4950" w:author="Sarah Robinson" w:date="2019-10-16T15:24:00Z">
          <w:pPr>
            <w:pStyle w:val="bodytext1"/>
            <w:tabs>
              <w:tab w:val="left" w:pos="1260"/>
              <w:tab w:val="left" w:pos="1620"/>
              <w:tab w:val="right" w:pos="12240"/>
            </w:tabs>
            <w:spacing w:before="120" w:after="120"/>
            <w:ind w:left="2880" w:hanging="2880"/>
            <w:jc w:val="both"/>
          </w:pPr>
        </w:pPrChange>
      </w:pPr>
      <w:del w:id="4951" w:author="Sarah Robinson" w:date="2019-10-16T15:23:00Z">
        <w:r w:rsidRPr="00670921" w:rsidDel="00395BDF">
          <w:rPr>
            <w:rFonts w:cstheme="minorHAnsi"/>
            <w:b/>
          </w:rPr>
          <w:delText>Rules &amp; Procedures</w:delText>
        </w:r>
        <w:r w:rsidRPr="00670921" w:rsidDel="00395BDF">
          <w:rPr>
            <w:rFonts w:cstheme="minorHAnsi"/>
          </w:rPr>
          <w:tab/>
          <w:delText>Establish / refine rules, regulations, policies, or procedures (nav rules, pilot rules, standard operating procedures, licensing, require training and education, etc.)</w:delText>
        </w:r>
      </w:del>
    </w:p>
    <w:p w14:paraId="7A3B7FC0" w14:textId="3F2EDF3B" w:rsidR="008D7283" w:rsidRPr="00670921" w:rsidDel="00395BDF" w:rsidRDefault="008D7283">
      <w:pPr>
        <w:rPr>
          <w:del w:id="4952" w:author="Sarah Robinson" w:date="2019-10-16T15:23:00Z"/>
          <w:rFonts w:cstheme="minorHAnsi"/>
          <w:bCs/>
        </w:rPr>
        <w:pPrChange w:id="4953" w:author="Sarah Robinson" w:date="2019-10-16T15:24:00Z">
          <w:pPr>
            <w:pStyle w:val="bodytext1"/>
            <w:tabs>
              <w:tab w:val="left" w:pos="2880"/>
              <w:tab w:val="right" w:pos="12240"/>
            </w:tabs>
            <w:spacing w:before="120" w:after="120"/>
            <w:ind w:left="2880" w:hanging="2880"/>
            <w:jc w:val="both"/>
          </w:pPr>
        </w:pPrChange>
      </w:pPr>
      <w:del w:id="4954" w:author="Sarah Robinson" w:date="2019-10-16T15:23:00Z">
        <w:r w:rsidRPr="00670921" w:rsidDel="00395BDF">
          <w:rPr>
            <w:rFonts w:cstheme="minorHAnsi"/>
            <w:b/>
          </w:rPr>
          <w:delText>Enforcement</w:delText>
        </w:r>
        <w:r w:rsidRPr="00670921" w:rsidDel="00395BDF">
          <w:rPr>
            <w:rFonts w:cstheme="minorHAnsi"/>
            <w:b/>
          </w:rPr>
          <w:tab/>
        </w:r>
        <w:r w:rsidRPr="00670921" w:rsidDel="00395BDF">
          <w:rPr>
            <w:rFonts w:cstheme="minorHAnsi"/>
            <w:bCs/>
          </w:rPr>
          <w:delText>More actively enforce existing rules / policies (navigation rules, vessel inspection regulations, standards of care, etc.)</w:delText>
        </w:r>
      </w:del>
    </w:p>
    <w:p w14:paraId="57A0D1E0" w14:textId="2D866C11" w:rsidR="008D7283" w:rsidRPr="00670921" w:rsidDel="00395BDF" w:rsidRDefault="008D7283">
      <w:pPr>
        <w:rPr>
          <w:del w:id="4955" w:author="Sarah Robinson" w:date="2019-10-16T15:23:00Z"/>
          <w:rFonts w:cstheme="minorHAnsi"/>
        </w:rPr>
        <w:pPrChange w:id="4956" w:author="Sarah Robinson" w:date="2019-10-16T15:24:00Z">
          <w:pPr>
            <w:pStyle w:val="bodytext1"/>
            <w:tabs>
              <w:tab w:val="left" w:pos="2880"/>
              <w:tab w:val="right" w:pos="12240"/>
            </w:tabs>
            <w:spacing w:before="120" w:after="120"/>
            <w:ind w:left="2880" w:hanging="2880"/>
            <w:jc w:val="both"/>
          </w:pPr>
        </w:pPrChange>
      </w:pPr>
      <w:del w:id="4957" w:author="Sarah Robinson" w:date="2019-10-16T15:23:00Z">
        <w:r w:rsidRPr="00670921" w:rsidDel="00395BDF">
          <w:rPr>
            <w:rFonts w:cstheme="minorHAnsi"/>
            <w:b/>
          </w:rPr>
          <w:delText>Nav / Hydro Info</w:delText>
        </w:r>
        <w:r w:rsidRPr="00670921" w:rsidDel="00395BDF">
          <w:rPr>
            <w:rFonts w:cstheme="minorHAnsi"/>
            <w:b/>
          </w:rPr>
          <w:tab/>
        </w:r>
        <w:r w:rsidRPr="00670921" w:rsidDel="00395BDF">
          <w:rPr>
            <w:rFonts w:cstheme="minorHAnsi"/>
          </w:rPr>
          <w:delText>Improve navigation and hydrographic information (PORTS, BTM/BRM, charts, coast pilots, AIS, tides &amp; current tables, etc.)</w:delText>
        </w:r>
      </w:del>
    </w:p>
    <w:p w14:paraId="4FA05238" w14:textId="794C0F6E" w:rsidR="008D7283" w:rsidRPr="00670921" w:rsidDel="00395BDF" w:rsidRDefault="008D7283">
      <w:pPr>
        <w:rPr>
          <w:del w:id="4958" w:author="Sarah Robinson" w:date="2019-10-16T15:23:00Z"/>
          <w:rFonts w:cstheme="minorHAnsi"/>
        </w:rPr>
        <w:pPrChange w:id="4959" w:author="Sarah Robinson" w:date="2019-10-16T15:24:00Z">
          <w:pPr>
            <w:pStyle w:val="bodytext1"/>
            <w:tabs>
              <w:tab w:val="left" w:pos="1260"/>
              <w:tab w:val="left" w:pos="1620"/>
              <w:tab w:val="right" w:pos="12240"/>
            </w:tabs>
            <w:spacing w:before="120" w:after="120"/>
            <w:ind w:left="2880" w:hanging="2880"/>
            <w:jc w:val="both"/>
          </w:pPr>
        </w:pPrChange>
      </w:pPr>
      <w:del w:id="4960" w:author="Sarah Robinson" w:date="2019-10-16T15:23:00Z">
        <w:r w:rsidRPr="00670921" w:rsidDel="00395BDF">
          <w:rPr>
            <w:rFonts w:cstheme="minorHAnsi"/>
            <w:b/>
          </w:rPr>
          <w:delText>Radio Communications</w:delText>
        </w:r>
        <w:r w:rsidRPr="00670921" w:rsidDel="00395BDF">
          <w:rPr>
            <w:rFonts w:cstheme="minorHAnsi"/>
            <w:b/>
          </w:rPr>
          <w:tab/>
        </w:r>
        <w:r w:rsidRPr="00670921" w:rsidDel="00395BDF">
          <w:rPr>
            <w:rFonts w:cstheme="minorHAnsi"/>
          </w:rPr>
          <w:delText>Improve the ability to communicate bridge-to-bridge or ship-to-shore (radio reception coverage, signal strength, reduce interference &amp; congestion, etc.)</w:delText>
        </w:r>
      </w:del>
    </w:p>
    <w:p w14:paraId="547F11FF" w14:textId="31F6D746" w:rsidR="008D7283" w:rsidRPr="00670921" w:rsidDel="00395BDF" w:rsidRDefault="008D7283">
      <w:pPr>
        <w:rPr>
          <w:del w:id="4961" w:author="Sarah Robinson" w:date="2019-10-16T15:23:00Z"/>
          <w:rFonts w:cstheme="minorHAnsi"/>
        </w:rPr>
        <w:pPrChange w:id="4962" w:author="Sarah Robinson" w:date="2019-10-16T15:24:00Z">
          <w:pPr>
            <w:pStyle w:val="bodytext1"/>
            <w:tabs>
              <w:tab w:val="left" w:pos="1260"/>
              <w:tab w:val="left" w:pos="1620"/>
              <w:tab w:val="right" w:pos="12240"/>
            </w:tabs>
            <w:spacing w:before="120" w:after="120"/>
            <w:ind w:left="2880" w:hanging="2880"/>
            <w:jc w:val="both"/>
          </w:pPr>
        </w:pPrChange>
      </w:pPr>
      <w:del w:id="4963" w:author="Sarah Robinson" w:date="2019-10-16T15:23:00Z">
        <w:r w:rsidRPr="00670921" w:rsidDel="00395BDF">
          <w:rPr>
            <w:rFonts w:cstheme="minorHAnsi"/>
            <w:b/>
          </w:rPr>
          <w:delText>Active Traffic Mgmt</w:delText>
        </w:r>
        <w:r w:rsidRPr="00670921" w:rsidDel="00395BDF">
          <w:rPr>
            <w:rFonts w:cstheme="minorHAnsi"/>
            <w:b/>
          </w:rPr>
          <w:tab/>
        </w:r>
        <w:r w:rsidRPr="00670921" w:rsidDel="00395BDF">
          <w:rPr>
            <w:rFonts w:cstheme="minorHAnsi"/>
          </w:rPr>
          <w:delText>Establish/improve a Vessel Traffic Service (info, advice &amp; control) or Vessel Traffic Information Service (information &amp; advice only)</w:delText>
        </w:r>
      </w:del>
    </w:p>
    <w:p w14:paraId="29E253CE" w14:textId="4D52483D" w:rsidR="008D7283" w:rsidRPr="00670921" w:rsidDel="00395BDF" w:rsidRDefault="008D7283">
      <w:pPr>
        <w:rPr>
          <w:del w:id="4964" w:author="Sarah Robinson" w:date="2019-10-16T15:23:00Z"/>
          <w:rFonts w:cstheme="minorHAnsi"/>
        </w:rPr>
        <w:pPrChange w:id="4965" w:author="Sarah Robinson" w:date="2019-10-16T15:24:00Z">
          <w:pPr>
            <w:pStyle w:val="bodytext1"/>
            <w:tabs>
              <w:tab w:val="left" w:pos="1260"/>
              <w:tab w:val="left" w:pos="1620"/>
              <w:tab w:val="right" w:pos="12240"/>
            </w:tabs>
            <w:spacing w:before="120" w:after="120"/>
            <w:ind w:left="2880" w:hanging="2880"/>
            <w:jc w:val="both"/>
          </w:pPr>
        </w:pPrChange>
      </w:pPr>
      <w:del w:id="4966" w:author="Sarah Robinson" w:date="2019-10-16T15:23:00Z">
        <w:r w:rsidRPr="00670921" w:rsidDel="00395BDF">
          <w:rPr>
            <w:rFonts w:cstheme="minorHAnsi"/>
            <w:b/>
          </w:rPr>
          <w:delText>Waterway Changes</w:delText>
        </w:r>
        <w:r w:rsidRPr="00670921" w:rsidDel="00395BDF">
          <w:rPr>
            <w:rFonts w:cstheme="minorHAnsi"/>
          </w:rPr>
          <w:tab/>
          <w:delText>Widen / deepen / straighten the channel and/or improve the aids to navigation (buoys, ranges, lights, LORAN C, DGPS, etc.)</w:delText>
        </w:r>
      </w:del>
    </w:p>
    <w:p w14:paraId="6AB5DC73" w14:textId="101230AF" w:rsidR="008D7283" w:rsidRPr="00670921" w:rsidDel="00395BDF" w:rsidRDefault="008D7283">
      <w:pPr>
        <w:rPr>
          <w:del w:id="4967" w:author="Sarah Robinson" w:date="2019-10-16T15:23:00Z"/>
          <w:rFonts w:cstheme="minorHAnsi"/>
        </w:rPr>
        <w:pPrChange w:id="4968" w:author="Sarah Robinson" w:date="2019-10-16T15:24:00Z">
          <w:pPr>
            <w:pStyle w:val="bodytext1"/>
            <w:tabs>
              <w:tab w:val="left" w:pos="2880"/>
              <w:tab w:val="right" w:pos="12240"/>
            </w:tabs>
            <w:spacing w:before="120" w:after="120"/>
            <w:ind w:left="2880" w:hanging="2880"/>
            <w:jc w:val="both"/>
          </w:pPr>
        </w:pPrChange>
      </w:pPr>
      <w:del w:id="4969" w:author="Sarah Robinson" w:date="2019-10-16T15:23:00Z">
        <w:r w:rsidRPr="00670921" w:rsidDel="00395BDF">
          <w:rPr>
            <w:rFonts w:cstheme="minorHAnsi"/>
            <w:b/>
          </w:rPr>
          <w:delText>Other Actions</w:delText>
        </w:r>
        <w:r w:rsidRPr="00670921" w:rsidDel="00395BDF">
          <w:rPr>
            <w:rFonts w:cstheme="minorHAnsi"/>
            <w:b/>
          </w:rPr>
          <w:tab/>
        </w:r>
        <w:r w:rsidRPr="00670921" w:rsidDel="00395BDF">
          <w:rPr>
            <w:rFonts w:cstheme="minorHAnsi"/>
            <w:bCs/>
          </w:rPr>
          <w:delText>Risk mitiga</w:delText>
        </w:r>
        <w:r w:rsidRPr="00670921" w:rsidDel="00395BDF">
          <w:rPr>
            <w:rFonts w:cstheme="minorHAnsi"/>
          </w:rPr>
          <w:delText>tion measures needed do NOT fall under any of the above strategy categories</w:delText>
        </w:r>
      </w:del>
    </w:p>
    <w:p w14:paraId="6F8BB1F4" w14:textId="39BFB773" w:rsidR="008D7283" w:rsidRPr="002E3A5E" w:rsidDel="00395BDF" w:rsidRDefault="008D7283">
      <w:pPr>
        <w:rPr>
          <w:del w:id="4970" w:author="Sarah Robinson" w:date="2019-10-16T15:23:00Z"/>
          <w:rFonts w:cstheme="minorHAnsi"/>
          <w:b/>
          <w:sz w:val="22"/>
          <w:u w:val="single"/>
          <w:lang w:val="fr-FR"/>
        </w:rPr>
        <w:pPrChange w:id="4971" w:author="Sarah Robinson" w:date="2019-10-16T15:24:00Z">
          <w:pPr>
            <w:spacing w:before="120"/>
            <w:ind w:hanging="360"/>
            <w:jc w:val="center"/>
          </w:pPr>
        </w:pPrChange>
      </w:pPr>
      <w:del w:id="4972" w:author="Sarah Robinson" w:date="2019-10-16T15:23:00Z">
        <w:r w:rsidRPr="00D56BA4" w:rsidDel="00395BDF">
          <w:rPr>
            <w:rFonts w:cstheme="minorHAnsi"/>
            <w:b/>
            <w:lang w:val="fr-FR"/>
          </w:rPr>
          <w:br w:type="column"/>
        </w:r>
        <w:r w:rsidRPr="002E3A5E" w:rsidDel="00395BDF">
          <w:rPr>
            <w:rFonts w:cstheme="minorHAnsi"/>
            <w:b/>
            <w:sz w:val="22"/>
            <w:u w:val="single"/>
            <w:lang w:val="fr-FR"/>
          </w:rPr>
          <w:delText xml:space="preserve">VESSEL CONDITIONS  </w:delText>
        </w:r>
      </w:del>
    </w:p>
    <w:p w14:paraId="1D9311AA" w14:textId="57252B52" w:rsidR="008D7283" w:rsidRPr="002E3A5E" w:rsidDel="00395BDF" w:rsidRDefault="008D7283">
      <w:pPr>
        <w:rPr>
          <w:del w:id="4973" w:author="Sarah Robinson" w:date="2019-10-16T15:23:00Z"/>
          <w:rFonts w:cstheme="minorHAnsi"/>
          <w:b/>
          <w:sz w:val="22"/>
          <w:lang w:val="fr-FR"/>
        </w:rPr>
        <w:pPrChange w:id="4974" w:author="Sarah Robinson" w:date="2019-10-16T15:24:00Z">
          <w:pPr>
            <w:tabs>
              <w:tab w:val="left" w:pos="2520"/>
              <w:tab w:val="right" w:pos="9360"/>
            </w:tabs>
          </w:pPr>
        </w:pPrChange>
      </w:pPr>
      <w:del w:id="4975" w:author="Sarah Robinson" w:date="2019-10-16T15:23:00Z">
        <w:r w:rsidRPr="002E3A5E" w:rsidDel="00395BDF">
          <w:rPr>
            <w:rFonts w:cstheme="minorHAnsi"/>
            <w:b/>
            <w:sz w:val="22"/>
            <w:lang w:val="fr-FR"/>
          </w:rPr>
          <w:delText>Deep Draft Vessel Quality</w:delText>
        </w:r>
      </w:del>
    </w:p>
    <w:p w14:paraId="2E195AC2" w14:textId="0E787391" w:rsidR="008D7283" w:rsidRPr="00670921" w:rsidDel="00395BDF" w:rsidRDefault="00670921">
      <w:pPr>
        <w:rPr>
          <w:del w:id="4976" w:author="Sarah Robinson" w:date="2019-10-16T15:23:00Z"/>
          <w:rFonts w:cstheme="minorHAnsi"/>
          <w:bCs/>
          <w:sz w:val="20"/>
          <w:szCs w:val="20"/>
        </w:rPr>
        <w:pPrChange w:id="4977" w:author="Sarah Robinson" w:date="2019-10-16T15:24:00Z">
          <w:pPr>
            <w:pStyle w:val="bodytext1"/>
            <w:tabs>
              <w:tab w:val="left" w:pos="2520"/>
              <w:tab w:val="right" w:pos="9360"/>
            </w:tabs>
            <w:spacing w:before="80" w:after="80"/>
            <w:ind w:left="360"/>
            <w:jc w:val="both"/>
          </w:pPr>
        </w:pPrChange>
      </w:pPr>
      <w:del w:id="4978"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1DBBA091" w14:textId="2CD46323" w:rsidR="008D7283" w:rsidRPr="00670921" w:rsidDel="00395BDF" w:rsidRDefault="008D7283">
      <w:pPr>
        <w:rPr>
          <w:del w:id="4979" w:author="Sarah Robinson" w:date="2019-10-16T15:23:00Z"/>
          <w:rFonts w:cstheme="minorHAnsi"/>
          <w:bCs/>
          <w:sz w:val="20"/>
          <w:szCs w:val="20"/>
        </w:rPr>
        <w:pPrChange w:id="4980" w:author="Sarah Robinson" w:date="2019-10-16T15:24:00Z">
          <w:pPr>
            <w:pStyle w:val="bodytext1"/>
            <w:tabs>
              <w:tab w:val="left" w:pos="2520"/>
              <w:tab w:val="right" w:pos="9360"/>
            </w:tabs>
            <w:spacing w:before="80" w:after="80"/>
            <w:ind w:left="360"/>
            <w:jc w:val="both"/>
          </w:pPr>
        </w:pPrChange>
      </w:pPr>
      <w:del w:id="498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0B9738" w14:textId="7D2BEB9C" w:rsidR="008D7283" w:rsidRPr="00670921" w:rsidDel="00395BDF" w:rsidRDefault="008D7283">
      <w:pPr>
        <w:rPr>
          <w:del w:id="4982" w:author="Sarah Robinson" w:date="2019-10-16T15:23:00Z"/>
          <w:rFonts w:cstheme="minorHAnsi"/>
          <w:bCs/>
          <w:sz w:val="20"/>
          <w:szCs w:val="20"/>
        </w:rPr>
        <w:pPrChange w:id="4983" w:author="Sarah Robinson" w:date="2019-10-16T15:24:00Z">
          <w:pPr>
            <w:pStyle w:val="bodytext1"/>
            <w:tabs>
              <w:tab w:val="left" w:pos="2520"/>
              <w:tab w:val="right" w:pos="9360"/>
            </w:tabs>
            <w:spacing w:before="80" w:after="80"/>
            <w:ind w:left="360"/>
            <w:jc w:val="both"/>
          </w:pPr>
        </w:pPrChange>
      </w:pPr>
      <w:del w:id="498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1B51031" w14:textId="7D7CA23B" w:rsidR="008D7283" w:rsidRPr="00670921" w:rsidDel="00395BDF" w:rsidRDefault="008D7283">
      <w:pPr>
        <w:rPr>
          <w:del w:id="4985" w:author="Sarah Robinson" w:date="2019-10-16T15:23:00Z"/>
          <w:rFonts w:cstheme="minorHAnsi"/>
          <w:bCs/>
          <w:sz w:val="20"/>
          <w:szCs w:val="20"/>
        </w:rPr>
        <w:pPrChange w:id="4986" w:author="Sarah Robinson" w:date="2019-10-16T15:24:00Z">
          <w:pPr>
            <w:pStyle w:val="bodytext1"/>
            <w:tabs>
              <w:tab w:val="left" w:pos="2520"/>
              <w:tab w:val="right" w:pos="9360"/>
            </w:tabs>
            <w:spacing w:before="80" w:after="80"/>
            <w:ind w:left="360"/>
            <w:jc w:val="both"/>
          </w:pPr>
        </w:pPrChange>
      </w:pPr>
      <w:del w:id="498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A3B0144" w14:textId="179ED589" w:rsidR="008D7283" w:rsidRPr="00670921" w:rsidDel="00395BDF" w:rsidRDefault="008D7283">
      <w:pPr>
        <w:rPr>
          <w:del w:id="4988" w:author="Sarah Robinson" w:date="2019-10-16T15:23:00Z"/>
          <w:rFonts w:cstheme="minorHAnsi"/>
          <w:bCs/>
          <w:sz w:val="20"/>
          <w:szCs w:val="20"/>
        </w:rPr>
        <w:pPrChange w:id="4989" w:author="Sarah Robinson" w:date="2019-10-16T15:24:00Z">
          <w:pPr>
            <w:pStyle w:val="bodytext1"/>
            <w:tabs>
              <w:tab w:val="left" w:pos="2520"/>
              <w:tab w:val="right" w:pos="9360"/>
            </w:tabs>
            <w:spacing w:before="80" w:after="80"/>
            <w:ind w:left="360"/>
            <w:jc w:val="both"/>
          </w:pPr>
        </w:pPrChange>
      </w:pPr>
      <w:del w:id="499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4AC62E6" w14:textId="7CF3F8AA" w:rsidR="008D7283" w:rsidRPr="00670921" w:rsidDel="00395BDF" w:rsidRDefault="008D7283">
      <w:pPr>
        <w:rPr>
          <w:del w:id="4991" w:author="Sarah Robinson" w:date="2019-10-16T15:23:00Z"/>
          <w:rFonts w:cstheme="minorHAnsi"/>
          <w:bCs/>
          <w:sz w:val="20"/>
          <w:szCs w:val="20"/>
        </w:rPr>
        <w:pPrChange w:id="4992" w:author="Sarah Robinson" w:date="2019-10-16T15:24:00Z">
          <w:pPr>
            <w:pStyle w:val="bodytext1"/>
            <w:tabs>
              <w:tab w:val="left" w:pos="2520"/>
              <w:tab w:val="right" w:pos="9360"/>
            </w:tabs>
            <w:spacing w:before="80" w:after="80"/>
            <w:ind w:left="360"/>
            <w:jc w:val="both"/>
          </w:pPr>
        </w:pPrChange>
      </w:pPr>
      <w:del w:id="499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45AD92F" w14:textId="717688B6" w:rsidR="008D7283" w:rsidRPr="00670921" w:rsidDel="00395BDF" w:rsidRDefault="008D7283">
      <w:pPr>
        <w:rPr>
          <w:del w:id="4994" w:author="Sarah Robinson" w:date="2019-10-16T15:23:00Z"/>
          <w:rFonts w:cstheme="minorHAnsi"/>
          <w:bCs/>
          <w:sz w:val="20"/>
          <w:szCs w:val="20"/>
        </w:rPr>
        <w:pPrChange w:id="4995" w:author="Sarah Robinson" w:date="2019-10-16T15:24:00Z">
          <w:pPr>
            <w:pStyle w:val="bodytext1"/>
            <w:tabs>
              <w:tab w:val="left" w:pos="2520"/>
              <w:tab w:val="right" w:pos="9360"/>
            </w:tabs>
            <w:spacing w:before="80" w:after="80"/>
            <w:ind w:left="360"/>
            <w:jc w:val="both"/>
          </w:pPr>
        </w:pPrChange>
      </w:pPr>
      <w:del w:id="499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C4AD2CA" w14:textId="03EAADB7" w:rsidR="008D7283" w:rsidRPr="00670921" w:rsidDel="00395BDF" w:rsidRDefault="008D7283">
      <w:pPr>
        <w:rPr>
          <w:del w:id="4997" w:author="Sarah Robinson" w:date="2019-10-16T15:23:00Z"/>
          <w:rFonts w:cstheme="minorHAnsi"/>
          <w:bCs/>
          <w:sz w:val="20"/>
          <w:szCs w:val="20"/>
        </w:rPr>
        <w:pPrChange w:id="4998" w:author="Sarah Robinson" w:date="2019-10-16T15:24:00Z">
          <w:pPr>
            <w:pStyle w:val="bodytext1"/>
            <w:tabs>
              <w:tab w:val="left" w:pos="2520"/>
              <w:tab w:val="right" w:pos="9360"/>
            </w:tabs>
            <w:spacing w:before="80" w:after="80"/>
            <w:ind w:left="360"/>
            <w:jc w:val="both"/>
          </w:pPr>
        </w:pPrChange>
      </w:pPr>
      <w:del w:id="499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856CBF" w14:textId="58DB6D3C" w:rsidR="008D7283" w:rsidRPr="00670921" w:rsidDel="00395BDF" w:rsidRDefault="008D7283">
      <w:pPr>
        <w:rPr>
          <w:del w:id="5000" w:author="Sarah Robinson" w:date="2019-10-16T15:23:00Z"/>
          <w:rFonts w:cstheme="minorHAnsi"/>
          <w:bCs/>
          <w:sz w:val="20"/>
          <w:szCs w:val="20"/>
        </w:rPr>
        <w:pPrChange w:id="5001" w:author="Sarah Robinson" w:date="2019-10-16T15:24:00Z">
          <w:pPr>
            <w:pStyle w:val="bodytext1"/>
            <w:tabs>
              <w:tab w:val="left" w:pos="2520"/>
              <w:tab w:val="right" w:pos="9360"/>
            </w:tabs>
            <w:spacing w:before="80"/>
            <w:ind w:left="357"/>
            <w:jc w:val="both"/>
          </w:pPr>
        </w:pPrChange>
      </w:pPr>
      <w:del w:id="500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A99B4D" w14:textId="74FA7368" w:rsidR="008D7283" w:rsidRPr="00670921" w:rsidDel="00395BDF" w:rsidRDefault="008D7283">
      <w:pPr>
        <w:rPr>
          <w:del w:id="5003" w:author="Sarah Robinson" w:date="2019-10-16T15:23:00Z"/>
          <w:rFonts w:cstheme="minorHAnsi"/>
          <w:b/>
          <w:sz w:val="12"/>
          <w:szCs w:val="12"/>
        </w:rPr>
        <w:pPrChange w:id="5004" w:author="Sarah Robinson" w:date="2019-10-16T15:24:00Z">
          <w:pPr>
            <w:tabs>
              <w:tab w:val="left" w:pos="2520"/>
              <w:tab w:val="right" w:pos="9360"/>
            </w:tabs>
          </w:pPr>
        </w:pPrChange>
      </w:pPr>
    </w:p>
    <w:p w14:paraId="5FB7B07D" w14:textId="3C69A1E2" w:rsidR="008D7283" w:rsidRPr="00670921" w:rsidDel="00395BDF" w:rsidRDefault="008D7283">
      <w:pPr>
        <w:rPr>
          <w:del w:id="5005" w:author="Sarah Robinson" w:date="2019-10-16T15:23:00Z"/>
          <w:rFonts w:cstheme="minorHAnsi"/>
          <w:b/>
          <w:sz w:val="22"/>
        </w:rPr>
        <w:pPrChange w:id="5006" w:author="Sarah Robinson" w:date="2019-10-16T15:24:00Z">
          <w:pPr>
            <w:tabs>
              <w:tab w:val="left" w:pos="2520"/>
              <w:tab w:val="right" w:pos="9360"/>
            </w:tabs>
          </w:pPr>
        </w:pPrChange>
      </w:pPr>
      <w:del w:id="5007" w:author="Sarah Robinson" w:date="2019-10-16T15:23:00Z">
        <w:r w:rsidRPr="00670921" w:rsidDel="00395BDF">
          <w:rPr>
            <w:rFonts w:cstheme="minorHAnsi"/>
            <w:b/>
            <w:sz w:val="22"/>
          </w:rPr>
          <w:delText>Shallow Draft Vessel Quality</w:delText>
        </w:r>
      </w:del>
    </w:p>
    <w:p w14:paraId="24FA8B3F" w14:textId="7FCBEBA5" w:rsidR="008D7283" w:rsidRPr="00670921" w:rsidDel="00395BDF" w:rsidRDefault="00670921">
      <w:pPr>
        <w:rPr>
          <w:del w:id="5008" w:author="Sarah Robinson" w:date="2019-10-16T15:23:00Z"/>
          <w:rFonts w:cstheme="minorHAnsi"/>
          <w:bCs/>
          <w:sz w:val="20"/>
          <w:szCs w:val="20"/>
        </w:rPr>
        <w:pPrChange w:id="5009" w:author="Sarah Robinson" w:date="2019-10-16T15:24:00Z">
          <w:pPr>
            <w:pStyle w:val="bodytext1"/>
            <w:tabs>
              <w:tab w:val="left" w:pos="2520"/>
              <w:tab w:val="right" w:pos="9360"/>
            </w:tabs>
            <w:spacing w:before="80" w:after="80"/>
            <w:ind w:left="360"/>
            <w:jc w:val="both"/>
          </w:pPr>
        </w:pPrChange>
      </w:pPr>
      <w:del w:id="5010"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3ABCAF94" w14:textId="34C4F97B" w:rsidR="008D7283" w:rsidRPr="00670921" w:rsidDel="00395BDF" w:rsidRDefault="008D7283">
      <w:pPr>
        <w:rPr>
          <w:del w:id="5011" w:author="Sarah Robinson" w:date="2019-10-16T15:23:00Z"/>
          <w:rFonts w:cstheme="minorHAnsi"/>
          <w:bCs/>
          <w:sz w:val="20"/>
          <w:szCs w:val="20"/>
        </w:rPr>
        <w:pPrChange w:id="5012" w:author="Sarah Robinson" w:date="2019-10-16T15:24:00Z">
          <w:pPr>
            <w:pStyle w:val="bodytext1"/>
            <w:tabs>
              <w:tab w:val="left" w:pos="2520"/>
              <w:tab w:val="right" w:pos="9360"/>
            </w:tabs>
            <w:spacing w:before="80" w:after="80"/>
            <w:ind w:left="360"/>
            <w:jc w:val="both"/>
          </w:pPr>
        </w:pPrChange>
      </w:pPr>
      <w:del w:id="501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3A88360" w14:textId="3C2349EC" w:rsidR="008D7283" w:rsidRPr="00670921" w:rsidDel="00395BDF" w:rsidRDefault="008D7283">
      <w:pPr>
        <w:rPr>
          <w:del w:id="5014" w:author="Sarah Robinson" w:date="2019-10-16T15:23:00Z"/>
          <w:rFonts w:cstheme="minorHAnsi"/>
          <w:bCs/>
          <w:sz w:val="20"/>
          <w:szCs w:val="20"/>
        </w:rPr>
        <w:pPrChange w:id="5015" w:author="Sarah Robinson" w:date="2019-10-16T15:24:00Z">
          <w:pPr>
            <w:pStyle w:val="bodytext1"/>
            <w:tabs>
              <w:tab w:val="left" w:pos="2520"/>
              <w:tab w:val="right" w:pos="9360"/>
            </w:tabs>
            <w:spacing w:before="80" w:after="80"/>
            <w:ind w:left="360"/>
            <w:jc w:val="both"/>
          </w:pPr>
        </w:pPrChange>
      </w:pPr>
      <w:del w:id="501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C4E613" w14:textId="14664899" w:rsidR="008D7283" w:rsidRPr="00670921" w:rsidDel="00395BDF" w:rsidRDefault="008D7283">
      <w:pPr>
        <w:rPr>
          <w:del w:id="5017" w:author="Sarah Robinson" w:date="2019-10-16T15:23:00Z"/>
          <w:rFonts w:cstheme="minorHAnsi"/>
          <w:bCs/>
          <w:sz w:val="20"/>
          <w:szCs w:val="20"/>
        </w:rPr>
        <w:pPrChange w:id="5018" w:author="Sarah Robinson" w:date="2019-10-16T15:24:00Z">
          <w:pPr>
            <w:pStyle w:val="bodytext1"/>
            <w:tabs>
              <w:tab w:val="left" w:pos="2520"/>
              <w:tab w:val="right" w:pos="9360"/>
            </w:tabs>
            <w:spacing w:before="80" w:after="80"/>
            <w:ind w:left="360"/>
            <w:jc w:val="both"/>
          </w:pPr>
        </w:pPrChange>
      </w:pPr>
      <w:del w:id="501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6BB2577" w14:textId="00D2F0D3" w:rsidR="008D7283" w:rsidRPr="00670921" w:rsidDel="00395BDF" w:rsidRDefault="008D7283">
      <w:pPr>
        <w:rPr>
          <w:del w:id="5020" w:author="Sarah Robinson" w:date="2019-10-16T15:23:00Z"/>
          <w:rFonts w:cstheme="minorHAnsi"/>
          <w:bCs/>
          <w:sz w:val="20"/>
          <w:szCs w:val="20"/>
        </w:rPr>
        <w:pPrChange w:id="5021" w:author="Sarah Robinson" w:date="2019-10-16T15:24:00Z">
          <w:pPr>
            <w:pStyle w:val="bodytext1"/>
            <w:tabs>
              <w:tab w:val="left" w:pos="2520"/>
              <w:tab w:val="right" w:pos="9360"/>
            </w:tabs>
            <w:spacing w:before="80" w:after="80"/>
            <w:ind w:left="360"/>
            <w:jc w:val="both"/>
          </w:pPr>
        </w:pPrChange>
      </w:pPr>
      <w:del w:id="502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9939C6" w14:textId="7CC1B934" w:rsidR="008D7283" w:rsidRPr="00670921" w:rsidDel="00395BDF" w:rsidRDefault="008D7283">
      <w:pPr>
        <w:rPr>
          <w:del w:id="5023" w:author="Sarah Robinson" w:date="2019-10-16T15:23:00Z"/>
          <w:rFonts w:cstheme="minorHAnsi"/>
          <w:bCs/>
          <w:sz w:val="20"/>
          <w:szCs w:val="20"/>
        </w:rPr>
        <w:pPrChange w:id="5024" w:author="Sarah Robinson" w:date="2019-10-16T15:24:00Z">
          <w:pPr>
            <w:pStyle w:val="bodytext1"/>
            <w:tabs>
              <w:tab w:val="left" w:pos="2520"/>
              <w:tab w:val="right" w:pos="9360"/>
            </w:tabs>
            <w:spacing w:before="80" w:after="80"/>
            <w:ind w:left="360"/>
            <w:jc w:val="both"/>
          </w:pPr>
        </w:pPrChange>
      </w:pPr>
      <w:del w:id="502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54A1802" w14:textId="40FBCA30" w:rsidR="008D7283" w:rsidRPr="00670921" w:rsidDel="00395BDF" w:rsidRDefault="008D7283">
      <w:pPr>
        <w:rPr>
          <w:del w:id="5026" w:author="Sarah Robinson" w:date="2019-10-16T15:23:00Z"/>
          <w:rFonts w:cstheme="minorHAnsi"/>
          <w:bCs/>
          <w:sz w:val="20"/>
          <w:szCs w:val="20"/>
        </w:rPr>
        <w:pPrChange w:id="5027" w:author="Sarah Robinson" w:date="2019-10-16T15:24:00Z">
          <w:pPr>
            <w:pStyle w:val="bodytext1"/>
            <w:tabs>
              <w:tab w:val="left" w:pos="2520"/>
              <w:tab w:val="right" w:pos="9360"/>
            </w:tabs>
            <w:spacing w:before="80" w:after="80"/>
            <w:ind w:left="360"/>
            <w:jc w:val="both"/>
          </w:pPr>
        </w:pPrChange>
      </w:pPr>
      <w:del w:id="502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687A540" w14:textId="078DB43B" w:rsidR="008D7283" w:rsidRPr="00670921" w:rsidDel="00395BDF" w:rsidRDefault="008D7283">
      <w:pPr>
        <w:rPr>
          <w:del w:id="5029" w:author="Sarah Robinson" w:date="2019-10-16T15:23:00Z"/>
          <w:rFonts w:cstheme="minorHAnsi"/>
          <w:bCs/>
          <w:sz w:val="20"/>
          <w:szCs w:val="20"/>
        </w:rPr>
        <w:pPrChange w:id="5030" w:author="Sarah Robinson" w:date="2019-10-16T15:24:00Z">
          <w:pPr>
            <w:pStyle w:val="bodytext1"/>
            <w:tabs>
              <w:tab w:val="left" w:pos="2520"/>
              <w:tab w:val="right" w:pos="9360"/>
            </w:tabs>
            <w:spacing w:before="80" w:after="80"/>
            <w:ind w:left="360"/>
            <w:jc w:val="both"/>
          </w:pPr>
        </w:pPrChange>
      </w:pPr>
      <w:del w:id="503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CDB3549" w14:textId="4E976EEA" w:rsidR="008D7283" w:rsidRPr="00670921" w:rsidDel="00395BDF" w:rsidRDefault="008D7283">
      <w:pPr>
        <w:rPr>
          <w:del w:id="5032" w:author="Sarah Robinson" w:date="2019-10-16T15:23:00Z"/>
          <w:rFonts w:cstheme="minorHAnsi"/>
          <w:bCs/>
          <w:sz w:val="20"/>
          <w:szCs w:val="20"/>
        </w:rPr>
        <w:pPrChange w:id="5033" w:author="Sarah Robinson" w:date="2019-10-16T15:24:00Z">
          <w:pPr>
            <w:pStyle w:val="bodytext1"/>
            <w:tabs>
              <w:tab w:val="left" w:pos="2520"/>
              <w:tab w:val="right" w:pos="9360"/>
            </w:tabs>
            <w:spacing w:before="80"/>
            <w:ind w:left="357"/>
            <w:jc w:val="both"/>
          </w:pPr>
        </w:pPrChange>
      </w:pPr>
      <w:del w:id="503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097EB5E" w14:textId="2286F322" w:rsidR="008D7283" w:rsidRPr="00670921" w:rsidDel="00395BDF" w:rsidRDefault="008D7283">
      <w:pPr>
        <w:rPr>
          <w:del w:id="5035" w:author="Sarah Robinson" w:date="2019-10-16T15:23:00Z"/>
          <w:rFonts w:cstheme="minorHAnsi"/>
          <w:b/>
          <w:sz w:val="12"/>
          <w:szCs w:val="12"/>
        </w:rPr>
        <w:pPrChange w:id="5036" w:author="Sarah Robinson" w:date="2019-10-16T15:24:00Z">
          <w:pPr>
            <w:tabs>
              <w:tab w:val="left" w:pos="2520"/>
              <w:tab w:val="right" w:pos="9360"/>
            </w:tabs>
          </w:pPr>
        </w:pPrChange>
      </w:pPr>
    </w:p>
    <w:p w14:paraId="7F2D3150" w14:textId="1FBF3994" w:rsidR="008D7283" w:rsidRPr="00670921" w:rsidDel="00395BDF" w:rsidRDefault="008D7283">
      <w:pPr>
        <w:rPr>
          <w:del w:id="5037" w:author="Sarah Robinson" w:date="2019-10-16T15:23:00Z"/>
          <w:rFonts w:cstheme="minorHAnsi"/>
          <w:b/>
          <w:sz w:val="22"/>
        </w:rPr>
        <w:pPrChange w:id="5038" w:author="Sarah Robinson" w:date="2019-10-16T15:24:00Z">
          <w:pPr>
            <w:tabs>
              <w:tab w:val="left" w:pos="2520"/>
              <w:tab w:val="right" w:pos="9360"/>
            </w:tabs>
          </w:pPr>
        </w:pPrChange>
      </w:pPr>
      <w:del w:id="5039" w:author="Sarah Robinson" w:date="2019-10-16T15:23:00Z">
        <w:r w:rsidRPr="00670921" w:rsidDel="00395BDF">
          <w:rPr>
            <w:rFonts w:cstheme="minorHAnsi"/>
            <w:b/>
            <w:sz w:val="22"/>
          </w:rPr>
          <w:delText>Commercial Fishing Vessel Quality</w:delText>
        </w:r>
      </w:del>
    </w:p>
    <w:p w14:paraId="03C9C4CD" w14:textId="4F4F3F12" w:rsidR="008D7283" w:rsidRPr="00670921" w:rsidDel="00395BDF" w:rsidRDefault="00670921">
      <w:pPr>
        <w:rPr>
          <w:del w:id="5040" w:author="Sarah Robinson" w:date="2019-10-16T15:23:00Z"/>
          <w:rFonts w:cstheme="minorHAnsi"/>
          <w:bCs/>
          <w:sz w:val="20"/>
          <w:szCs w:val="20"/>
        </w:rPr>
        <w:pPrChange w:id="5041" w:author="Sarah Robinson" w:date="2019-10-16T15:24:00Z">
          <w:pPr>
            <w:pStyle w:val="bodytext1"/>
            <w:tabs>
              <w:tab w:val="left" w:pos="2520"/>
              <w:tab w:val="right" w:pos="9360"/>
            </w:tabs>
            <w:spacing w:before="80" w:after="80"/>
            <w:ind w:left="360"/>
            <w:jc w:val="both"/>
          </w:pPr>
        </w:pPrChange>
      </w:pPr>
      <w:del w:id="5042"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6E8F8DF7" w14:textId="1D914B92" w:rsidR="008D7283" w:rsidRPr="00670921" w:rsidDel="00395BDF" w:rsidRDefault="008D7283">
      <w:pPr>
        <w:rPr>
          <w:del w:id="5043" w:author="Sarah Robinson" w:date="2019-10-16T15:23:00Z"/>
          <w:rFonts w:cstheme="minorHAnsi"/>
          <w:bCs/>
          <w:sz w:val="20"/>
          <w:szCs w:val="20"/>
        </w:rPr>
        <w:pPrChange w:id="5044" w:author="Sarah Robinson" w:date="2019-10-16T15:24:00Z">
          <w:pPr>
            <w:pStyle w:val="bodytext1"/>
            <w:tabs>
              <w:tab w:val="left" w:pos="2520"/>
              <w:tab w:val="right" w:pos="9360"/>
            </w:tabs>
            <w:spacing w:before="80" w:after="80"/>
            <w:ind w:left="360"/>
            <w:jc w:val="both"/>
          </w:pPr>
        </w:pPrChange>
      </w:pPr>
      <w:del w:id="5045"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4461DFE" w14:textId="0A2C5458" w:rsidR="008D7283" w:rsidRPr="00670921" w:rsidDel="00395BDF" w:rsidRDefault="008D7283">
      <w:pPr>
        <w:rPr>
          <w:del w:id="5046" w:author="Sarah Robinson" w:date="2019-10-16T15:23:00Z"/>
          <w:rFonts w:cstheme="minorHAnsi"/>
          <w:bCs/>
          <w:sz w:val="20"/>
          <w:szCs w:val="20"/>
        </w:rPr>
        <w:pPrChange w:id="5047" w:author="Sarah Robinson" w:date="2019-10-16T15:24:00Z">
          <w:pPr>
            <w:pStyle w:val="bodytext1"/>
            <w:tabs>
              <w:tab w:val="left" w:pos="2520"/>
              <w:tab w:val="right" w:pos="9360"/>
            </w:tabs>
            <w:spacing w:before="80" w:after="80"/>
            <w:ind w:left="360"/>
            <w:jc w:val="both"/>
          </w:pPr>
        </w:pPrChange>
      </w:pPr>
      <w:del w:id="5048"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0F9440E" w14:textId="2CCA4071" w:rsidR="008D7283" w:rsidRPr="00670921" w:rsidDel="00395BDF" w:rsidRDefault="008D7283">
      <w:pPr>
        <w:rPr>
          <w:del w:id="5049" w:author="Sarah Robinson" w:date="2019-10-16T15:23:00Z"/>
          <w:rFonts w:cstheme="minorHAnsi"/>
          <w:bCs/>
          <w:sz w:val="20"/>
          <w:szCs w:val="20"/>
        </w:rPr>
        <w:pPrChange w:id="5050" w:author="Sarah Robinson" w:date="2019-10-16T15:24:00Z">
          <w:pPr>
            <w:pStyle w:val="bodytext1"/>
            <w:tabs>
              <w:tab w:val="left" w:pos="2520"/>
              <w:tab w:val="right" w:pos="9360"/>
            </w:tabs>
            <w:spacing w:before="80" w:after="80"/>
            <w:ind w:left="360"/>
            <w:jc w:val="both"/>
          </w:pPr>
        </w:pPrChange>
      </w:pPr>
      <w:del w:id="5051"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5B4C26C" w14:textId="33363ED0" w:rsidR="008D7283" w:rsidRPr="00670921" w:rsidDel="00395BDF" w:rsidRDefault="008D7283">
      <w:pPr>
        <w:rPr>
          <w:del w:id="5052" w:author="Sarah Robinson" w:date="2019-10-16T15:23:00Z"/>
          <w:rFonts w:cstheme="minorHAnsi"/>
          <w:bCs/>
          <w:sz w:val="20"/>
          <w:szCs w:val="20"/>
        </w:rPr>
        <w:pPrChange w:id="5053" w:author="Sarah Robinson" w:date="2019-10-16T15:24:00Z">
          <w:pPr>
            <w:pStyle w:val="bodytext1"/>
            <w:tabs>
              <w:tab w:val="left" w:pos="2520"/>
              <w:tab w:val="right" w:pos="9360"/>
            </w:tabs>
            <w:spacing w:before="80" w:after="80"/>
            <w:ind w:left="360"/>
            <w:jc w:val="both"/>
          </w:pPr>
        </w:pPrChange>
      </w:pPr>
      <w:del w:id="5054"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93944F" w14:textId="01F0713D" w:rsidR="008D7283" w:rsidRPr="00670921" w:rsidDel="00395BDF" w:rsidRDefault="008D7283">
      <w:pPr>
        <w:rPr>
          <w:del w:id="5055" w:author="Sarah Robinson" w:date="2019-10-16T15:23:00Z"/>
          <w:rFonts w:cstheme="minorHAnsi"/>
          <w:bCs/>
          <w:sz w:val="20"/>
          <w:szCs w:val="20"/>
        </w:rPr>
        <w:pPrChange w:id="5056" w:author="Sarah Robinson" w:date="2019-10-16T15:24:00Z">
          <w:pPr>
            <w:pStyle w:val="bodytext1"/>
            <w:tabs>
              <w:tab w:val="left" w:pos="2520"/>
              <w:tab w:val="right" w:pos="9360"/>
            </w:tabs>
            <w:spacing w:before="80" w:after="80"/>
            <w:ind w:left="360"/>
            <w:jc w:val="both"/>
          </w:pPr>
        </w:pPrChange>
      </w:pPr>
      <w:del w:id="5057"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AD63D4" w14:textId="19D0F592" w:rsidR="008D7283" w:rsidRPr="00670921" w:rsidDel="00395BDF" w:rsidRDefault="008D7283">
      <w:pPr>
        <w:rPr>
          <w:del w:id="5058" w:author="Sarah Robinson" w:date="2019-10-16T15:23:00Z"/>
          <w:rFonts w:cstheme="minorHAnsi"/>
          <w:bCs/>
          <w:sz w:val="20"/>
          <w:szCs w:val="20"/>
        </w:rPr>
        <w:pPrChange w:id="5059" w:author="Sarah Robinson" w:date="2019-10-16T15:24:00Z">
          <w:pPr>
            <w:pStyle w:val="bodytext1"/>
            <w:tabs>
              <w:tab w:val="left" w:pos="2520"/>
              <w:tab w:val="right" w:pos="9360"/>
            </w:tabs>
            <w:spacing w:before="80" w:after="80"/>
            <w:ind w:left="360"/>
            <w:jc w:val="both"/>
          </w:pPr>
        </w:pPrChange>
      </w:pPr>
      <w:del w:id="5060"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0DBA0A6" w14:textId="6E0FF14B" w:rsidR="008D7283" w:rsidRPr="00670921" w:rsidDel="00395BDF" w:rsidRDefault="008D7283">
      <w:pPr>
        <w:rPr>
          <w:del w:id="5061" w:author="Sarah Robinson" w:date="2019-10-16T15:23:00Z"/>
          <w:rFonts w:cstheme="minorHAnsi"/>
          <w:bCs/>
          <w:sz w:val="20"/>
          <w:szCs w:val="20"/>
        </w:rPr>
        <w:pPrChange w:id="5062" w:author="Sarah Robinson" w:date="2019-10-16T15:24:00Z">
          <w:pPr>
            <w:pStyle w:val="bodytext1"/>
            <w:tabs>
              <w:tab w:val="left" w:pos="2520"/>
              <w:tab w:val="right" w:pos="9360"/>
            </w:tabs>
            <w:spacing w:before="80" w:after="80"/>
            <w:ind w:left="360"/>
            <w:jc w:val="both"/>
          </w:pPr>
        </w:pPrChange>
      </w:pPr>
      <w:del w:id="5063"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4AEB19B" w14:textId="0AB1EAB5" w:rsidR="008D7283" w:rsidRPr="00670921" w:rsidDel="00395BDF" w:rsidRDefault="008D7283">
      <w:pPr>
        <w:rPr>
          <w:del w:id="5064" w:author="Sarah Robinson" w:date="2019-10-16T15:23:00Z"/>
          <w:rFonts w:cstheme="minorHAnsi"/>
          <w:bCs/>
          <w:sz w:val="22"/>
        </w:rPr>
        <w:pPrChange w:id="5065" w:author="Sarah Robinson" w:date="2019-10-16T15:24:00Z">
          <w:pPr>
            <w:pStyle w:val="bodytext1"/>
            <w:tabs>
              <w:tab w:val="left" w:pos="2520"/>
              <w:tab w:val="right" w:pos="9360"/>
            </w:tabs>
            <w:spacing w:before="80"/>
            <w:ind w:left="357"/>
            <w:jc w:val="both"/>
          </w:pPr>
        </w:pPrChange>
      </w:pPr>
      <w:del w:id="5066"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CE07514" w14:textId="6685E1AA" w:rsidR="008D7283" w:rsidRPr="00670921" w:rsidDel="00395BDF" w:rsidRDefault="008D7283">
      <w:pPr>
        <w:rPr>
          <w:del w:id="5067" w:author="Sarah Robinson" w:date="2019-10-16T15:23:00Z"/>
          <w:rFonts w:cstheme="minorHAnsi"/>
          <w:b/>
          <w:sz w:val="12"/>
          <w:szCs w:val="12"/>
        </w:rPr>
        <w:pPrChange w:id="5068" w:author="Sarah Robinson" w:date="2019-10-16T15:24:00Z">
          <w:pPr>
            <w:tabs>
              <w:tab w:val="left" w:pos="2520"/>
              <w:tab w:val="right" w:pos="9360"/>
            </w:tabs>
          </w:pPr>
        </w:pPrChange>
      </w:pPr>
    </w:p>
    <w:p w14:paraId="59F85E13" w14:textId="6303310C" w:rsidR="008D7283" w:rsidRPr="00670921" w:rsidDel="00395BDF" w:rsidRDefault="008D7283">
      <w:pPr>
        <w:rPr>
          <w:del w:id="5069" w:author="Sarah Robinson" w:date="2019-10-16T15:23:00Z"/>
          <w:rFonts w:cstheme="minorHAnsi"/>
          <w:b/>
          <w:sz w:val="22"/>
        </w:rPr>
        <w:pPrChange w:id="5070" w:author="Sarah Robinson" w:date="2019-10-16T15:24:00Z">
          <w:pPr>
            <w:tabs>
              <w:tab w:val="left" w:pos="2520"/>
              <w:tab w:val="right" w:pos="9360"/>
            </w:tabs>
          </w:pPr>
        </w:pPrChange>
      </w:pPr>
      <w:del w:id="5071" w:author="Sarah Robinson" w:date="2019-10-16T15:23:00Z">
        <w:r w:rsidRPr="00670921" w:rsidDel="00395BDF">
          <w:rPr>
            <w:rFonts w:cstheme="minorHAnsi"/>
            <w:b/>
            <w:sz w:val="22"/>
          </w:rPr>
          <w:delText>Small Craft Quality</w:delText>
        </w:r>
      </w:del>
    </w:p>
    <w:p w14:paraId="283DE8A1" w14:textId="6B431318" w:rsidR="008D7283" w:rsidRPr="00670921" w:rsidDel="00395BDF" w:rsidRDefault="00670921">
      <w:pPr>
        <w:rPr>
          <w:del w:id="5072" w:author="Sarah Robinson" w:date="2019-10-16T15:23:00Z"/>
          <w:rFonts w:cstheme="minorHAnsi"/>
          <w:bCs/>
          <w:sz w:val="20"/>
          <w:szCs w:val="20"/>
        </w:rPr>
        <w:pPrChange w:id="5073" w:author="Sarah Robinson" w:date="2019-10-16T15:24:00Z">
          <w:pPr>
            <w:pStyle w:val="bodytext1"/>
            <w:tabs>
              <w:tab w:val="left" w:pos="2520"/>
              <w:tab w:val="right" w:pos="9360"/>
            </w:tabs>
            <w:spacing w:before="80" w:after="80"/>
            <w:ind w:left="360"/>
            <w:jc w:val="both"/>
          </w:pPr>
        </w:pPrChange>
      </w:pPr>
      <w:del w:id="5074"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6A122747" w14:textId="4C62018E" w:rsidR="008D7283" w:rsidRPr="00670921" w:rsidDel="00395BDF" w:rsidRDefault="008D7283">
      <w:pPr>
        <w:rPr>
          <w:del w:id="5075" w:author="Sarah Robinson" w:date="2019-10-16T15:23:00Z"/>
          <w:rFonts w:cstheme="minorHAnsi"/>
          <w:bCs/>
          <w:sz w:val="20"/>
          <w:szCs w:val="20"/>
        </w:rPr>
        <w:pPrChange w:id="5076" w:author="Sarah Robinson" w:date="2019-10-16T15:24:00Z">
          <w:pPr>
            <w:pStyle w:val="bodytext1"/>
            <w:tabs>
              <w:tab w:val="left" w:pos="2520"/>
              <w:tab w:val="right" w:pos="9360"/>
            </w:tabs>
            <w:spacing w:before="80" w:after="80"/>
            <w:ind w:left="360"/>
            <w:jc w:val="both"/>
          </w:pPr>
        </w:pPrChange>
      </w:pPr>
      <w:del w:id="5077"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579B0E0" w14:textId="298EC842" w:rsidR="008D7283" w:rsidRPr="00670921" w:rsidDel="00395BDF" w:rsidRDefault="008D7283">
      <w:pPr>
        <w:rPr>
          <w:del w:id="5078" w:author="Sarah Robinson" w:date="2019-10-16T15:23:00Z"/>
          <w:rFonts w:cstheme="minorHAnsi"/>
          <w:bCs/>
          <w:sz w:val="20"/>
          <w:szCs w:val="20"/>
        </w:rPr>
        <w:pPrChange w:id="5079" w:author="Sarah Robinson" w:date="2019-10-16T15:24:00Z">
          <w:pPr>
            <w:pStyle w:val="bodytext1"/>
            <w:tabs>
              <w:tab w:val="left" w:pos="2520"/>
              <w:tab w:val="right" w:pos="9360"/>
            </w:tabs>
            <w:spacing w:before="80" w:after="80"/>
            <w:ind w:left="360"/>
            <w:jc w:val="both"/>
          </w:pPr>
        </w:pPrChange>
      </w:pPr>
      <w:del w:id="5080"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83524C" w14:textId="159050FB" w:rsidR="008D7283" w:rsidRPr="00670921" w:rsidDel="00395BDF" w:rsidRDefault="008D7283">
      <w:pPr>
        <w:rPr>
          <w:del w:id="5081" w:author="Sarah Robinson" w:date="2019-10-16T15:23:00Z"/>
          <w:rFonts w:cstheme="minorHAnsi"/>
          <w:bCs/>
          <w:sz w:val="20"/>
          <w:szCs w:val="20"/>
        </w:rPr>
        <w:pPrChange w:id="5082" w:author="Sarah Robinson" w:date="2019-10-16T15:24:00Z">
          <w:pPr>
            <w:pStyle w:val="bodytext1"/>
            <w:tabs>
              <w:tab w:val="left" w:pos="2520"/>
              <w:tab w:val="right" w:pos="9360"/>
            </w:tabs>
            <w:spacing w:before="80" w:after="80"/>
            <w:ind w:left="360"/>
            <w:jc w:val="both"/>
          </w:pPr>
        </w:pPrChange>
      </w:pPr>
      <w:del w:id="5083"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0F90E0B" w14:textId="1C8B13A9" w:rsidR="008D7283" w:rsidRPr="00670921" w:rsidDel="00395BDF" w:rsidRDefault="008D7283">
      <w:pPr>
        <w:rPr>
          <w:del w:id="5084" w:author="Sarah Robinson" w:date="2019-10-16T15:23:00Z"/>
          <w:rFonts w:cstheme="minorHAnsi"/>
          <w:bCs/>
          <w:sz w:val="20"/>
          <w:szCs w:val="20"/>
        </w:rPr>
        <w:pPrChange w:id="5085" w:author="Sarah Robinson" w:date="2019-10-16T15:24:00Z">
          <w:pPr>
            <w:pStyle w:val="bodytext1"/>
            <w:tabs>
              <w:tab w:val="left" w:pos="2520"/>
              <w:tab w:val="right" w:pos="9360"/>
            </w:tabs>
            <w:spacing w:before="80" w:after="80"/>
            <w:ind w:left="360"/>
            <w:jc w:val="both"/>
          </w:pPr>
        </w:pPrChange>
      </w:pPr>
      <w:del w:id="5086"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9C8D12" w14:textId="638DCDFB" w:rsidR="008D7283" w:rsidRPr="00670921" w:rsidDel="00395BDF" w:rsidRDefault="008D7283">
      <w:pPr>
        <w:rPr>
          <w:del w:id="5087" w:author="Sarah Robinson" w:date="2019-10-16T15:23:00Z"/>
          <w:rFonts w:cstheme="minorHAnsi"/>
          <w:bCs/>
          <w:sz w:val="20"/>
          <w:szCs w:val="20"/>
        </w:rPr>
        <w:pPrChange w:id="5088" w:author="Sarah Robinson" w:date="2019-10-16T15:24:00Z">
          <w:pPr>
            <w:pStyle w:val="bodytext1"/>
            <w:tabs>
              <w:tab w:val="left" w:pos="2520"/>
              <w:tab w:val="right" w:pos="9360"/>
            </w:tabs>
            <w:spacing w:before="80" w:after="80"/>
            <w:ind w:left="360"/>
            <w:jc w:val="both"/>
          </w:pPr>
        </w:pPrChange>
      </w:pPr>
      <w:del w:id="5089"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DCB38B" w14:textId="47CA4734" w:rsidR="008D7283" w:rsidRPr="00670921" w:rsidDel="00395BDF" w:rsidRDefault="008D7283">
      <w:pPr>
        <w:rPr>
          <w:del w:id="5090" w:author="Sarah Robinson" w:date="2019-10-16T15:23:00Z"/>
          <w:rFonts w:cstheme="minorHAnsi"/>
          <w:bCs/>
          <w:sz w:val="20"/>
          <w:szCs w:val="20"/>
        </w:rPr>
        <w:pPrChange w:id="5091" w:author="Sarah Robinson" w:date="2019-10-16T15:24:00Z">
          <w:pPr>
            <w:pStyle w:val="bodytext1"/>
            <w:tabs>
              <w:tab w:val="left" w:pos="2520"/>
              <w:tab w:val="right" w:pos="9360"/>
            </w:tabs>
            <w:spacing w:before="80" w:after="80"/>
            <w:ind w:left="360"/>
            <w:jc w:val="both"/>
          </w:pPr>
        </w:pPrChange>
      </w:pPr>
      <w:del w:id="5092"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E0CAB1" w14:textId="5A21E271" w:rsidR="008D7283" w:rsidRPr="00670921" w:rsidDel="00395BDF" w:rsidRDefault="008D7283">
      <w:pPr>
        <w:rPr>
          <w:del w:id="5093" w:author="Sarah Robinson" w:date="2019-10-16T15:23:00Z"/>
          <w:rFonts w:cstheme="minorHAnsi"/>
          <w:bCs/>
          <w:sz w:val="20"/>
          <w:szCs w:val="20"/>
        </w:rPr>
        <w:pPrChange w:id="5094" w:author="Sarah Robinson" w:date="2019-10-16T15:24:00Z">
          <w:pPr>
            <w:pStyle w:val="bodytext1"/>
            <w:tabs>
              <w:tab w:val="left" w:pos="2520"/>
              <w:tab w:val="right" w:pos="9360"/>
            </w:tabs>
            <w:spacing w:before="80" w:after="80"/>
            <w:ind w:left="360"/>
            <w:jc w:val="both"/>
          </w:pPr>
        </w:pPrChange>
      </w:pPr>
      <w:del w:id="5095"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CCB10E" w14:textId="46E0199B" w:rsidR="008D7283" w:rsidRPr="00670921" w:rsidDel="00395BDF" w:rsidRDefault="008D7283">
      <w:pPr>
        <w:rPr>
          <w:del w:id="5096" w:author="Sarah Robinson" w:date="2019-10-16T15:23:00Z"/>
          <w:rFonts w:cstheme="minorHAnsi"/>
          <w:bCs/>
          <w:sz w:val="20"/>
          <w:szCs w:val="20"/>
        </w:rPr>
        <w:pPrChange w:id="5097" w:author="Sarah Robinson" w:date="2019-10-16T15:24:00Z">
          <w:pPr>
            <w:pStyle w:val="bodytext1"/>
            <w:tabs>
              <w:tab w:val="left" w:pos="2520"/>
              <w:tab w:val="right" w:pos="9360"/>
            </w:tabs>
            <w:spacing w:before="80" w:after="80"/>
            <w:ind w:left="360"/>
            <w:jc w:val="both"/>
          </w:pPr>
        </w:pPrChange>
      </w:pPr>
      <w:del w:id="5098"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134039" w14:textId="0F104531" w:rsidR="008D7283" w:rsidRPr="00670921" w:rsidDel="00395BDF" w:rsidRDefault="008D7283">
      <w:pPr>
        <w:rPr>
          <w:del w:id="5099" w:author="Sarah Robinson" w:date="2019-10-16T15:23:00Z"/>
          <w:rFonts w:cstheme="minorHAnsi"/>
          <w:b/>
          <w:sz w:val="22"/>
          <w:u w:val="single"/>
        </w:rPr>
        <w:pPrChange w:id="5100" w:author="Sarah Robinson" w:date="2019-10-16T15:24:00Z">
          <w:pPr>
            <w:ind w:hanging="360"/>
            <w:jc w:val="center"/>
          </w:pPr>
        </w:pPrChange>
      </w:pPr>
      <w:del w:id="5101" w:author="Sarah Robinson" w:date="2019-10-16T15:23:00Z">
        <w:r w:rsidRPr="00670921" w:rsidDel="00395BDF">
          <w:rPr>
            <w:rFonts w:cstheme="minorHAnsi"/>
            <w:b/>
            <w:sz w:val="22"/>
            <w:u w:val="single"/>
          </w:rPr>
          <w:delText>TRAFFIC CONDITIONS</w:delText>
        </w:r>
      </w:del>
    </w:p>
    <w:p w14:paraId="096B2D9D" w14:textId="3BC72C54" w:rsidR="008D7283" w:rsidRPr="00670921" w:rsidDel="00395BDF" w:rsidRDefault="008D7283">
      <w:pPr>
        <w:rPr>
          <w:del w:id="5102" w:author="Sarah Robinson" w:date="2019-10-16T15:23:00Z"/>
          <w:rFonts w:cstheme="minorHAnsi"/>
          <w:b/>
          <w:sz w:val="22"/>
        </w:rPr>
        <w:pPrChange w:id="5103" w:author="Sarah Robinson" w:date="2019-10-16T15:24:00Z">
          <w:pPr>
            <w:tabs>
              <w:tab w:val="left" w:pos="2520"/>
              <w:tab w:val="right" w:pos="9360"/>
            </w:tabs>
          </w:pPr>
        </w:pPrChange>
      </w:pPr>
      <w:del w:id="5104" w:author="Sarah Robinson" w:date="2019-10-16T15:23:00Z">
        <w:r w:rsidRPr="00670921" w:rsidDel="00395BDF">
          <w:rPr>
            <w:rFonts w:cstheme="minorHAnsi"/>
            <w:b/>
            <w:sz w:val="22"/>
          </w:rPr>
          <w:delText>Volume of Commercial Traffic</w:delText>
        </w:r>
      </w:del>
    </w:p>
    <w:p w14:paraId="6FC193F5" w14:textId="2725F300" w:rsidR="008D7283" w:rsidRPr="00670921" w:rsidDel="00395BDF" w:rsidRDefault="00670921">
      <w:pPr>
        <w:rPr>
          <w:del w:id="5105" w:author="Sarah Robinson" w:date="2019-10-16T15:23:00Z"/>
          <w:rFonts w:cstheme="minorHAnsi"/>
          <w:bCs/>
          <w:sz w:val="20"/>
          <w:szCs w:val="20"/>
        </w:rPr>
        <w:pPrChange w:id="5106" w:author="Sarah Robinson" w:date="2019-10-16T15:24:00Z">
          <w:pPr>
            <w:pStyle w:val="bodytext1"/>
            <w:tabs>
              <w:tab w:val="left" w:pos="2520"/>
              <w:tab w:val="right" w:pos="9360"/>
            </w:tabs>
            <w:spacing w:before="80" w:after="80"/>
            <w:ind w:left="360"/>
            <w:jc w:val="both"/>
          </w:pPr>
        </w:pPrChange>
      </w:pPr>
      <w:del w:id="5107"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7056197C" w14:textId="64AB3080" w:rsidR="008D7283" w:rsidRPr="00670921" w:rsidDel="00395BDF" w:rsidRDefault="008D7283">
      <w:pPr>
        <w:rPr>
          <w:del w:id="5108" w:author="Sarah Robinson" w:date="2019-10-16T15:23:00Z"/>
          <w:rFonts w:cstheme="minorHAnsi"/>
          <w:bCs/>
          <w:sz w:val="20"/>
          <w:szCs w:val="20"/>
        </w:rPr>
        <w:pPrChange w:id="5109" w:author="Sarah Robinson" w:date="2019-10-16T15:24:00Z">
          <w:pPr>
            <w:pStyle w:val="bodytext1"/>
            <w:tabs>
              <w:tab w:val="left" w:pos="2520"/>
              <w:tab w:val="right" w:pos="9360"/>
            </w:tabs>
            <w:spacing w:before="80" w:after="80"/>
            <w:ind w:left="360"/>
            <w:jc w:val="both"/>
          </w:pPr>
        </w:pPrChange>
      </w:pPr>
      <w:del w:id="511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1C9113" w14:textId="7A4EB3D1" w:rsidR="008D7283" w:rsidRPr="00670921" w:rsidDel="00395BDF" w:rsidRDefault="008D7283">
      <w:pPr>
        <w:rPr>
          <w:del w:id="5111" w:author="Sarah Robinson" w:date="2019-10-16T15:23:00Z"/>
          <w:rFonts w:cstheme="minorHAnsi"/>
          <w:bCs/>
          <w:sz w:val="20"/>
          <w:szCs w:val="20"/>
        </w:rPr>
        <w:pPrChange w:id="5112" w:author="Sarah Robinson" w:date="2019-10-16T15:24:00Z">
          <w:pPr>
            <w:pStyle w:val="bodytext1"/>
            <w:tabs>
              <w:tab w:val="left" w:pos="2520"/>
              <w:tab w:val="right" w:pos="9360"/>
            </w:tabs>
            <w:spacing w:before="80" w:after="80"/>
            <w:ind w:left="360"/>
            <w:jc w:val="both"/>
          </w:pPr>
        </w:pPrChange>
      </w:pPr>
      <w:del w:id="511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F65674" w14:textId="3AED73E5" w:rsidR="008D7283" w:rsidRPr="00670921" w:rsidDel="00395BDF" w:rsidRDefault="008D7283">
      <w:pPr>
        <w:rPr>
          <w:del w:id="5114" w:author="Sarah Robinson" w:date="2019-10-16T15:23:00Z"/>
          <w:rFonts w:cstheme="minorHAnsi"/>
          <w:bCs/>
          <w:sz w:val="20"/>
          <w:szCs w:val="20"/>
        </w:rPr>
        <w:pPrChange w:id="5115" w:author="Sarah Robinson" w:date="2019-10-16T15:24:00Z">
          <w:pPr>
            <w:pStyle w:val="bodytext1"/>
            <w:tabs>
              <w:tab w:val="left" w:pos="2520"/>
              <w:tab w:val="right" w:pos="9360"/>
            </w:tabs>
            <w:spacing w:before="80" w:after="80"/>
            <w:ind w:left="360"/>
            <w:jc w:val="both"/>
          </w:pPr>
        </w:pPrChange>
      </w:pPr>
      <w:del w:id="511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15F5DBB" w14:textId="5959608E" w:rsidR="008D7283" w:rsidRPr="00670921" w:rsidDel="00395BDF" w:rsidRDefault="008D7283">
      <w:pPr>
        <w:rPr>
          <w:del w:id="5117" w:author="Sarah Robinson" w:date="2019-10-16T15:23:00Z"/>
          <w:rFonts w:cstheme="minorHAnsi"/>
          <w:bCs/>
          <w:sz w:val="20"/>
          <w:szCs w:val="20"/>
        </w:rPr>
        <w:pPrChange w:id="5118" w:author="Sarah Robinson" w:date="2019-10-16T15:24:00Z">
          <w:pPr>
            <w:pStyle w:val="bodytext1"/>
            <w:tabs>
              <w:tab w:val="left" w:pos="2520"/>
              <w:tab w:val="right" w:pos="9360"/>
            </w:tabs>
            <w:spacing w:before="80" w:after="80"/>
            <w:ind w:left="360"/>
            <w:jc w:val="both"/>
          </w:pPr>
        </w:pPrChange>
      </w:pPr>
      <w:del w:id="511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9BB49D" w14:textId="70192EF0" w:rsidR="008D7283" w:rsidRPr="00670921" w:rsidDel="00395BDF" w:rsidRDefault="008D7283">
      <w:pPr>
        <w:rPr>
          <w:del w:id="5120" w:author="Sarah Robinson" w:date="2019-10-16T15:23:00Z"/>
          <w:rFonts w:cstheme="minorHAnsi"/>
          <w:bCs/>
          <w:sz w:val="20"/>
          <w:szCs w:val="20"/>
        </w:rPr>
        <w:pPrChange w:id="5121" w:author="Sarah Robinson" w:date="2019-10-16T15:24:00Z">
          <w:pPr>
            <w:pStyle w:val="bodytext1"/>
            <w:tabs>
              <w:tab w:val="left" w:pos="2520"/>
              <w:tab w:val="right" w:pos="9360"/>
            </w:tabs>
            <w:spacing w:before="80" w:after="80"/>
            <w:ind w:left="360"/>
            <w:jc w:val="both"/>
          </w:pPr>
        </w:pPrChange>
      </w:pPr>
      <w:del w:id="512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A6CB12B" w14:textId="293FD5A2" w:rsidR="008D7283" w:rsidRPr="00670921" w:rsidDel="00395BDF" w:rsidRDefault="008D7283">
      <w:pPr>
        <w:rPr>
          <w:del w:id="5123" w:author="Sarah Robinson" w:date="2019-10-16T15:23:00Z"/>
          <w:rFonts w:cstheme="minorHAnsi"/>
          <w:bCs/>
          <w:sz w:val="20"/>
          <w:szCs w:val="20"/>
        </w:rPr>
        <w:pPrChange w:id="5124" w:author="Sarah Robinson" w:date="2019-10-16T15:24:00Z">
          <w:pPr>
            <w:pStyle w:val="bodytext1"/>
            <w:tabs>
              <w:tab w:val="left" w:pos="2520"/>
              <w:tab w:val="right" w:pos="9360"/>
            </w:tabs>
            <w:spacing w:before="80" w:after="80"/>
            <w:ind w:left="360"/>
            <w:jc w:val="both"/>
          </w:pPr>
        </w:pPrChange>
      </w:pPr>
      <w:del w:id="512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6D5990F" w14:textId="3F8C8CB4" w:rsidR="008D7283" w:rsidRPr="00670921" w:rsidDel="00395BDF" w:rsidRDefault="008D7283">
      <w:pPr>
        <w:rPr>
          <w:del w:id="5126" w:author="Sarah Robinson" w:date="2019-10-16T15:23:00Z"/>
          <w:rFonts w:cstheme="minorHAnsi"/>
          <w:bCs/>
          <w:sz w:val="20"/>
          <w:szCs w:val="20"/>
        </w:rPr>
        <w:pPrChange w:id="5127" w:author="Sarah Robinson" w:date="2019-10-16T15:24:00Z">
          <w:pPr>
            <w:pStyle w:val="bodytext1"/>
            <w:tabs>
              <w:tab w:val="left" w:pos="2520"/>
              <w:tab w:val="right" w:pos="9360"/>
            </w:tabs>
            <w:spacing w:before="80" w:after="80"/>
            <w:ind w:left="360"/>
            <w:jc w:val="both"/>
          </w:pPr>
        </w:pPrChange>
      </w:pPr>
      <w:del w:id="512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5DB782" w14:textId="7E0B424F" w:rsidR="008D7283" w:rsidRPr="00670921" w:rsidDel="00395BDF" w:rsidRDefault="008D7283">
      <w:pPr>
        <w:rPr>
          <w:del w:id="5129" w:author="Sarah Robinson" w:date="2019-10-16T15:23:00Z"/>
          <w:rFonts w:cstheme="minorHAnsi"/>
          <w:bCs/>
          <w:sz w:val="20"/>
          <w:szCs w:val="20"/>
        </w:rPr>
        <w:pPrChange w:id="5130" w:author="Sarah Robinson" w:date="2019-10-16T15:24:00Z">
          <w:pPr>
            <w:pStyle w:val="bodytext1"/>
            <w:tabs>
              <w:tab w:val="left" w:pos="2520"/>
              <w:tab w:val="right" w:pos="9360"/>
            </w:tabs>
            <w:spacing w:before="80"/>
            <w:ind w:left="357"/>
            <w:jc w:val="both"/>
          </w:pPr>
        </w:pPrChange>
      </w:pPr>
      <w:del w:id="513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B3C520F" w14:textId="10FBD673" w:rsidR="00EA649B" w:rsidRPr="00670921" w:rsidDel="00395BDF" w:rsidRDefault="00EA649B">
      <w:pPr>
        <w:rPr>
          <w:del w:id="5132" w:author="Sarah Robinson" w:date="2019-10-16T15:23:00Z"/>
          <w:rFonts w:cstheme="minorHAnsi"/>
          <w:b/>
          <w:sz w:val="12"/>
          <w:szCs w:val="12"/>
        </w:rPr>
        <w:pPrChange w:id="5133" w:author="Sarah Robinson" w:date="2019-10-16T15:24:00Z">
          <w:pPr>
            <w:tabs>
              <w:tab w:val="left" w:pos="2520"/>
              <w:tab w:val="right" w:pos="9360"/>
            </w:tabs>
          </w:pPr>
        </w:pPrChange>
      </w:pPr>
    </w:p>
    <w:p w14:paraId="6319E786" w14:textId="547C9906" w:rsidR="008D7283" w:rsidRPr="00670921" w:rsidDel="00395BDF" w:rsidRDefault="008D7283">
      <w:pPr>
        <w:rPr>
          <w:del w:id="5134" w:author="Sarah Robinson" w:date="2019-10-16T15:23:00Z"/>
          <w:rFonts w:cstheme="minorHAnsi"/>
          <w:b/>
          <w:sz w:val="22"/>
        </w:rPr>
        <w:pPrChange w:id="5135" w:author="Sarah Robinson" w:date="2019-10-16T15:24:00Z">
          <w:pPr>
            <w:tabs>
              <w:tab w:val="left" w:pos="2520"/>
              <w:tab w:val="right" w:pos="9360"/>
            </w:tabs>
          </w:pPr>
        </w:pPrChange>
      </w:pPr>
      <w:del w:id="5136" w:author="Sarah Robinson" w:date="2019-10-16T15:23:00Z">
        <w:r w:rsidRPr="00670921" w:rsidDel="00395BDF">
          <w:rPr>
            <w:rFonts w:cstheme="minorHAnsi"/>
            <w:b/>
            <w:sz w:val="22"/>
          </w:rPr>
          <w:delText>Volume of Small Craft Traffic</w:delText>
        </w:r>
      </w:del>
    </w:p>
    <w:p w14:paraId="73D3FBFC" w14:textId="668EED37" w:rsidR="008D7283" w:rsidRPr="00670921" w:rsidDel="00395BDF" w:rsidRDefault="00670921">
      <w:pPr>
        <w:rPr>
          <w:del w:id="5137" w:author="Sarah Robinson" w:date="2019-10-16T15:23:00Z"/>
          <w:rFonts w:cstheme="minorHAnsi"/>
          <w:bCs/>
          <w:sz w:val="20"/>
          <w:szCs w:val="20"/>
        </w:rPr>
        <w:pPrChange w:id="5138" w:author="Sarah Robinson" w:date="2019-10-16T15:24:00Z">
          <w:pPr>
            <w:pStyle w:val="bodytext1"/>
            <w:tabs>
              <w:tab w:val="left" w:pos="2520"/>
              <w:tab w:val="right" w:pos="9360"/>
            </w:tabs>
            <w:spacing w:before="80" w:after="80"/>
            <w:ind w:left="360"/>
            <w:jc w:val="both"/>
          </w:pPr>
        </w:pPrChange>
      </w:pPr>
      <w:del w:id="5139"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2676D980" w14:textId="722B918D" w:rsidR="008D7283" w:rsidRPr="00670921" w:rsidDel="00395BDF" w:rsidRDefault="008D7283">
      <w:pPr>
        <w:rPr>
          <w:del w:id="5140" w:author="Sarah Robinson" w:date="2019-10-16T15:23:00Z"/>
          <w:rFonts w:cstheme="minorHAnsi"/>
          <w:bCs/>
          <w:sz w:val="20"/>
          <w:szCs w:val="20"/>
        </w:rPr>
        <w:pPrChange w:id="5141" w:author="Sarah Robinson" w:date="2019-10-16T15:24:00Z">
          <w:pPr>
            <w:pStyle w:val="bodytext1"/>
            <w:tabs>
              <w:tab w:val="left" w:pos="2520"/>
              <w:tab w:val="right" w:pos="9360"/>
            </w:tabs>
            <w:spacing w:before="80" w:after="80"/>
            <w:ind w:left="360"/>
            <w:jc w:val="both"/>
          </w:pPr>
        </w:pPrChange>
      </w:pPr>
      <w:del w:id="514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82CD28" w14:textId="04B39D09" w:rsidR="008D7283" w:rsidRPr="00670921" w:rsidDel="00395BDF" w:rsidRDefault="008D7283">
      <w:pPr>
        <w:rPr>
          <w:del w:id="5143" w:author="Sarah Robinson" w:date="2019-10-16T15:23:00Z"/>
          <w:rFonts w:cstheme="minorHAnsi"/>
          <w:bCs/>
          <w:sz w:val="20"/>
          <w:szCs w:val="20"/>
        </w:rPr>
        <w:pPrChange w:id="5144" w:author="Sarah Robinson" w:date="2019-10-16T15:24:00Z">
          <w:pPr>
            <w:pStyle w:val="bodytext1"/>
            <w:tabs>
              <w:tab w:val="left" w:pos="2520"/>
              <w:tab w:val="right" w:pos="9360"/>
            </w:tabs>
            <w:spacing w:before="80" w:after="80"/>
            <w:ind w:left="360"/>
            <w:jc w:val="both"/>
          </w:pPr>
        </w:pPrChange>
      </w:pPr>
      <w:del w:id="514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054037" w14:textId="7810D745" w:rsidR="008D7283" w:rsidRPr="00670921" w:rsidDel="00395BDF" w:rsidRDefault="008D7283">
      <w:pPr>
        <w:rPr>
          <w:del w:id="5146" w:author="Sarah Robinson" w:date="2019-10-16T15:23:00Z"/>
          <w:rFonts w:cstheme="minorHAnsi"/>
          <w:bCs/>
          <w:sz w:val="20"/>
          <w:szCs w:val="20"/>
        </w:rPr>
        <w:pPrChange w:id="5147" w:author="Sarah Robinson" w:date="2019-10-16T15:24:00Z">
          <w:pPr>
            <w:pStyle w:val="bodytext1"/>
            <w:tabs>
              <w:tab w:val="left" w:pos="2520"/>
              <w:tab w:val="right" w:pos="9360"/>
            </w:tabs>
            <w:spacing w:before="80" w:after="80"/>
            <w:ind w:left="360"/>
            <w:jc w:val="both"/>
          </w:pPr>
        </w:pPrChange>
      </w:pPr>
      <w:del w:id="514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7D38CD" w14:textId="0697D102" w:rsidR="008D7283" w:rsidRPr="00670921" w:rsidDel="00395BDF" w:rsidRDefault="008D7283">
      <w:pPr>
        <w:rPr>
          <w:del w:id="5149" w:author="Sarah Robinson" w:date="2019-10-16T15:23:00Z"/>
          <w:rFonts w:cstheme="minorHAnsi"/>
          <w:bCs/>
          <w:sz w:val="20"/>
          <w:szCs w:val="20"/>
        </w:rPr>
        <w:pPrChange w:id="5150" w:author="Sarah Robinson" w:date="2019-10-16T15:24:00Z">
          <w:pPr>
            <w:pStyle w:val="bodytext1"/>
            <w:tabs>
              <w:tab w:val="left" w:pos="2520"/>
              <w:tab w:val="right" w:pos="9360"/>
            </w:tabs>
            <w:spacing w:before="80" w:after="80"/>
            <w:ind w:left="360"/>
            <w:jc w:val="both"/>
          </w:pPr>
        </w:pPrChange>
      </w:pPr>
      <w:del w:id="515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7F8DA80" w14:textId="2D327366" w:rsidR="008D7283" w:rsidRPr="00670921" w:rsidDel="00395BDF" w:rsidRDefault="008D7283">
      <w:pPr>
        <w:rPr>
          <w:del w:id="5152" w:author="Sarah Robinson" w:date="2019-10-16T15:23:00Z"/>
          <w:rFonts w:cstheme="minorHAnsi"/>
          <w:bCs/>
          <w:sz w:val="20"/>
          <w:szCs w:val="20"/>
        </w:rPr>
        <w:pPrChange w:id="5153" w:author="Sarah Robinson" w:date="2019-10-16T15:24:00Z">
          <w:pPr>
            <w:pStyle w:val="bodytext1"/>
            <w:tabs>
              <w:tab w:val="left" w:pos="2520"/>
              <w:tab w:val="right" w:pos="9360"/>
            </w:tabs>
            <w:spacing w:before="80" w:after="80"/>
            <w:ind w:left="360"/>
            <w:jc w:val="both"/>
          </w:pPr>
        </w:pPrChange>
      </w:pPr>
      <w:del w:id="515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0E34C05" w14:textId="2A1F060E" w:rsidR="008D7283" w:rsidRPr="00670921" w:rsidDel="00395BDF" w:rsidRDefault="008D7283">
      <w:pPr>
        <w:rPr>
          <w:del w:id="5155" w:author="Sarah Robinson" w:date="2019-10-16T15:23:00Z"/>
          <w:rFonts w:cstheme="minorHAnsi"/>
          <w:bCs/>
          <w:sz w:val="20"/>
          <w:szCs w:val="20"/>
        </w:rPr>
        <w:pPrChange w:id="5156" w:author="Sarah Robinson" w:date="2019-10-16T15:24:00Z">
          <w:pPr>
            <w:pStyle w:val="bodytext1"/>
            <w:tabs>
              <w:tab w:val="left" w:pos="2520"/>
              <w:tab w:val="right" w:pos="9360"/>
            </w:tabs>
            <w:spacing w:before="80" w:after="80"/>
            <w:ind w:left="360"/>
            <w:jc w:val="both"/>
          </w:pPr>
        </w:pPrChange>
      </w:pPr>
      <w:del w:id="515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AE84EC2" w14:textId="185D17EA" w:rsidR="008D7283" w:rsidRPr="00670921" w:rsidDel="00395BDF" w:rsidRDefault="008D7283">
      <w:pPr>
        <w:rPr>
          <w:del w:id="5158" w:author="Sarah Robinson" w:date="2019-10-16T15:23:00Z"/>
          <w:rFonts w:cstheme="minorHAnsi"/>
          <w:bCs/>
          <w:sz w:val="20"/>
          <w:szCs w:val="20"/>
        </w:rPr>
        <w:pPrChange w:id="5159" w:author="Sarah Robinson" w:date="2019-10-16T15:24:00Z">
          <w:pPr>
            <w:pStyle w:val="bodytext1"/>
            <w:tabs>
              <w:tab w:val="left" w:pos="2520"/>
              <w:tab w:val="right" w:pos="9360"/>
            </w:tabs>
            <w:spacing w:before="80" w:after="80"/>
            <w:ind w:left="360"/>
            <w:jc w:val="both"/>
          </w:pPr>
        </w:pPrChange>
      </w:pPr>
      <w:del w:id="516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D223460" w14:textId="501AEA11" w:rsidR="008D7283" w:rsidRPr="00670921" w:rsidDel="00395BDF" w:rsidRDefault="008D7283">
      <w:pPr>
        <w:rPr>
          <w:del w:id="5161" w:author="Sarah Robinson" w:date="2019-10-16T15:23:00Z"/>
          <w:rFonts w:cstheme="minorHAnsi"/>
          <w:bCs/>
          <w:sz w:val="20"/>
          <w:szCs w:val="20"/>
        </w:rPr>
        <w:pPrChange w:id="5162" w:author="Sarah Robinson" w:date="2019-10-16T15:24:00Z">
          <w:pPr>
            <w:pStyle w:val="bodytext1"/>
            <w:tabs>
              <w:tab w:val="left" w:pos="2520"/>
              <w:tab w:val="right" w:pos="9360"/>
            </w:tabs>
            <w:spacing w:before="80"/>
            <w:ind w:left="357"/>
            <w:jc w:val="both"/>
          </w:pPr>
        </w:pPrChange>
      </w:pPr>
      <w:del w:id="516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4404727" w14:textId="3392798D" w:rsidR="008D7283" w:rsidRPr="00670921" w:rsidDel="00395BDF" w:rsidRDefault="008D7283">
      <w:pPr>
        <w:rPr>
          <w:del w:id="5164" w:author="Sarah Robinson" w:date="2019-10-16T15:23:00Z"/>
          <w:rFonts w:cstheme="minorHAnsi"/>
          <w:b/>
          <w:sz w:val="12"/>
          <w:szCs w:val="12"/>
        </w:rPr>
        <w:pPrChange w:id="5165" w:author="Sarah Robinson" w:date="2019-10-16T15:24:00Z">
          <w:pPr>
            <w:tabs>
              <w:tab w:val="left" w:pos="2520"/>
              <w:tab w:val="right" w:pos="9360"/>
            </w:tabs>
          </w:pPr>
        </w:pPrChange>
      </w:pPr>
    </w:p>
    <w:p w14:paraId="50F67BCF" w14:textId="65EBF66D" w:rsidR="008D7283" w:rsidRPr="00670921" w:rsidDel="00395BDF" w:rsidRDefault="008D7283">
      <w:pPr>
        <w:rPr>
          <w:del w:id="5166" w:author="Sarah Robinson" w:date="2019-10-16T15:23:00Z"/>
          <w:rFonts w:cstheme="minorHAnsi"/>
          <w:b/>
          <w:sz w:val="22"/>
        </w:rPr>
        <w:pPrChange w:id="5167" w:author="Sarah Robinson" w:date="2019-10-16T15:24:00Z">
          <w:pPr>
            <w:tabs>
              <w:tab w:val="left" w:pos="2520"/>
              <w:tab w:val="right" w:pos="9360"/>
            </w:tabs>
          </w:pPr>
        </w:pPrChange>
      </w:pPr>
      <w:del w:id="5168" w:author="Sarah Robinson" w:date="2019-10-16T15:23:00Z">
        <w:r w:rsidRPr="00670921" w:rsidDel="00395BDF">
          <w:rPr>
            <w:rFonts w:cstheme="minorHAnsi"/>
            <w:b/>
            <w:sz w:val="22"/>
          </w:rPr>
          <w:delText>Traffic Mix</w:delText>
        </w:r>
      </w:del>
    </w:p>
    <w:p w14:paraId="1AF88978" w14:textId="047A58D2" w:rsidR="008D7283" w:rsidRPr="00670921" w:rsidDel="00395BDF" w:rsidRDefault="00670921">
      <w:pPr>
        <w:rPr>
          <w:del w:id="5169" w:author="Sarah Robinson" w:date="2019-10-16T15:23:00Z"/>
          <w:rFonts w:cstheme="minorHAnsi"/>
          <w:bCs/>
          <w:sz w:val="20"/>
          <w:szCs w:val="20"/>
        </w:rPr>
        <w:pPrChange w:id="5170" w:author="Sarah Robinson" w:date="2019-10-16T15:24:00Z">
          <w:pPr>
            <w:pStyle w:val="bodytext1"/>
            <w:tabs>
              <w:tab w:val="left" w:pos="2520"/>
              <w:tab w:val="right" w:pos="9360"/>
            </w:tabs>
            <w:spacing w:before="80" w:after="80"/>
            <w:ind w:left="360"/>
            <w:jc w:val="both"/>
          </w:pPr>
        </w:pPrChange>
      </w:pPr>
      <w:del w:id="5171"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4BBE8F31" w14:textId="4F2F9BA2" w:rsidR="008D7283" w:rsidRPr="00670921" w:rsidDel="00395BDF" w:rsidRDefault="008D7283">
      <w:pPr>
        <w:rPr>
          <w:del w:id="5172" w:author="Sarah Robinson" w:date="2019-10-16T15:23:00Z"/>
          <w:rFonts w:cstheme="minorHAnsi"/>
          <w:bCs/>
          <w:sz w:val="20"/>
          <w:szCs w:val="20"/>
        </w:rPr>
        <w:pPrChange w:id="5173" w:author="Sarah Robinson" w:date="2019-10-16T15:24:00Z">
          <w:pPr>
            <w:pStyle w:val="bodytext1"/>
            <w:tabs>
              <w:tab w:val="left" w:pos="2520"/>
              <w:tab w:val="right" w:pos="9360"/>
            </w:tabs>
            <w:spacing w:before="80" w:after="80"/>
            <w:ind w:left="360"/>
            <w:jc w:val="both"/>
          </w:pPr>
        </w:pPrChange>
      </w:pPr>
      <w:del w:id="517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8883965" w14:textId="6FBB1BE9" w:rsidR="008D7283" w:rsidRPr="00670921" w:rsidDel="00395BDF" w:rsidRDefault="008D7283">
      <w:pPr>
        <w:rPr>
          <w:del w:id="5175" w:author="Sarah Robinson" w:date="2019-10-16T15:23:00Z"/>
          <w:rFonts w:cstheme="minorHAnsi"/>
          <w:bCs/>
          <w:sz w:val="20"/>
          <w:szCs w:val="20"/>
        </w:rPr>
        <w:pPrChange w:id="5176" w:author="Sarah Robinson" w:date="2019-10-16T15:24:00Z">
          <w:pPr>
            <w:pStyle w:val="bodytext1"/>
            <w:tabs>
              <w:tab w:val="left" w:pos="2520"/>
              <w:tab w:val="right" w:pos="9360"/>
            </w:tabs>
            <w:spacing w:before="80" w:after="80"/>
            <w:ind w:left="360"/>
            <w:jc w:val="both"/>
          </w:pPr>
        </w:pPrChange>
      </w:pPr>
      <w:del w:id="517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0EB56D" w14:textId="694CC9B3" w:rsidR="008D7283" w:rsidRPr="00670921" w:rsidDel="00395BDF" w:rsidRDefault="008D7283">
      <w:pPr>
        <w:rPr>
          <w:del w:id="5178" w:author="Sarah Robinson" w:date="2019-10-16T15:23:00Z"/>
          <w:rFonts w:cstheme="minorHAnsi"/>
          <w:bCs/>
          <w:sz w:val="20"/>
          <w:szCs w:val="20"/>
        </w:rPr>
        <w:pPrChange w:id="5179" w:author="Sarah Robinson" w:date="2019-10-16T15:24:00Z">
          <w:pPr>
            <w:pStyle w:val="bodytext1"/>
            <w:tabs>
              <w:tab w:val="left" w:pos="2520"/>
              <w:tab w:val="right" w:pos="9360"/>
            </w:tabs>
            <w:spacing w:before="80" w:after="80"/>
            <w:ind w:left="360"/>
            <w:jc w:val="both"/>
          </w:pPr>
        </w:pPrChange>
      </w:pPr>
      <w:del w:id="518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52F95A" w14:textId="3149FDC3" w:rsidR="008D7283" w:rsidRPr="00670921" w:rsidDel="00395BDF" w:rsidRDefault="008D7283">
      <w:pPr>
        <w:rPr>
          <w:del w:id="5181" w:author="Sarah Robinson" w:date="2019-10-16T15:23:00Z"/>
          <w:rFonts w:cstheme="minorHAnsi"/>
          <w:bCs/>
          <w:sz w:val="20"/>
          <w:szCs w:val="20"/>
        </w:rPr>
        <w:pPrChange w:id="5182" w:author="Sarah Robinson" w:date="2019-10-16T15:24:00Z">
          <w:pPr>
            <w:pStyle w:val="bodytext1"/>
            <w:tabs>
              <w:tab w:val="left" w:pos="2520"/>
              <w:tab w:val="right" w:pos="9360"/>
            </w:tabs>
            <w:spacing w:before="80" w:after="80"/>
            <w:ind w:left="360"/>
            <w:jc w:val="both"/>
          </w:pPr>
        </w:pPrChange>
      </w:pPr>
      <w:del w:id="518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234DAF9" w14:textId="4A5B9DA8" w:rsidR="008D7283" w:rsidRPr="00670921" w:rsidDel="00395BDF" w:rsidRDefault="008D7283">
      <w:pPr>
        <w:rPr>
          <w:del w:id="5184" w:author="Sarah Robinson" w:date="2019-10-16T15:23:00Z"/>
          <w:rFonts w:cstheme="minorHAnsi"/>
          <w:bCs/>
          <w:sz w:val="20"/>
          <w:szCs w:val="20"/>
        </w:rPr>
        <w:pPrChange w:id="5185" w:author="Sarah Robinson" w:date="2019-10-16T15:24:00Z">
          <w:pPr>
            <w:pStyle w:val="bodytext1"/>
            <w:tabs>
              <w:tab w:val="left" w:pos="2520"/>
              <w:tab w:val="right" w:pos="9360"/>
            </w:tabs>
            <w:spacing w:before="80" w:after="80"/>
            <w:ind w:left="360"/>
            <w:jc w:val="both"/>
          </w:pPr>
        </w:pPrChange>
      </w:pPr>
      <w:del w:id="518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0C13DCD" w14:textId="36937775" w:rsidR="008D7283" w:rsidRPr="00670921" w:rsidDel="00395BDF" w:rsidRDefault="008D7283">
      <w:pPr>
        <w:rPr>
          <w:del w:id="5187" w:author="Sarah Robinson" w:date="2019-10-16T15:23:00Z"/>
          <w:rFonts w:cstheme="minorHAnsi"/>
          <w:bCs/>
          <w:sz w:val="20"/>
          <w:szCs w:val="20"/>
        </w:rPr>
        <w:pPrChange w:id="5188" w:author="Sarah Robinson" w:date="2019-10-16T15:24:00Z">
          <w:pPr>
            <w:pStyle w:val="bodytext1"/>
            <w:tabs>
              <w:tab w:val="left" w:pos="2520"/>
              <w:tab w:val="right" w:pos="9360"/>
            </w:tabs>
            <w:spacing w:before="80" w:after="80"/>
            <w:ind w:left="360"/>
            <w:jc w:val="both"/>
          </w:pPr>
        </w:pPrChange>
      </w:pPr>
      <w:del w:id="518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6CB5EC" w14:textId="7A1961B7" w:rsidR="008D7283" w:rsidRPr="00670921" w:rsidDel="00395BDF" w:rsidRDefault="008D7283">
      <w:pPr>
        <w:rPr>
          <w:del w:id="5190" w:author="Sarah Robinson" w:date="2019-10-16T15:23:00Z"/>
          <w:rFonts w:cstheme="minorHAnsi"/>
          <w:bCs/>
          <w:sz w:val="20"/>
          <w:szCs w:val="20"/>
        </w:rPr>
        <w:pPrChange w:id="5191" w:author="Sarah Robinson" w:date="2019-10-16T15:24:00Z">
          <w:pPr>
            <w:pStyle w:val="bodytext1"/>
            <w:tabs>
              <w:tab w:val="left" w:pos="2520"/>
              <w:tab w:val="right" w:pos="9360"/>
            </w:tabs>
            <w:spacing w:before="80" w:after="80"/>
            <w:ind w:left="360"/>
            <w:jc w:val="both"/>
          </w:pPr>
        </w:pPrChange>
      </w:pPr>
      <w:del w:id="519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58BC70B" w14:textId="31FCF7BF" w:rsidR="008D7283" w:rsidRPr="00670921" w:rsidDel="00395BDF" w:rsidRDefault="008D7283">
      <w:pPr>
        <w:rPr>
          <w:del w:id="5193" w:author="Sarah Robinson" w:date="2019-10-16T15:23:00Z"/>
          <w:rFonts w:cstheme="minorHAnsi"/>
          <w:bCs/>
          <w:sz w:val="20"/>
          <w:szCs w:val="20"/>
        </w:rPr>
        <w:pPrChange w:id="5194" w:author="Sarah Robinson" w:date="2019-10-16T15:24:00Z">
          <w:pPr>
            <w:pStyle w:val="bodytext1"/>
            <w:tabs>
              <w:tab w:val="left" w:pos="2520"/>
              <w:tab w:val="right" w:pos="9360"/>
            </w:tabs>
            <w:spacing w:before="80"/>
            <w:ind w:left="357"/>
            <w:jc w:val="both"/>
          </w:pPr>
        </w:pPrChange>
      </w:pPr>
      <w:del w:id="519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E5FE68F" w14:textId="50B91BF3" w:rsidR="008D7283" w:rsidRPr="00670921" w:rsidDel="00395BDF" w:rsidRDefault="008D7283">
      <w:pPr>
        <w:rPr>
          <w:del w:id="5196" w:author="Sarah Robinson" w:date="2019-10-16T15:23:00Z"/>
          <w:rFonts w:cstheme="minorHAnsi"/>
          <w:b/>
          <w:sz w:val="12"/>
          <w:szCs w:val="12"/>
        </w:rPr>
        <w:pPrChange w:id="5197" w:author="Sarah Robinson" w:date="2019-10-16T15:24:00Z">
          <w:pPr>
            <w:tabs>
              <w:tab w:val="left" w:pos="2520"/>
              <w:tab w:val="right" w:pos="9360"/>
            </w:tabs>
          </w:pPr>
        </w:pPrChange>
      </w:pPr>
    </w:p>
    <w:p w14:paraId="001CE108" w14:textId="7AF55BD6" w:rsidR="008D7283" w:rsidRPr="00670921" w:rsidDel="00395BDF" w:rsidRDefault="008D7283">
      <w:pPr>
        <w:rPr>
          <w:del w:id="5198" w:author="Sarah Robinson" w:date="2019-10-16T15:23:00Z"/>
          <w:rFonts w:cstheme="minorHAnsi"/>
          <w:b/>
          <w:sz w:val="22"/>
        </w:rPr>
        <w:pPrChange w:id="5199" w:author="Sarah Robinson" w:date="2019-10-16T15:24:00Z">
          <w:pPr>
            <w:tabs>
              <w:tab w:val="left" w:pos="2520"/>
              <w:tab w:val="right" w:pos="9360"/>
            </w:tabs>
          </w:pPr>
        </w:pPrChange>
      </w:pPr>
      <w:del w:id="5200" w:author="Sarah Robinson" w:date="2019-10-16T15:23:00Z">
        <w:r w:rsidRPr="00670921" w:rsidDel="00395BDF">
          <w:rPr>
            <w:rFonts w:cstheme="minorHAnsi"/>
            <w:b/>
            <w:sz w:val="22"/>
          </w:rPr>
          <w:delText>Congestion</w:delText>
        </w:r>
      </w:del>
    </w:p>
    <w:p w14:paraId="6EF1A4A7" w14:textId="332B3904" w:rsidR="008D7283" w:rsidRPr="00670921" w:rsidDel="00395BDF" w:rsidRDefault="00670921">
      <w:pPr>
        <w:rPr>
          <w:del w:id="5201" w:author="Sarah Robinson" w:date="2019-10-16T15:23:00Z"/>
          <w:rFonts w:cstheme="minorHAnsi"/>
          <w:bCs/>
          <w:sz w:val="20"/>
          <w:szCs w:val="20"/>
        </w:rPr>
        <w:pPrChange w:id="5202" w:author="Sarah Robinson" w:date="2019-10-16T15:24:00Z">
          <w:pPr>
            <w:pStyle w:val="bodytext1"/>
            <w:tabs>
              <w:tab w:val="left" w:pos="2520"/>
              <w:tab w:val="right" w:pos="9360"/>
            </w:tabs>
            <w:spacing w:before="80" w:after="80"/>
            <w:ind w:left="360"/>
            <w:jc w:val="both"/>
          </w:pPr>
        </w:pPrChange>
      </w:pPr>
      <w:del w:id="5203" w:author="Sarah Robinson" w:date="2019-10-16T15:23:00Z">
        <w:r w:rsidRPr="00670921" w:rsidDel="00395BDF">
          <w:rPr>
            <w:rFonts w:cstheme="minorHAnsi"/>
            <w:bCs/>
            <w:sz w:val="20"/>
            <w:szCs w:val="20"/>
          </w:rPr>
          <w:delText>Co-ord</w:delText>
        </w:r>
        <w:r w:rsidR="008D7283" w:rsidRPr="00670921" w:rsidDel="00395BDF">
          <w:rPr>
            <w:rFonts w:cstheme="minorHAnsi"/>
            <w:bCs/>
            <w:sz w:val="20"/>
            <w:szCs w:val="20"/>
          </w:rPr>
          <w:delText>ination / Planning</w:delText>
        </w:r>
        <w:r w:rsidR="008D7283" w:rsidRPr="00670921" w:rsidDel="00395BDF">
          <w:rPr>
            <w:rFonts w:cstheme="minorHAnsi"/>
            <w:bCs/>
            <w:sz w:val="20"/>
            <w:szCs w:val="20"/>
          </w:rPr>
          <w:tab/>
          <w:delText>___________________________________</w:delText>
        </w:r>
        <w:r w:rsidR="008D7283" w:rsidRPr="00670921" w:rsidDel="00395BDF">
          <w:rPr>
            <w:rFonts w:cstheme="minorHAnsi"/>
            <w:bCs/>
            <w:sz w:val="20"/>
            <w:szCs w:val="20"/>
          </w:rPr>
          <w:tab/>
          <w:delText>1     2     3     4     5     6     7     8     9</w:delText>
        </w:r>
      </w:del>
    </w:p>
    <w:p w14:paraId="47469614" w14:textId="4F2CB667" w:rsidR="008D7283" w:rsidRPr="00670921" w:rsidDel="00395BDF" w:rsidRDefault="008D7283">
      <w:pPr>
        <w:rPr>
          <w:del w:id="5204" w:author="Sarah Robinson" w:date="2019-10-16T15:23:00Z"/>
          <w:rFonts w:cstheme="minorHAnsi"/>
          <w:bCs/>
          <w:sz w:val="20"/>
          <w:szCs w:val="20"/>
        </w:rPr>
        <w:pPrChange w:id="5205" w:author="Sarah Robinson" w:date="2019-10-16T15:24:00Z">
          <w:pPr>
            <w:pStyle w:val="bodytext1"/>
            <w:tabs>
              <w:tab w:val="left" w:pos="2520"/>
              <w:tab w:val="right" w:pos="9360"/>
            </w:tabs>
            <w:spacing w:before="80" w:after="80"/>
            <w:ind w:left="360"/>
            <w:jc w:val="both"/>
          </w:pPr>
        </w:pPrChange>
      </w:pPr>
      <w:del w:id="5206"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9F8456B" w14:textId="20A01EA3" w:rsidR="008D7283" w:rsidRPr="00670921" w:rsidDel="00395BDF" w:rsidRDefault="008D7283">
      <w:pPr>
        <w:rPr>
          <w:del w:id="5207" w:author="Sarah Robinson" w:date="2019-10-16T15:23:00Z"/>
          <w:rFonts w:cstheme="minorHAnsi"/>
          <w:bCs/>
          <w:sz w:val="20"/>
          <w:szCs w:val="20"/>
        </w:rPr>
        <w:pPrChange w:id="5208" w:author="Sarah Robinson" w:date="2019-10-16T15:24:00Z">
          <w:pPr>
            <w:pStyle w:val="bodytext1"/>
            <w:tabs>
              <w:tab w:val="left" w:pos="2520"/>
              <w:tab w:val="right" w:pos="9360"/>
            </w:tabs>
            <w:spacing w:before="80" w:after="80"/>
            <w:ind w:left="360"/>
            <w:jc w:val="both"/>
          </w:pPr>
        </w:pPrChange>
      </w:pPr>
      <w:del w:id="5209"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48C1700" w14:textId="4428A7D0" w:rsidR="008D7283" w:rsidRPr="00670921" w:rsidDel="00395BDF" w:rsidRDefault="008D7283">
      <w:pPr>
        <w:rPr>
          <w:del w:id="5210" w:author="Sarah Robinson" w:date="2019-10-16T15:23:00Z"/>
          <w:rFonts w:cstheme="minorHAnsi"/>
          <w:bCs/>
          <w:sz w:val="20"/>
          <w:szCs w:val="20"/>
        </w:rPr>
        <w:pPrChange w:id="5211" w:author="Sarah Robinson" w:date="2019-10-16T15:24:00Z">
          <w:pPr>
            <w:pStyle w:val="bodytext1"/>
            <w:tabs>
              <w:tab w:val="left" w:pos="2520"/>
              <w:tab w:val="right" w:pos="9360"/>
            </w:tabs>
            <w:spacing w:before="80" w:after="80"/>
            <w:ind w:left="360"/>
            <w:jc w:val="both"/>
          </w:pPr>
        </w:pPrChange>
      </w:pPr>
      <w:del w:id="5212"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5B4207" w14:textId="22F17263" w:rsidR="008D7283" w:rsidRPr="00670921" w:rsidDel="00395BDF" w:rsidRDefault="008D7283">
      <w:pPr>
        <w:rPr>
          <w:del w:id="5213" w:author="Sarah Robinson" w:date="2019-10-16T15:23:00Z"/>
          <w:rFonts w:cstheme="minorHAnsi"/>
          <w:bCs/>
          <w:sz w:val="20"/>
          <w:szCs w:val="20"/>
        </w:rPr>
        <w:pPrChange w:id="5214" w:author="Sarah Robinson" w:date="2019-10-16T15:24:00Z">
          <w:pPr>
            <w:pStyle w:val="bodytext1"/>
            <w:tabs>
              <w:tab w:val="left" w:pos="2520"/>
              <w:tab w:val="right" w:pos="9360"/>
            </w:tabs>
            <w:spacing w:before="80" w:after="80"/>
            <w:ind w:left="360"/>
            <w:jc w:val="both"/>
          </w:pPr>
        </w:pPrChange>
      </w:pPr>
      <w:del w:id="5215"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00D704" w14:textId="498D0395" w:rsidR="008D7283" w:rsidRPr="00670921" w:rsidDel="00395BDF" w:rsidRDefault="008D7283">
      <w:pPr>
        <w:rPr>
          <w:del w:id="5216" w:author="Sarah Robinson" w:date="2019-10-16T15:23:00Z"/>
          <w:rFonts w:cstheme="minorHAnsi"/>
          <w:bCs/>
          <w:sz w:val="20"/>
          <w:szCs w:val="20"/>
        </w:rPr>
        <w:pPrChange w:id="5217" w:author="Sarah Robinson" w:date="2019-10-16T15:24:00Z">
          <w:pPr>
            <w:pStyle w:val="bodytext1"/>
            <w:tabs>
              <w:tab w:val="left" w:pos="2520"/>
              <w:tab w:val="right" w:pos="9360"/>
            </w:tabs>
            <w:spacing w:before="80" w:after="80"/>
            <w:ind w:left="360"/>
            <w:jc w:val="both"/>
          </w:pPr>
        </w:pPrChange>
      </w:pPr>
      <w:del w:id="5218"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459170" w14:textId="4E1570C2" w:rsidR="008D7283" w:rsidRPr="00670921" w:rsidDel="00395BDF" w:rsidRDefault="008D7283">
      <w:pPr>
        <w:rPr>
          <w:del w:id="5219" w:author="Sarah Robinson" w:date="2019-10-16T15:23:00Z"/>
          <w:rFonts w:cstheme="minorHAnsi"/>
          <w:bCs/>
          <w:sz w:val="20"/>
          <w:szCs w:val="20"/>
        </w:rPr>
        <w:pPrChange w:id="5220" w:author="Sarah Robinson" w:date="2019-10-16T15:24:00Z">
          <w:pPr>
            <w:pStyle w:val="bodytext1"/>
            <w:tabs>
              <w:tab w:val="left" w:pos="2520"/>
              <w:tab w:val="right" w:pos="9360"/>
            </w:tabs>
            <w:spacing w:before="80" w:after="80"/>
            <w:ind w:left="360"/>
            <w:jc w:val="both"/>
          </w:pPr>
        </w:pPrChange>
      </w:pPr>
      <w:del w:id="5221"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E95F7C" w14:textId="6778A339" w:rsidR="008D7283" w:rsidRPr="00670921" w:rsidDel="00395BDF" w:rsidRDefault="008D7283">
      <w:pPr>
        <w:rPr>
          <w:del w:id="5222" w:author="Sarah Robinson" w:date="2019-10-16T15:23:00Z"/>
          <w:rFonts w:cstheme="minorHAnsi"/>
          <w:bCs/>
          <w:sz w:val="20"/>
          <w:szCs w:val="20"/>
        </w:rPr>
        <w:pPrChange w:id="5223" w:author="Sarah Robinson" w:date="2019-10-16T15:24:00Z">
          <w:pPr>
            <w:pStyle w:val="bodytext1"/>
            <w:tabs>
              <w:tab w:val="left" w:pos="2520"/>
              <w:tab w:val="right" w:pos="9360"/>
            </w:tabs>
            <w:spacing w:before="80" w:after="80"/>
            <w:ind w:left="360"/>
            <w:jc w:val="both"/>
          </w:pPr>
        </w:pPrChange>
      </w:pPr>
      <w:del w:id="5224"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701042B" w14:textId="197DDA11" w:rsidR="008D7283" w:rsidRPr="00670921" w:rsidDel="00395BDF" w:rsidRDefault="008D7283">
      <w:pPr>
        <w:rPr>
          <w:del w:id="5225" w:author="Sarah Robinson" w:date="2019-10-16T15:23:00Z"/>
          <w:rFonts w:cstheme="minorHAnsi"/>
          <w:bCs/>
          <w:sz w:val="20"/>
          <w:szCs w:val="20"/>
        </w:rPr>
        <w:pPrChange w:id="5226" w:author="Sarah Robinson" w:date="2019-10-16T15:24:00Z">
          <w:pPr>
            <w:pStyle w:val="bodytext1"/>
            <w:tabs>
              <w:tab w:val="left" w:pos="2520"/>
              <w:tab w:val="right" w:pos="9360"/>
            </w:tabs>
            <w:spacing w:before="80"/>
            <w:ind w:left="357"/>
            <w:jc w:val="both"/>
          </w:pPr>
        </w:pPrChange>
      </w:pPr>
      <w:del w:id="5227"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6A07A6" w14:textId="4A0D7FD6" w:rsidR="00EA649B" w:rsidRPr="00670921" w:rsidDel="00395BDF" w:rsidRDefault="00EA649B">
      <w:pPr>
        <w:rPr>
          <w:del w:id="5228" w:author="Sarah Robinson" w:date="2019-10-16T15:23:00Z"/>
          <w:rFonts w:cstheme="minorHAnsi"/>
          <w:b/>
          <w:sz w:val="20"/>
          <w:szCs w:val="20"/>
          <w:u w:val="single"/>
        </w:rPr>
        <w:pPrChange w:id="5229" w:author="Sarah Robinson" w:date="2019-10-16T15:24:00Z">
          <w:pPr>
            <w:ind w:hanging="360"/>
            <w:jc w:val="center"/>
          </w:pPr>
        </w:pPrChange>
      </w:pPr>
      <w:del w:id="5230" w:author="Sarah Robinson" w:date="2019-10-16T15:23:00Z">
        <w:r w:rsidRPr="00670921" w:rsidDel="00395BDF">
          <w:rPr>
            <w:rFonts w:cstheme="minorHAnsi"/>
            <w:b/>
            <w:sz w:val="20"/>
            <w:szCs w:val="20"/>
            <w:u w:val="single"/>
          </w:rPr>
          <w:delText>NAVIGATIONAL CONDITIONS</w:delText>
        </w:r>
      </w:del>
    </w:p>
    <w:p w14:paraId="5B41C505" w14:textId="00C0C6AB" w:rsidR="00EA649B" w:rsidRPr="00670921" w:rsidDel="00395BDF" w:rsidRDefault="00EA649B">
      <w:pPr>
        <w:rPr>
          <w:del w:id="5231" w:author="Sarah Robinson" w:date="2019-10-16T15:23:00Z"/>
          <w:rFonts w:cstheme="minorHAnsi"/>
          <w:b/>
          <w:sz w:val="22"/>
        </w:rPr>
        <w:pPrChange w:id="5232" w:author="Sarah Robinson" w:date="2019-10-16T15:24:00Z">
          <w:pPr>
            <w:tabs>
              <w:tab w:val="left" w:pos="2520"/>
              <w:tab w:val="right" w:pos="9360"/>
            </w:tabs>
          </w:pPr>
        </w:pPrChange>
      </w:pPr>
      <w:del w:id="5233" w:author="Sarah Robinson" w:date="2019-10-16T15:23:00Z">
        <w:r w:rsidRPr="00670921" w:rsidDel="00395BDF">
          <w:rPr>
            <w:rFonts w:cstheme="minorHAnsi"/>
            <w:b/>
            <w:sz w:val="22"/>
          </w:rPr>
          <w:delText>Winds</w:delText>
        </w:r>
      </w:del>
    </w:p>
    <w:p w14:paraId="05303167" w14:textId="3857BD2D" w:rsidR="00EA649B" w:rsidRPr="00670921" w:rsidDel="00395BDF" w:rsidRDefault="00670921">
      <w:pPr>
        <w:rPr>
          <w:del w:id="5234" w:author="Sarah Robinson" w:date="2019-10-16T15:23:00Z"/>
          <w:rFonts w:cstheme="minorHAnsi"/>
          <w:bCs/>
          <w:sz w:val="20"/>
          <w:szCs w:val="20"/>
        </w:rPr>
        <w:pPrChange w:id="5235" w:author="Sarah Robinson" w:date="2019-10-16T15:24:00Z">
          <w:pPr>
            <w:pStyle w:val="bodytext1"/>
            <w:tabs>
              <w:tab w:val="left" w:pos="2520"/>
              <w:tab w:val="right" w:pos="9360"/>
            </w:tabs>
            <w:spacing w:before="80" w:after="80"/>
            <w:ind w:left="360"/>
            <w:jc w:val="both"/>
          </w:pPr>
        </w:pPrChange>
      </w:pPr>
      <w:del w:id="5236"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24E3F511" w14:textId="259097D9" w:rsidR="00EA649B" w:rsidRPr="00670921" w:rsidDel="00395BDF" w:rsidRDefault="00EA649B">
      <w:pPr>
        <w:rPr>
          <w:del w:id="5237" w:author="Sarah Robinson" w:date="2019-10-16T15:23:00Z"/>
          <w:rFonts w:cstheme="minorHAnsi"/>
          <w:bCs/>
          <w:sz w:val="20"/>
          <w:szCs w:val="20"/>
        </w:rPr>
        <w:pPrChange w:id="5238" w:author="Sarah Robinson" w:date="2019-10-16T15:24:00Z">
          <w:pPr>
            <w:pStyle w:val="bodytext1"/>
            <w:tabs>
              <w:tab w:val="left" w:pos="2520"/>
              <w:tab w:val="right" w:pos="9360"/>
            </w:tabs>
            <w:spacing w:before="80" w:after="80"/>
            <w:ind w:left="360"/>
            <w:jc w:val="both"/>
          </w:pPr>
        </w:pPrChange>
      </w:pPr>
      <w:del w:id="523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3D4CF0" w14:textId="1D8BCDAD" w:rsidR="00EA649B" w:rsidRPr="00670921" w:rsidDel="00395BDF" w:rsidRDefault="00EA649B">
      <w:pPr>
        <w:rPr>
          <w:del w:id="5240" w:author="Sarah Robinson" w:date="2019-10-16T15:23:00Z"/>
          <w:rFonts w:cstheme="minorHAnsi"/>
          <w:bCs/>
          <w:sz w:val="20"/>
          <w:szCs w:val="20"/>
        </w:rPr>
        <w:pPrChange w:id="5241" w:author="Sarah Robinson" w:date="2019-10-16T15:24:00Z">
          <w:pPr>
            <w:pStyle w:val="bodytext1"/>
            <w:tabs>
              <w:tab w:val="left" w:pos="2520"/>
              <w:tab w:val="right" w:pos="9360"/>
            </w:tabs>
            <w:spacing w:before="80" w:after="80"/>
            <w:ind w:left="360"/>
            <w:jc w:val="both"/>
          </w:pPr>
        </w:pPrChange>
      </w:pPr>
      <w:del w:id="524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2BD8321" w14:textId="12657B27" w:rsidR="00EA649B" w:rsidRPr="00670921" w:rsidDel="00395BDF" w:rsidRDefault="00EA649B">
      <w:pPr>
        <w:rPr>
          <w:del w:id="5243" w:author="Sarah Robinson" w:date="2019-10-16T15:23:00Z"/>
          <w:rFonts w:cstheme="minorHAnsi"/>
          <w:bCs/>
          <w:sz w:val="20"/>
          <w:szCs w:val="20"/>
        </w:rPr>
        <w:pPrChange w:id="5244" w:author="Sarah Robinson" w:date="2019-10-16T15:24:00Z">
          <w:pPr>
            <w:pStyle w:val="bodytext1"/>
            <w:tabs>
              <w:tab w:val="left" w:pos="2520"/>
              <w:tab w:val="right" w:pos="9360"/>
            </w:tabs>
            <w:spacing w:before="80" w:after="80"/>
            <w:ind w:left="360"/>
            <w:jc w:val="both"/>
          </w:pPr>
        </w:pPrChange>
      </w:pPr>
      <w:del w:id="524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5C710F" w14:textId="36AB696D" w:rsidR="00EA649B" w:rsidRPr="00670921" w:rsidDel="00395BDF" w:rsidRDefault="00EA649B">
      <w:pPr>
        <w:rPr>
          <w:del w:id="5246" w:author="Sarah Robinson" w:date="2019-10-16T15:23:00Z"/>
          <w:rFonts w:cstheme="minorHAnsi"/>
          <w:bCs/>
          <w:sz w:val="20"/>
          <w:szCs w:val="20"/>
        </w:rPr>
        <w:pPrChange w:id="5247" w:author="Sarah Robinson" w:date="2019-10-16T15:24:00Z">
          <w:pPr>
            <w:pStyle w:val="bodytext1"/>
            <w:tabs>
              <w:tab w:val="left" w:pos="2520"/>
              <w:tab w:val="right" w:pos="9360"/>
            </w:tabs>
            <w:spacing w:before="80" w:after="80"/>
            <w:ind w:left="360"/>
            <w:jc w:val="both"/>
          </w:pPr>
        </w:pPrChange>
      </w:pPr>
      <w:del w:id="524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46A581E" w14:textId="180E9268" w:rsidR="00EA649B" w:rsidRPr="00670921" w:rsidDel="00395BDF" w:rsidRDefault="00EA649B">
      <w:pPr>
        <w:rPr>
          <w:del w:id="5249" w:author="Sarah Robinson" w:date="2019-10-16T15:23:00Z"/>
          <w:rFonts w:cstheme="minorHAnsi"/>
          <w:bCs/>
          <w:sz w:val="20"/>
          <w:szCs w:val="20"/>
        </w:rPr>
        <w:pPrChange w:id="5250" w:author="Sarah Robinson" w:date="2019-10-16T15:24:00Z">
          <w:pPr>
            <w:pStyle w:val="bodytext1"/>
            <w:tabs>
              <w:tab w:val="left" w:pos="2520"/>
              <w:tab w:val="right" w:pos="9360"/>
            </w:tabs>
            <w:spacing w:before="80" w:after="80"/>
            <w:ind w:left="360"/>
            <w:jc w:val="both"/>
          </w:pPr>
        </w:pPrChange>
      </w:pPr>
      <w:del w:id="525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EC3408E" w14:textId="7FA7E7F1" w:rsidR="00EA649B" w:rsidRPr="00670921" w:rsidDel="00395BDF" w:rsidRDefault="00EA649B">
      <w:pPr>
        <w:rPr>
          <w:del w:id="5252" w:author="Sarah Robinson" w:date="2019-10-16T15:23:00Z"/>
          <w:rFonts w:cstheme="minorHAnsi"/>
          <w:bCs/>
          <w:sz w:val="20"/>
          <w:szCs w:val="20"/>
        </w:rPr>
        <w:pPrChange w:id="5253" w:author="Sarah Robinson" w:date="2019-10-16T15:24:00Z">
          <w:pPr>
            <w:pStyle w:val="bodytext1"/>
            <w:tabs>
              <w:tab w:val="left" w:pos="2520"/>
              <w:tab w:val="right" w:pos="9360"/>
            </w:tabs>
            <w:spacing w:before="80" w:after="80"/>
            <w:ind w:left="360"/>
            <w:jc w:val="both"/>
          </w:pPr>
        </w:pPrChange>
      </w:pPr>
      <w:del w:id="525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3905044" w14:textId="4CC067B0" w:rsidR="00EA649B" w:rsidRPr="00670921" w:rsidDel="00395BDF" w:rsidRDefault="00EA649B">
      <w:pPr>
        <w:rPr>
          <w:del w:id="5255" w:author="Sarah Robinson" w:date="2019-10-16T15:23:00Z"/>
          <w:rFonts w:cstheme="minorHAnsi"/>
          <w:bCs/>
          <w:sz w:val="20"/>
          <w:szCs w:val="20"/>
        </w:rPr>
        <w:pPrChange w:id="5256" w:author="Sarah Robinson" w:date="2019-10-16T15:24:00Z">
          <w:pPr>
            <w:pStyle w:val="bodytext1"/>
            <w:tabs>
              <w:tab w:val="left" w:pos="2520"/>
              <w:tab w:val="right" w:pos="9360"/>
            </w:tabs>
            <w:spacing w:before="80" w:after="80"/>
            <w:ind w:left="360"/>
            <w:jc w:val="both"/>
          </w:pPr>
        </w:pPrChange>
      </w:pPr>
      <w:del w:id="525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6421E3" w14:textId="75383E3A" w:rsidR="00EA649B" w:rsidRPr="00670921" w:rsidDel="00395BDF" w:rsidRDefault="00EA649B">
      <w:pPr>
        <w:rPr>
          <w:del w:id="5258" w:author="Sarah Robinson" w:date="2019-10-16T15:23:00Z"/>
          <w:rFonts w:cstheme="minorHAnsi"/>
          <w:bCs/>
          <w:sz w:val="20"/>
          <w:szCs w:val="20"/>
        </w:rPr>
        <w:pPrChange w:id="5259" w:author="Sarah Robinson" w:date="2019-10-16T15:24:00Z">
          <w:pPr>
            <w:pStyle w:val="bodytext1"/>
            <w:tabs>
              <w:tab w:val="left" w:pos="2520"/>
              <w:tab w:val="right" w:pos="9360"/>
            </w:tabs>
            <w:spacing w:before="80"/>
            <w:ind w:left="357"/>
            <w:jc w:val="both"/>
          </w:pPr>
        </w:pPrChange>
      </w:pPr>
      <w:del w:id="526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674CB7F" w14:textId="09B8285E" w:rsidR="00EA649B" w:rsidRPr="00670921" w:rsidDel="00395BDF" w:rsidRDefault="00EA649B">
      <w:pPr>
        <w:rPr>
          <w:del w:id="5261" w:author="Sarah Robinson" w:date="2019-10-16T15:23:00Z"/>
          <w:rFonts w:cstheme="minorHAnsi"/>
          <w:b/>
          <w:sz w:val="12"/>
          <w:szCs w:val="12"/>
        </w:rPr>
        <w:pPrChange w:id="5262" w:author="Sarah Robinson" w:date="2019-10-16T15:24:00Z">
          <w:pPr>
            <w:tabs>
              <w:tab w:val="left" w:pos="2520"/>
              <w:tab w:val="right" w:pos="9360"/>
            </w:tabs>
          </w:pPr>
        </w:pPrChange>
      </w:pPr>
    </w:p>
    <w:p w14:paraId="69AF8C4B" w14:textId="5AC45097" w:rsidR="00EA649B" w:rsidRPr="00670921" w:rsidDel="00395BDF" w:rsidRDefault="00EA649B">
      <w:pPr>
        <w:rPr>
          <w:del w:id="5263" w:author="Sarah Robinson" w:date="2019-10-16T15:23:00Z"/>
          <w:rFonts w:cstheme="minorHAnsi"/>
          <w:b/>
          <w:sz w:val="22"/>
        </w:rPr>
        <w:pPrChange w:id="5264" w:author="Sarah Robinson" w:date="2019-10-16T15:24:00Z">
          <w:pPr>
            <w:tabs>
              <w:tab w:val="left" w:pos="2520"/>
              <w:tab w:val="right" w:pos="9360"/>
            </w:tabs>
          </w:pPr>
        </w:pPrChange>
      </w:pPr>
      <w:del w:id="5265" w:author="Sarah Robinson" w:date="2019-10-16T15:23:00Z">
        <w:r w:rsidRPr="00670921" w:rsidDel="00395BDF">
          <w:rPr>
            <w:rFonts w:cstheme="minorHAnsi"/>
            <w:b/>
            <w:sz w:val="22"/>
          </w:rPr>
          <w:delText>Water Movement</w:delText>
        </w:r>
      </w:del>
    </w:p>
    <w:p w14:paraId="0EA60C30" w14:textId="248E8FC1" w:rsidR="00EA649B" w:rsidRPr="00670921" w:rsidDel="00395BDF" w:rsidRDefault="00670921">
      <w:pPr>
        <w:rPr>
          <w:del w:id="5266" w:author="Sarah Robinson" w:date="2019-10-16T15:23:00Z"/>
          <w:rFonts w:cstheme="minorHAnsi"/>
          <w:bCs/>
          <w:sz w:val="20"/>
          <w:szCs w:val="20"/>
        </w:rPr>
        <w:pPrChange w:id="5267" w:author="Sarah Robinson" w:date="2019-10-16T15:24:00Z">
          <w:pPr>
            <w:pStyle w:val="bodytext1"/>
            <w:tabs>
              <w:tab w:val="left" w:pos="2520"/>
              <w:tab w:val="right" w:pos="9360"/>
            </w:tabs>
            <w:spacing w:before="80" w:after="80"/>
            <w:ind w:left="360"/>
            <w:jc w:val="both"/>
          </w:pPr>
        </w:pPrChange>
      </w:pPr>
      <w:del w:id="5268"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32E5958" w14:textId="4B747B7E" w:rsidR="00EA649B" w:rsidRPr="00670921" w:rsidDel="00395BDF" w:rsidRDefault="00EA649B">
      <w:pPr>
        <w:rPr>
          <w:del w:id="5269" w:author="Sarah Robinson" w:date="2019-10-16T15:23:00Z"/>
          <w:rFonts w:cstheme="minorHAnsi"/>
          <w:bCs/>
          <w:sz w:val="20"/>
          <w:szCs w:val="20"/>
        </w:rPr>
        <w:pPrChange w:id="5270" w:author="Sarah Robinson" w:date="2019-10-16T15:24:00Z">
          <w:pPr>
            <w:pStyle w:val="bodytext1"/>
            <w:tabs>
              <w:tab w:val="left" w:pos="2520"/>
              <w:tab w:val="right" w:pos="9360"/>
            </w:tabs>
            <w:spacing w:before="80" w:after="80"/>
            <w:ind w:left="360"/>
            <w:jc w:val="both"/>
          </w:pPr>
        </w:pPrChange>
      </w:pPr>
      <w:del w:id="527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263884" w14:textId="62EA77ED" w:rsidR="00EA649B" w:rsidRPr="00670921" w:rsidDel="00395BDF" w:rsidRDefault="00EA649B">
      <w:pPr>
        <w:rPr>
          <w:del w:id="5272" w:author="Sarah Robinson" w:date="2019-10-16T15:23:00Z"/>
          <w:rFonts w:cstheme="minorHAnsi"/>
          <w:bCs/>
          <w:sz w:val="20"/>
          <w:szCs w:val="20"/>
        </w:rPr>
        <w:pPrChange w:id="5273" w:author="Sarah Robinson" w:date="2019-10-16T15:24:00Z">
          <w:pPr>
            <w:pStyle w:val="bodytext1"/>
            <w:tabs>
              <w:tab w:val="left" w:pos="2520"/>
              <w:tab w:val="right" w:pos="9360"/>
            </w:tabs>
            <w:spacing w:before="80" w:after="80"/>
            <w:ind w:left="360"/>
            <w:jc w:val="both"/>
          </w:pPr>
        </w:pPrChange>
      </w:pPr>
      <w:del w:id="527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9531EF4" w14:textId="387A0A3A" w:rsidR="00EA649B" w:rsidRPr="00670921" w:rsidDel="00395BDF" w:rsidRDefault="00EA649B">
      <w:pPr>
        <w:rPr>
          <w:del w:id="5275" w:author="Sarah Robinson" w:date="2019-10-16T15:23:00Z"/>
          <w:rFonts w:cstheme="minorHAnsi"/>
          <w:bCs/>
          <w:sz w:val="20"/>
          <w:szCs w:val="20"/>
        </w:rPr>
        <w:pPrChange w:id="5276" w:author="Sarah Robinson" w:date="2019-10-16T15:24:00Z">
          <w:pPr>
            <w:pStyle w:val="bodytext1"/>
            <w:tabs>
              <w:tab w:val="left" w:pos="2520"/>
              <w:tab w:val="right" w:pos="9360"/>
            </w:tabs>
            <w:spacing w:before="80" w:after="80"/>
            <w:ind w:left="360"/>
            <w:jc w:val="both"/>
          </w:pPr>
        </w:pPrChange>
      </w:pPr>
      <w:del w:id="527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D7725A" w14:textId="0CC98BC6" w:rsidR="00EA649B" w:rsidRPr="00670921" w:rsidDel="00395BDF" w:rsidRDefault="00EA649B">
      <w:pPr>
        <w:rPr>
          <w:del w:id="5278" w:author="Sarah Robinson" w:date="2019-10-16T15:23:00Z"/>
          <w:rFonts w:cstheme="minorHAnsi"/>
          <w:bCs/>
          <w:sz w:val="20"/>
          <w:szCs w:val="20"/>
        </w:rPr>
        <w:pPrChange w:id="5279" w:author="Sarah Robinson" w:date="2019-10-16T15:24:00Z">
          <w:pPr>
            <w:pStyle w:val="bodytext1"/>
            <w:tabs>
              <w:tab w:val="left" w:pos="2520"/>
              <w:tab w:val="right" w:pos="9360"/>
            </w:tabs>
            <w:spacing w:before="80" w:after="80"/>
            <w:ind w:left="360"/>
            <w:jc w:val="both"/>
          </w:pPr>
        </w:pPrChange>
      </w:pPr>
      <w:del w:id="528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4A95F9" w14:textId="48B352B6" w:rsidR="00EA649B" w:rsidRPr="00670921" w:rsidDel="00395BDF" w:rsidRDefault="00EA649B">
      <w:pPr>
        <w:rPr>
          <w:del w:id="5281" w:author="Sarah Robinson" w:date="2019-10-16T15:23:00Z"/>
          <w:rFonts w:cstheme="minorHAnsi"/>
          <w:bCs/>
          <w:sz w:val="20"/>
          <w:szCs w:val="20"/>
        </w:rPr>
        <w:pPrChange w:id="5282" w:author="Sarah Robinson" w:date="2019-10-16T15:24:00Z">
          <w:pPr>
            <w:pStyle w:val="bodytext1"/>
            <w:tabs>
              <w:tab w:val="left" w:pos="2520"/>
              <w:tab w:val="right" w:pos="9360"/>
            </w:tabs>
            <w:spacing w:before="80" w:after="80"/>
            <w:ind w:left="360"/>
            <w:jc w:val="both"/>
          </w:pPr>
        </w:pPrChange>
      </w:pPr>
      <w:del w:id="528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06862E6" w14:textId="16CD89FC" w:rsidR="00EA649B" w:rsidRPr="00670921" w:rsidDel="00395BDF" w:rsidRDefault="00EA649B">
      <w:pPr>
        <w:rPr>
          <w:del w:id="5284" w:author="Sarah Robinson" w:date="2019-10-16T15:23:00Z"/>
          <w:rFonts w:cstheme="minorHAnsi"/>
          <w:bCs/>
          <w:sz w:val="20"/>
          <w:szCs w:val="20"/>
        </w:rPr>
        <w:pPrChange w:id="5285" w:author="Sarah Robinson" w:date="2019-10-16T15:24:00Z">
          <w:pPr>
            <w:pStyle w:val="bodytext1"/>
            <w:tabs>
              <w:tab w:val="left" w:pos="2520"/>
              <w:tab w:val="right" w:pos="9360"/>
            </w:tabs>
            <w:spacing w:before="80" w:after="80"/>
            <w:ind w:left="360"/>
            <w:jc w:val="both"/>
          </w:pPr>
        </w:pPrChange>
      </w:pPr>
      <w:del w:id="528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A6EB8A" w14:textId="41B5148F" w:rsidR="00EA649B" w:rsidRPr="00670921" w:rsidDel="00395BDF" w:rsidRDefault="00EA649B">
      <w:pPr>
        <w:rPr>
          <w:del w:id="5287" w:author="Sarah Robinson" w:date="2019-10-16T15:23:00Z"/>
          <w:rFonts w:cstheme="minorHAnsi"/>
          <w:bCs/>
          <w:sz w:val="20"/>
          <w:szCs w:val="20"/>
        </w:rPr>
        <w:pPrChange w:id="5288" w:author="Sarah Robinson" w:date="2019-10-16T15:24:00Z">
          <w:pPr>
            <w:pStyle w:val="bodytext1"/>
            <w:tabs>
              <w:tab w:val="left" w:pos="2520"/>
              <w:tab w:val="right" w:pos="9360"/>
            </w:tabs>
            <w:spacing w:before="80" w:after="80"/>
            <w:ind w:left="360"/>
            <w:jc w:val="both"/>
          </w:pPr>
        </w:pPrChange>
      </w:pPr>
      <w:del w:id="528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A7131B" w14:textId="42611BCD" w:rsidR="00EA649B" w:rsidRPr="00670921" w:rsidDel="00395BDF" w:rsidRDefault="00EA649B">
      <w:pPr>
        <w:rPr>
          <w:del w:id="5290" w:author="Sarah Robinson" w:date="2019-10-16T15:23:00Z"/>
          <w:rFonts w:cstheme="minorHAnsi"/>
          <w:bCs/>
          <w:sz w:val="20"/>
          <w:szCs w:val="20"/>
        </w:rPr>
        <w:pPrChange w:id="5291" w:author="Sarah Robinson" w:date="2019-10-16T15:24:00Z">
          <w:pPr>
            <w:pStyle w:val="bodytext1"/>
            <w:tabs>
              <w:tab w:val="left" w:pos="2520"/>
              <w:tab w:val="right" w:pos="9360"/>
            </w:tabs>
            <w:spacing w:before="80"/>
            <w:ind w:left="357"/>
            <w:jc w:val="both"/>
          </w:pPr>
        </w:pPrChange>
      </w:pPr>
      <w:del w:id="529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E05235F" w14:textId="22746848" w:rsidR="00EA649B" w:rsidRPr="00670921" w:rsidDel="00395BDF" w:rsidRDefault="00EA649B">
      <w:pPr>
        <w:rPr>
          <w:del w:id="5293" w:author="Sarah Robinson" w:date="2019-10-16T15:23:00Z"/>
          <w:rFonts w:cstheme="minorHAnsi"/>
          <w:b/>
          <w:sz w:val="12"/>
          <w:szCs w:val="12"/>
        </w:rPr>
        <w:pPrChange w:id="5294" w:author="Sarah Robinson" w:date="2019-10-16T15:24:00Z">
          <w:pPr>
            <w:tabs>
              <w:tab w:val="left" w:pos="2520"/>
              <w:tab w:val="right" w:pos="9360"/>
            </w:tabs>
          </w:pPr>
        </w:pPrChange>
      </w:pPr>
    </w:p>
    <w:p w14:paraId="032E5CFB" w14:textId="09517C86" w:rsidR="00EA649B" w:rsidRPr="00670921" w:rsidDel="00395BDF" w:rsidRDefault="00EA649B">
      <w:pPr>
        <w:rPr>
          <w:del w:id="5295" w:author="Sarah Robinson" w:date="2019-10-16T15:23:00Z"/>
          <w:rFonts w:cstheme="minorHAnsi"/>
          <w:b/>
          <w:sz w:val="22"/>
        </w:rPr>
        <w:pPrChange w:id="5296" w:author="Sarah Robinson" w:date="2019-10-16T15:24:00Z">
          <w:pPr>
            <w:tabs>
              <w:tab w:val="left" w:pos="2520"/>
              <w:tab w:val="right" w:pos="9360"/>
            </w:tabs>
          </w:pPr>
        </w:pPrChange>
      </w:pPr>
      <w:del w:id="5297" w:author="Sarah Robinson" w:date="2019-10-16T15:23:00Z">
        <w:r w:rsidRPr="00670921" w:rsidDel="00395BDF">
          <w:rPr>
            <w:rFonts w:cstheme="minorHAnsi"/>
            <w:b/>
            <w:sz w:val="22"/>
          </w:rPr>
          <w:delText>Visibility Restrictions</w:delText>
        </w:r>
      </w:del>
    </w:p>
    <w:p w14:paraId="24B1CDE5" w14:textId="1D5B576D" w:rsidR="00EA649B" w:rsidRPr="00670921" w:rsidDel="00395BDF" w:rsidRDefault="00670921">
      <w:pPr>
        <w:rPr>
          <w:del w:id="5298" w:author="Sarah Robinson" w:date="2019-10-16T15:23:00Z"/>
          <w:rFonts w:cstheme="minorHAnsi"/>
          <w:bCs/>
          <w:sz w:val="20"/>
          <w:szCs w:val="20"/>
        </w:rPr>
        <w:pPrChange w:id="5299" w:author="Sarah Robinson" w:date="2019-10-16T15:24:00Z">
          <w:pPr>
            <w:pStyle w:val="bodytext1"/>
            <w:tabs>
              <w:tab w:val="left" w:pos="2520"/>
              <w:tab w:val="right" w:pos="9360"/>
            </w:tabs>
            <w:spacing w:before="80" w:after="80"/>
            <w:ind w:left="360"/>
            <w:jc w:val="both"/>
          </w:pPr>
        </w:pPrChange>
      </w:pPr>
      <w:del w:id="5300"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54349353" w14:textId="29ECB2AE" w:rsidR="00EA649B" w:rsidRPr="00670921" w:rsidDel="00395BDF" w:rsidRDefault="00EA649B">
      <w:pPr>
        <w:rPr>
          <w:del w:id="5301" w:author="Sarah Robinson" w:date="2019-10-16T15:23:00Z"/>
          <w:rFonts w:cstheme="minorHAnsi"/>
          <w:bCs/>
          <w:sz w:val="20"/>
          <w:szCs w:val="20"/>
        </w:rPr>
        <w:pPrChange w:id="5302" w:author="Sarah Robinson" w:date="2019-10-16T15:24:00Z">
          <w:pPr>
            <w:pStyle w:val="bodytext1"/>
            <w:tabs>
              <w:tab w:val="left" w:pos="2520"/>
              <w:tab w:val="right" w:pos="9360"/>
            </w:tabs>
            <w:spacing w:before="80" w:after="80"/>
            <w:ind w:left="360"/>
            <w:jc w:val="both"/>
          </w:pPr>
        </w:pPrChange>
      </w:pPr>
      <w:del w:id="530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04AC6D" w14:textId="2AD04D29" w:rsidR="00EA649B" w:rsidRPr="00670921" w:rsidDel="00395BDF" w:rsidRDefault="00EA649B">
      <w:pPr>
        <w:rPr>
          <w:del w:id="5304" w:author="Sarah Robinson" w:date="2019-10-16T15:23:00Z"/>
          <w:rFonts w:cstheme="minorHAnsi"/>
          <w:bCs/>
          <w:sz w:val="20"/>
          <w:szCs w:val="20"/>
        </w:rPr>
        <w:pPrChange w:id="5305" w:author="Sarah Robinson" w:date="2019-10-16T15:24:00Z">
          <w:pPr>
            <w:pStyle w:val="bodytext1"/>
            <w:tabs>
              <w:tab w:val="left" w:pos="2520"/>
              <w:tab w:val="right" w:pos="9360"/>
            </w:tabs>
            <w:spacing w:before="80" w:after="80"/>
            <w:ind w:left="360"/>
            <w:jc w:val="both"/>
          </w:pPr>
        </w:pPrChange>
      </w:pPr>
      <w:del w:id="530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E5779D5" w14:textId="17B38C50" w:rsidR="00EA649B" w:rsidRPr="00670921" w:rsidDel="00395BDF" w:rsidRDefault="00EA649B">
      <w:pPr>
        <w:rPr>
          <w:del w:id="5307" w:author="Sarah Robinson" w:date="2019-10-16T15:23:00Z"/>
          <w:rFonts w:cstheme="minorHAnsi"/>
          <w:bCs/>
          <w:sz w:val="20"/>
          <w:szCs w:val="20"/>
        </w:rPr>
        <w:pPrChange w:id="5308" w:author="Sarah Robinson" w:date="2019-10-16T15:24:00Z">
          <w:pPr>
            <w:pStyle w:val="bodytext1"/>
            <w:tabs>
              <w:tab w:val="left" w:pos="2520"/>
              <w:tab w:val="right" w:pos="9360"/>
            </w:tabs>
            <w:spacing w:before="80" w:after="80"/>
            <w:ind w:left="360"/>
            <w:jc w:val="both"/>
          </w:pPr>
        </w:pPrChange>
      </w:pPr>
      <w:del w:id="530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E9CEFA" w14:textId="3F3491C6" w:rsidR="00EA649B" w:rsidRPr="00670921" w:rsidDel="00395BDF" w:rsidRDefault="00EA649B">
      <w:pPr>
        <w:rPr>
          <w:del w:id="5310" w:author="Sarah Robinson" w:date="2019-10-16T15:23:00Z"/>
          <w:rFonts w:cstheme="minorHAnsi"/>
          <w:bCs/>
          <w:sz w:val="20"/>
          <w:szCs w:val="20"/>
        </w:rPr>
        <w:pPrChange w:id="5311" w:author="Sarah Robinson" w:date="2019-10-16T15:24:00Z">
          <w:pPr>
            <w:pStyle w:val="bodytext1"/>
            <w:tabs>
              <w:tab w:val="left" w:pos="2520"/>
              <w:tab w:val="right" w:pos="9360"/>
            </w:tabs>
            <w:spacing w:before="80" w:after="80"/>
            <w:ind w:left="360"/>
            <w:jc w:val="both"/>
          </w:pPr>
        </w:pPrChange>
      </w:pPr>
      <w:del w:id="531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0B6120F" w14:textId="52FDFC49" w:rsidR="00EA649B" w:rsidRPr="00670921" w:rsidDel="00395BDF" w:rsidRDefault="00EA649B">
      <w:pPr>
        <w:rPr>
          <w:del w:id="5313" w:author="Sarah Robinson" w:date="2019-10-16T15:23:00Z"/>
          <w:rFonts w:cstheme="minorHAnsi"/>
          <w:bCs/>
          <w:sz w:val="20"/>
          <w:szCs w:val="20"/>
        </w:rPr>
        <w:pPrChange w:id="5314" w:author="Sarah Robinson" w:date="2019-10-16T15:24:00Z">
          <w:pPr>
            <w:pStyle w:val="bodytext1"/>
            <w:tabs>
              <w:tab w:val="left" w:pos="2520"/>
              <w:tab w:val="right" w:pos="9360"/>
            </w:tabs>
            <w:spacing w:before="80" w:after="80"/>
            <w:ind w:left="360"/>
            <w:jc w:val="both"/>
          </w:pPr>
        </w:pPrChange>
      </w:pPr>
      <w:del w:id="531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DF76A1" w14:textId="2BA4D3EC" w:rsidR="00EA649B" w:rsidRPr="00670921" w:rsidDel="00395BDF" w:rsidRDefault="00EA649B">
      <w:pPr>
        <w:rPr>
          <w:del w:id="5316" w:author="Sarah Robinson" w:date="2019-10-16T15:23:00Z"/>
          <w:rFonts w:cstheme="minorHAnsi"/>
          <w:bCs/>
          <w:sz w:val="20"/>
          <w:szCs w:val="20"/>
        </w:rPr>
        <w:pPrChange w:id="5317" w:author="Sarah Robinson" w:date="2019-10-16T15:24:00Z">
          <w:pPr>
            <w:pStyle w:val="bodytext1"/>
            <w:tabs>
              <w:tab w:val="left" w:pos="2520"/>
              <w:tab w:val="right" w:pos="9360"/>
            </w:tabs>
            <w:spacing w:before="80" w:after="80"/>
            <w:ind w:left="360"/>
            <w:jc w:val="both"/>
          </w:pPr>
        </w:pPrChange>
      </w:pPr>
      <w:del w:id="531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D6ECA3" w14:textId="728C4E7F" w:rsidR="00EA649B" w:rsidRPr="00670921" w:rsidDel="00395BDF" w:rsidRDefault="00EA649B">
      <w:pPr>
        <w:rPr>
          <w:del w:id="5319" w:author="Sarah Robinson" w:date="2019-10-16T15:23:00Z"/>
          <w:rFonts w:cstheme="minorHAnsi"/>
          <w:bCs/>
          <w:sz w:val="20"/>
          <w:szCs w:val="20"/>
        </w:rPr>
        <w:pPrChange w:id="5320" w:author="Sarah Robinson" w:date="2019-10-16T15:24:00Z">
          <w:pPr>
            <w:pStyle w:val="bodytext1"/>
            <w:tabs>
              <w:tab w:val="left" w:pos="2520"/>
              <w:tab w:val="right" w:pos="9360"/>
            </w:tabs>
            <w:spacing w:before="80" w:after="80"/>
            <w:ind w:left="360"/>
            <w:jc w:val="both"/>
          </w:pPr>
        </w:pPrChange>
      </w:pPr>
      <w:del w:id="532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640E89A" w14:textId="6C02D701" w:rsidR="00EA649B" w:rsidRPr="00670921" w:rsidDel="00395BDF" w:rsidRDefault="00EA649B">
      <w:pPr>
        <w:rPr>
          <w:del w:id="5322" w:author="Sarah Robinson" w:date="2019-10-16T15:23:00Z"/>
          <w:rFonts w:cstheme="minorHAnsi"/>
          <w:bCs/>
          <w:sz w:val="20"/>
          <w:szCs w:val="20"/>
        </w:rPr>
        <w:pPrChange w:id="5323" w:author="Sarah Robinson" w:date="2019-10-16T15:24:00Z">
          <w:pPr>
            <w:pStyle w:val="bodytext1"/>
            <w:tabs>
              <w:tab w:val="left" w:pos="2520"/>
              <w:tab w:val="right" w:pos="9360"/>
            </w:tabs>
            <w:spacing w:before="80"/>
            <w:ind w:left="357"/>
            <w:jc w:val="both"/>
          </w:pPr>
        </w:pPrChange>
      </w:pPr>
      <w:del w:id="532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284F68" w14:textId="43FF2A43" w:rsidR="00EA649B" w:rsidRPr="00670921" w:rsidDel="00395BDF" w:rsidRDefault="00EA649B">
      <w:pPr>
        <w:rPr>
          <w:del w:id="5325" w:author="Sarah Robinson" w:date="2019-10-16T15:23:00Z"/>
          <w:rFonts w:cstheme="minorHAnsi"/>
          <w:b/>
          <w:sz w:val="12"/>
          <w:szCs w:val="12"/>
        </w:rPr>
        <w:pPrChange w:id="5326" w:author="Sarah Robinson" w:date="2019-10-16T15:24:00Z">
          <w:pPr>
            <w:tabs>
              <w:tab w:val="left" w:pos="2520"/>
              <w:tab w:val="right" w:pos="9360"/>
            </w:tabs>
          </w:pPr>
        </w:pPrChange>
      </w:pPr>
    </w:p>
    <w:p w14:paraId="1C7B4577" w14:textId="754B70B9" w:rsidR="00EA649B" w:rsidRPr="00670921" w:rsidDel="00395BDF" w:rsidRDefault="00EA649B">
      <w:pPr>
        <w:rPr>
          <w:del w:id="5327" w:author="Sarah Robinson" w:date="2019-10-16T15:23:00Z"/>
          <w:rFonts w:cstheme="minorHAnsi"/>
          <w:b/>
          <w:sz w:val="22"/>
        </w:rPr>
        <w:pPrChange w:id="5328" w:author="Sarah Robinson" w:date="2019-10-16T15:24:00Z">
          <w:pPr>
            <w:tabs>
              <w:tab w:val="left" w:pos="2520"/>
              <w:tab w:val="right" w:pos="9360"/>
            </w:tabs>
          </w:pPr>
        </w:pPrChange>
      </w:pPr>
      <w:del w:id="5329" w:author="Sarah Robinson" w:date="2019-10-16T15:23:00Z">
        <w:r w:rsidRPr="00670921" w:rsidDel="00395BDF">
          <w:rPr>
            <w:rFonts w:cstheme="minorHAnsi"/>
            <w:b/>
            <w:sz w:val="22"/>
          </w:rPr>
          <w:delText>Obstructions</w:delText>
        </w:r>
      </w:del>
    </w:p>
    <w:p w14:paraId="4024A34C" w14:textId="396C3943" w:rsidR="00EA649B" w:rsidRPr="00670921" w:rsidDel="00395BDF" w:rsidRDefault="00670921">
      <w:pPr>
        <w:rPr>
          <w:del w:id="5330" w:author="Sarah Robinson" w:date="2019-10-16T15:23:00Z"/>
          <w:rFonts w:cstheme="minorHAnsi"/>
          <w:bCs/>
          <w:sz w:val="20"/>
          <w:szCs w:val="20"/>
        </w:rPr>
        <w:pPrChange w:id="5331" w:author="Sarah Robinson" w:date="2019-10-16T15:24:00Z">
          <w:pPr>
            <w:pStyle w:val="bodytext1"/>
            <w:tabs>
              <w:tab w:val="left" w:pos="2520"/>
              <w:tab w:val="right" w:pos="9360"/>
            </w:tabs>
            <w:spacing w:before="80" w:after="80"/>
            <w:ind w:left="360"/>
            <w:jc w:val="both"/>
          </w:pPr>
        </w:pPrChange>
      </w:pPr>
      <w:del w:id="5332"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589975DF" w14:textId="591404DC" w:rsidR="00EA649B" w:rsidRPr="00670921" w:rsidDel="00395BDF" w:rsidRDefault="00EA649B">
      <w:pPr>
        <w:rPr>
          <w:del w:id="5333" w:author="Sarah Robinson" w:date="2019-10-16T15:23:00Z"/>
          <w:rFonts w:cstheme="minorHAnsi"/>
          <w:bCs/>
          <w:sz w:val="20"/>
          <w:szCs w:val="20"/>
        </w:rPr>
        <w:pPrChange w:id="5334" w:author="Sarah Robinson" w:date="2019-10-16T15:24:00Z">
          <w:pPr>
            <w:pStyle w:val="bodytext1"/>
            <w:tabs>
              <w:tab w:val="left" w:pos="2520"/>
              <w:tab w:val="right" w:pos="9360"/>
            </w:tabs>
            <w:spacing w:before="80" w:after="80"/>
            <w:ind w:left="360"/>
            <w:jc w:val="both"/>
          </w:pPr>
        </w:pPrChange>
      </w:pPr>
      <w:del w:id="5335"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24BCEFF" w14:textId="27DA23A3" w:rsidR="00EA649B" w:rsidRPr="00670921" w:rsidDel="00395BDF" w:rsidRDefault="00EA649B">
      <w:pPr>
        <w:rPr>
          <w:del w:id="5336" w:author="Sarah Robinson" w:date="2019-10-16T15:23:00Z"/>
          <w:rFonts w:cstheme="minorHAnsi"/>
          <w:bCs/>
          <w:sz w:val="20"/>
          <w:szCs w:val="20"/>
        </w:rPr>
        <w:pPrChange w:id="5337" w:author="Sarah Robinson" w:date="2019-10-16T15:24:00Z">
          <w:pPr>
            <w:pStyle w:val="bodytext1"/>
            <w:tabs>
              <w:tab w:val="left" w:pos="2520"/>
              <w:tab w:val="right" w:pos="9360"/>
            </w:tabs>
            <w:spacing w:before="80" w:after="80"/>
            <w:ind w:left="360"/>
            <w:jc w:val="both"/>
          </w:pPr>
        </w:pPrChange>
      </w:pPr>
      <w:del w:id="5338"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150BE18" w14:textId="7123C912" w:rsidR="00EA649B" w:rsidRPr="00670921" w:rsidDel="00395BDF" w:rsidRDefault="00EA649B">
      <w:pPr>
        <w:rPr>
          <w:del w:id="5339" w:author="Sarah Robinson" w:date="2019-10-16T15:23:00Z"/>
          <w:rFonts w:cstheme="minorHAnsi"/>
          <w:bCs/>
          <w:sz w:val="20"/>
          <w:szCs w:val="20"/>
        </w:rPr>
        <w:pPrChange w:id="5340" w:author="Sarah Robinson" w:date="2019-10-16T15:24:00Z">
          <w:pPr>
            <w:pStyle w:val="bodytext1"/>
            <w:tabs>
              <w:tab w:val="left" w:pos="2520"/>
              <w:tab w:val="right" w:pos="9360"/>
            </w:tabs>
            <w:spacing w:before="80" w:after="80"/>
            <w:ind w:left="360"/>
            <w:jc w:val="both"/>
          </w:pPr>
        </w:pPrChange>
      </w:pPr>
      <w:del w:id="5341"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1994DB4" w14:textId="771AFB91" w:rsidR="00EA649B" w:rsidRPr="00670921" w:rsidDel="00395BDF" w:rsidRDefault="00EA649B">
      <w:pPr>
        <w:rPr>
          <w:del w:id="5342" w:author="Sarah Robinson" w:date="2019-10-16T15:23:00Z"/>
          <w:rFonts w:cstheme="minorHAnsi"/>
          <w:bCs/>
          <w:sz w:val="20"/>
          <w:szCs w:val="20"/>
        </w:rPr>
        <w:pPrChange w:id="5343" w:author="Sarah Robinson" w:date="2019-10-16T15:24:00Z">
          <w:pPr>
            <w:pStyle w:val="bodytext1"/>
            <w:tabs>
              <w:tab w:val="left" w:pos="2520"/>
              <w:tab w:val="right" w:pos="9360"/>
            </w:tabs>
            <w:spacing w:before="80" w:after="80"/>
            <w:ind w:left="360"/>
            <w:jc w:val="both"/>
          </w:pPr>
        </w:pPrChange>
      </w:pPr>
      <w:del w:id="5344"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46A199" w14:textId="7180D941" w:rsidR="00EA649B" w:rsidRPr="00670921" w:rsidDel="00395BDF" w:rsidRDefault="00EA649B">
      <w:pPr>
        <w:rPr>
          <w:del w:id="5345" w:author="Sarah Robinson" w:date="2019-10-16T15:23:00Z"/>
          <w:rFonts w:cstheme="minorHAnsi"/>
          <w:bCs/>
          <w:sz w:val="20"/>
          <w:szCs w:val="20"/>
        </w:rPr>
        <w:pPrChange w:id="5346" w:author="Sarah Robinson" w:date="2019-10-16T15:24:00Z">
          <w:pPr>
            <w:pStyle w:val="bodytext1"/>
            <w:tabs>
              <w:tab w:val="left" w:pos="2520"/>
              <w:tab w:val="right" w:pos="9360"/>
            </w:tabs>
            <w:spacing w:before="80" w:after="80"/>
            <w:ind w:left="360"/>
            <w:jc w:val="both"/>
          </w:pPr>
        </w:pPrChange>
      </w:pPr>
      <w:del w:id="5347"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B23A31" w14:textId="7688FCEE" w:rsidR="00EA649B" w:rsidRPr="00670921" w:rsidDel="00395BDF" w:rsidRDefault="00EA649B">
      <w:pPr>
        <w:rPr>
          <w:del w:id="5348" w:author="Sarah Robinson" w:date="2019-10-16T15:23:00Z"/>
          <w:rFonts w:cstheme="minorHAnsi"/>
          <w:bCs/>
          <w:sz w:val="20"/>
          <w:szCs w:val="20"/>
        </w:rPr>
        <w:pPrChange w:id="5349" w:author="Sarah Robinson" w:date="2019-10-16T15:24:00Z">
          <w:pPr>
            <w:pStyle w:val="bodytext1"/>
            <w:tabs>
              <w:tab w:val="left" w:pos="2520"/>
              <w:tab w:val="right" w:pos="9360"/>
            </w:tabs>
            <w:spacing w:before="80" w:after="80"/>
            <w:ind w:left="360"/>
            <w:jc w:val="both"/>
          </w:pPr>
        </w:pPrChange>
      </w:pPr>
      <w:del w:id="5350"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6F5699" w14:textId="33FB96C0" w:rsidR="00EA649B" w:rsidRPr="00670921" w:rsidDel="00395BDF" w:rsidRDefault="00EA649B">
      <w:pPr>
        <w:rPr>
          <w:del w:id="5351" w:author="Sarah Robinson" w:date="2019-10-16T15:23:00Z"/>
          <w:rFonts w:cstheme="minorHAnsi"/>
          <w:bCs/>
          <w:sz w:val="20"/>
          <w:szCs w:val="20"/>
        </w:rPr>
        <w:pPrChange w:id="5352" w:author="Sarah Robinson" w:date="2019-10-16T15:24:00Z">
          <w:pPr>
            <w:pStyle w:val="bodytext1"/>
            <w:tabs>
              <w:tab w:val="left" w:pos="2520"/>
              <w:tab w:val="right" w:pos="9360"/>
            </w:tabs>
            <w:spacing w:before="80" w:after="80"/>
            <w:ind w:left="360"/>
            <w:jc w:val="both"/>
          </w:pPr>
        </w:pPrChange>
      </w:pPr>
      <w:del w:id="5353"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59FB88" w14:textId="204DEE14" w:rsidR="00EA649B" w:rsidRPr="00670921" w:rsidDel="00395BDF" w:rsidRDefault="00EA649B">
      <w:pPr>
        <w:rPr>
          <w:del w:id="5354" w:author="Sarah Robinson" w:date="2019-10-16T15:23:00Z"/>
          <w:rFonts w:cstheme="minorHAnsi"/>
          <w:bCs/>
          <w:sz w:val="20"/>
          <w:szCs w:val="20"/>
        </w:rPr>
        <w:pPrChange w:id="5355" w:author="Sarah Robinson" w:date="2019-10-16T15:24:00Z">
          <w:pPr>
            <w:pStyle w:val="bodytext1"/>
            <w:tabs>
              <w:tab w:val="left" w:pos="2520"/>
              <w:tab w:val="right" w:pos="9360"/>
            </w:tabs>
            <w:spacing w:before="80" w:after="80"/>
            <w:ind w:left="360"/>
            <w:jc w:val="both"/>
          </w:pPr>
        </w:pPrChange>
      </w:pPr>
      <w:del w:id="5356"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9BE39EF" w14:textId="40E05CA3" w:rsidR="00EA649B" w:rsidRPr="00670921" w:rsidDel="00395BDF" w:rsidRDefault="00EA649B">
      <w:pPr>
        <w:rPr>
          <w:del w:id="5357" w:author="Sarah Robinson" w:date="2019-10-16T15:23:00Z"/>
          <w:rFonts w:cstheme="minorHAnsi"/>
          <w:b/>
          <w:sz w:val="20"/>
          <w:szCs w:val="20"/>
          <w:u w:val="single"/>
        </w:rPr>
        <w:pPrChange w:id="5358" w:author="Sarah Robinson" w:date="2019-10-16T15:24:00Z">
          <w:pPr>
            <w:ind w:hanging="360"/>
            <w:jc w:val="center"/>
          </w:pPr>
        </w:pPrChange>
      </w:pPr>
      <w:del w:id="5359" w:author="Sarah Robinson" w:date="2019-10-16T15:23:00Z">
        <w:r w:rsidRPr="00670921" w:rsidDel="00395BDF">
          <w:rPr>
            <w:rFonts w:cstheme="minorHAnsi"/>
            <w:b/>
            <w:sz w:val="20"/>
            <w:szCs w:val="20"/>
            <w:u w:val="single"/>
          </w:rPr>
          <w:delText>WATERWAY CONDITIONS</w:delText>
        </w:r>
      </w:del>
    </w:p>
    <w:p w14:paraId="217FF9F1" w14:textId="38B66C11" w:rsidR="00EA649B" w:rsidRPr="00670921" w:rsidDel="00395BDF" w:rsidRDefault="00EA649B">
      <w:pPr>
        <w:rPr>
          <w:del w:id="5360" w:author="Sarah Robinson" w:date="2019-10-16T15:23:00Z"/>
          <w:rFonts w:cstheme="minorHAnsi"/>
          <w:b/>
          <w:sz w:val="20"/>
          <w:szCs w:val="20"/>
        </w:rPr>
        <w:pPrChange w:id="5361" w:author="Sarah Robinson" w:date="2019-10-16T15:24:00Z">
          <w:pPr>
            <w:tabs>
              <w:tab w:val="left" w:pos="2520"/>
              <w:tab w:val="right" w:pos="9360"/>
            </w:tabs>
          </w:pPr>
        </w:pPrChange>
      </w:pPr>
      <w:del w:id="5362" w:author="Sarah Robinson" w:date="2019-10-16T15:23:00Z">
        <w:r w:rsidRPr="00670921" w:rsidDel="00395BDF">
          <w:rPr>
            <w:rFonts w:cstheme="minorHAnsi"/>
            <w:b/>
            <w:sz w:val="20"/>
            <w:szCs w:val="20"/>
          </w:rPr>
          <w:delText>Visibility Impediments</w:delText>
        </w:r>
      </w:del>
    </w:p>
    <w:p w14:paraId="45A45B28" w14:textId="1D662142" w:rsidR="00EA649B" w:rsidRPr="00670921" w:rsidDel="00395BDF" w:rsidRDefault="00670921">
      <w:pPr>
        <w:rPr>
          <w:del w:id="5363" w:author="Sarah Robinson" w:date="2019-10-16T15:23:00Z"/>
          <w:rFonts w:cstheme="minorHAnsi"/>
          <w:bCs/>
          <w:sz w:val="20"/>
          <w:szCs w:val="20"/>
        </w:rPr>
        <w:pPrChange w:id="5364" w:author="Sarah Robinson" w:date="2019-10-16T15:24:00Z">
          <w:pPr>
            <w:pStyle w:val="bodytext1"/>
            <w:tabs>
              <w:tab w:val="left" w:pos="2520"/>
              <w:tab w:val="right" w:pos="9360"/>
            </w:tabs>
            <w:spacing w:before="80" w:after="80"/>
            <w:ind w:left="360"/>
            <w:jc w:val="both"/>
          </w:pPr>
        </w:pPrChange>
      </w:pPr>
      <w:del w:id="5365"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4D49E7BF" w14:textId="6B96E647" w:rsidR="00EA649B" w:rsidRPr="00670921" w:rsidDel="00395BDF" w:rsidRDefault="00EA649B">
      <w:pPr>
        <w:rPr>
          <w:del w:id="5366" w:author="Sarah Robinson" w:date="2019-10-16T15:23:00Z"/>
          <w:rFonts w:cstheme="minorHAnsi"/>
          <w:bCs/>
          <w:sz w:val="20"/>
          <w:szCs w:val="20"/>
        </w:rPr>
        <w:pPrChange w:id="5367" w:author="Sarah Robinson" w:date="2019-10-16T15:24:00Z">
          <w:pPr>
            <w:pStyle w:val="bodytext1"/>
            <w:tabs>
              <w:tab w:val="left" w:pos="2520"/>
              <w:tab w:val="right" w:pos="9360"/>
            </w:tabs>
            <w:spacing w:before="80" w:after="80"/>
            <w:ind w:left="360"/>
            <w:jc w:val="both"/>
          </w:pPr>
        </w:pPrChange>
      </w:pPr>
      <w:del w:id="5368"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74C588A" w14:textId="6F639F78" w:rsidR="00EA649B" w:rsidRPr="00670921" w:rsidDel="00395BDF" w:rsidRDefault="00EA649B">
      <w:pPr>
        <w:rPr>
          <w:del w:id="5369" w:author="Sarah Robinson" w:date="2019-10-16T15:23:00Z"/>
          <w:rFonts w:cstheme="minorHAnsi"/>
          <w:bCs/>
          <w:sz w:val="20"/>
          <w:szCs w:val="20"/>
        </w:rPr>
        <w:pPrChange w:id="5370" w:author="Sarah Robinson" w:date="2019-10-16T15:24:00Z">
          <w:pPr>
            <w:pStyle w:val="bodytext1"/>
            <w:tabs>
              <w:tab w:val="left" w:pos="2520"/>
              <w:tab w:val="right" w:pos="9360"/>
            </w:tabs>
            <w:spacing w:before="80" w:after="80"/>
            <w:ind w:left="360"/>
            <w:jc w:val="both"/>
          </w:pPr>
        </w:pPrChange>
      </w:pPr>
      <w:del w:id="5371"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6ED6AEB" w14:textId="66E26A4D" w:rsidR="00EA649B" w:rsidRPr="00670921" w:rsidDel="00395BDF" w:rsidRDefault="00EA649B">
      <w:pPr>
        <w:rPr>
          <w:del w:id="5372" w:author="Sarah Robinson" w:date="2019-10-16T15:23:00Z"/>
          <w:rFonts w:cstheme="minorHAnsi"/>
          <w:bCs/>
          <w:sz w:val="20"/>
          <w:szCs w:val="20"/>
        </w:rPr>
        <w:pPrChange w:id="5373" w:author="Sarah Robinson" w:date="2019-10-16T15:24:00Z">
          <w:pPr>
            <w:pStyle w:val="bodytext1"/>
            <w:tabs>
              <w:tab w:val="left" w:pos="2520"/>
              <w:tab w:val="right" w:pos="9360"/>
            </w:tabs>
            <w:spacing w:before="80" w:after="80"/>
            <w:ind w:left="360"/>
            <w:jc w:val="both"/>
          </w:pPr>
        </w:pPrChange>
      </w:pPr>
      <w:del w:id="5374"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D2B8978" w14:textId="1A4AD102" w:rsidR="00EA649B" w:rsidRPr="00670921" w:rsidDel="00395BDF" w:rsidRDefault="00EA649B">
      <w:pPr>
        <w:rPr>
          <w:del w:id="5375" w:author="Sarah Robinson" w:date="2019-10-16T15:23:00Z"/>
          <w:rFonts w:cstheme="minorHAnsi"/>
          <w:bCs/>
          <w:sz w:val="20"/>
          <w:szCs w:val="20"/>
        </w:rPr>
        <w:pPrChange w:id="5376" w:author="Sarah Robinson" w:date="2019-10-16T15:24:00Z">
          <w:pPr>
            <w:pStyle w:val="bodytext1"/>
            <w:tabs>
              <w:tab w:val="left" w:pos="2520"/>
              <w:tab w:val="right" w:pos="9360"/>
            </w:tabs>
            <w:spacing w:before="80" w:after="80"/>
            <w:ind w:left="360"/>
            <w:jc w:val="both"/>
          </w:pPr>
        </w:pPrChange>
      </w:pPr>
      <w:del w:id="5377"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A45A11B" w14:textId="5CD8BEE7" w:rsidR="00EA649B" w:rsidRPr="00670921" w:rsidDel="00395BDF" w:rsidRDefault="00EA649B">
      <w:pPr>
        <w:rPr>
          <w:del w:id="5378" w:author="Sarah Robinson" w:date="2019-10-16T15:23:00Z"/>
          <w:rFonts w:cstheme="minorHAnsi"/>
          <w:bCs/>
          <w:sz w:val="20"/>
          <w:szCs w:val="20"/>
        </w:rPr>
        <w:pPrChange w:id="5379" w:author="Sarah Robinson" w:date="2019-10-16T15:24:00Z">
          <w:pPr>
            <w:pStyle w:val="bodytext1"/>
            <w:tabs>
              <w:tab w:val="left" w:pos="2520"/>
              <w:tab w:val="right" w:pos="9360"/>
            </w:tabs>
            <w:spacing w:before="80" w:after="80"/>
            <w:ind w:left="360"/>
            <w:jc w:val="both"/>
          </w:pPr>
        </w:pPrChange>
      </w:pPr>
      <w:del w:id="5380"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C423A7C" w14:textId="34F81C77" w:rsidR="00EA649B" w:rsidRPr="00670921" w:rsidDel="00395BDF" w:rsidRDefault="00EA649B">
      <w:pPr>
        <w:rPr>
          <w:del w:id="5381" w:author="Sarah Robinson" w:date="2019-10-16T15:23:00Z"/>
          <w:rFonts w:cstheme="minorHAnsi"/>
          <w:bCs/>
          <w:sz w:val="20"/>
          <w:szCs w:val="20"/>
        </w:rPr>
        <w:pPrChange w:id="5382" w:author="Sarah Robinson" w:date="2019-10-16T15:24:00Z">
          <w:pPr>
            <w:pStyle w:val="bodytext1"/>
            <w:tabs>
              <w:tab w:val="left" w:pos="2520"/>
              <w:tab w:val="right" w:pos="9360"/>
            </w:tabs>
            <w:spacing w:before="80" w:after="80"/>
            <w:ind w:left="360"/>
            <w:jc w:val="both"/>
          </w:pPr>
        </w:pPrChange>
      </w:pPr>
      <w:del w:id="5383"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CA914C" w14:textId="2B69C18D" w:rsidR="00EA649B" w:rsidRPr="00670921" w:rsidDel="00395BDF" w:rsidRDefault="00EA649B">
      <w:pPr>
        <w:rPr>
          <w:del w:id="5384" w:author="Sarah Robinson" w:date="2019-10-16T15:23:00Z"/>
          <w:rFonts w:cstheme="minorHAnsi"/>
          <w:bCs/>
          <w:sz w:val="20"/>
          <w:szCs w:val="20"/>
        </w:rPr>
        <w:pPrChange w:id="5385" w:author="Sarah Robinson" w:date="2019-10-16T15:24:00Z">
          <w:pPr>
            <w:pStyle w:val="bodytext1"/>
            <w:tabs>
              <w:tab w:val="left" w:pos="2520"/>
              <w:tab w:val="right" w:pos="9360"/>
            </w:tabs>
            <w:spacing w:before="80" w:after="80"/>
            <w:ind w:left="360"/>
            <w:jc w:val="both"/>
          </w:pPr>
        </w:pPrChange>
      </w:pPr>
      <w:del w:id="5386"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D34D9F6" w14:textId="2EEFF25E" w:rsidR="00EA649B" w:rsidRPr="00670921" w:rsidDel="00395BDF" w:rsidRDefault="00EA649B">
      <w:pPr>
        <w:rPr>
          <w:del w:id="5387" w:author="Sarah Robinson" w:date="2019-10-16T15:23:00Z"/>
          <w:rFonts w:cstheme="minorHAnsi"/>
          <w:bCs/>
          <w:sz w:val="20"/>
          <w:szCs w:val="20"/>
        </w:rPr>
        <w:pPrChange w:id="5388" w:author="Sarah Robinson" w:date="2019-10-16T15:24:00Z">
          <w:pPr>
            <w:pStyle w:val="bodytext1"/>
            <w:tabs>
              <w:tab w:val="left" w:pos="2520"/>
              <w:tab w:val="right" w:pos="9360"/>
            </w:tabs>
            <w:spacing w:before="80"/>
            <w:ind w:left="357"/>
            <w:jc w:val="both"/>
          </w:pPr>
        </w:pPrChange>
      </w:pPr>
      <w:del w:id="5389"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9AABE6" w14:textId="4631C5AF" w:rsidR="00EA649B" w:rsidRPr="00670921" w:rsidDel="00395BDF" w:rsidRDefault="00EA649B">
      <w:pPr>
        <w:rPr>
          <w:del w:id="5390" w:author="Sarah Robinson" w:date="2019-10-16T15:23:00Z"/>
          <w:rFonts w:cstheme="minorHAnsi"/>
          <w:b/>
          <w:sz w:val="12"/>
          <w:szCs w:val="12"/>
        </w:rPr>
        <w:pPrChange w:id="5391" w:author="Sarah Robinson" w:date="2019-10-16T15:24:00Z">
          <w:pPr>
            <w:tabs>
              <w:tab w:val="left" w:pos="2520"/>
              <w:tab w:val="right" w:pos="9360"/>
            </w:tabs>
          </w:pPr>
        </w:pPrChange>
      </w:pPr>
    </w:p>
    <w:p w14:paraId="7BC18838" w14:textId="19216527" w:rsidR="00EA649B" w:rsidRPr="00670921" w:rsidDel="00395BDF" w:rsidRDefault="00EA649B">
      <w:pPr>
        <w:rPr>
          <w:del w:id="5392" w:author="Sarah Robinson" w:date="2019-10-16T15:23:00Z"/>
          <w:rFonts w:cstheme="minorHAnsi"/>
          <w:b/>
          <w:sz w:val="20"/>
          <w:szCs w:val="20"/>
        </w:rPr>
        <w:pPrChange w:id="5393" w:author="Sarah Robinson" w:date="2019-10-16T15:24:00Z">
          <w:pPr>
            <w:tabs>
              <w:tab w:val="left" w:pos="2520"/>
              <w:tab w:val="right" w:pos="9360"/>
            </w:tabs>
          </w:pPr>
        </w:pPrChange>
      </w:pPr>
      <w:del w:id="5394" w:author="Sarah Robinson" w:date="2019-10-16T15:23:00Z">
        <w:r w:rsidRPr="00670921" w:rsidDel="00395BDF">
          <w:rPr>
            <w:rFonts w:cstheme="minorHAnsi"/>
            <w:b/>
            <w:sz w:val="20"/>
            <w:szCs w:val="20"/>
          </w:rPr>
          <w:delText>Dimensions</w:delText>
        </w:r>
      </w:del>
    </w:p>
    <w:p w14:paraId="4A93BB3D" w14:textId="14DA905E" w:rsidR="00EA649B" w:rsidRPr="00670921" w:rsidDel="00395BDF" w:rsidRDefault="00670921">
      <w:pPr>
        <w:rPr>
          <w:del w:id="5395" w:author="Sarah Robinson" w:date="2019-10-16T15:23:00Z"/>
          <w:rFonts w:cstheme="minorHAnsi"/>
          <w:bCs/>
          <w:sz w:val="20"/>
          <w:szCs w:val="20"/>
        </w:rPr>
        <w:pPrChange w:id="5396" w:author="Sarah Robinson" w:date="2019-10-16T15:24:00Z">
          <w:pPr>
            <w:pStyle w:val="bodytext1"/>
            <w:tabs>
              <w:tab w:val="left" w:pos="2520"/>
              <w:tab w:val="right" w:pos="9360"/>
            </w:tabs>
            <w:spacing w:before="80" w:after="80"/>
            <w:ind w:left="360"/>
            <w:jc w:val="both"/>
          </w:pPr>
        </w:pPrChange>
      </w:pPr>
      <w:del w:id="5397"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2082E668" w14:textId="44030108" w:rsidR="00EA649B" w:rsidRPr="00670921" w:rsidDel="00395BDF" w:rsidRDefault="00EA649B">
      <w:pPr>
        <w:rPr>
          <w:del w:id="5398" w:author="Sarah Robinson" w:date="2019-10-16T15:23:00Z"/>
          <w:rFonts w:cstheme="minorHAnsi"/>
          <w:bCs/>
          <w:sz w:val="20"/>
          <w:szCs w:val="20"/>
        </w:rPr>
        <w:pPrChange w:id="5399" w:author="Sarah Robinson" w:date="2019-10-16T15:24:00Z">
          <w:pPr>
            <w:pStyle w:val="bodytext1"/>
            <w:tabs>
              <w:tab w:val="left" w:pos="2520"/>
              <w:tab w:val="right" w:pos="9360"/>
            </w:tabs>
            <w:spacing w:before="80" w:after="80"/>
            <w:ind w:left="360"/>
            <w:jc w:val="both"/>
          </w:pPr>
        </w:pPrChange>
      </w:pPr>
      <w:del w:id="540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CDF60D" w14:textId="5F9DD328" w:rsidR="00EA649B" w:rsidRPr="00670921" w:rsidDel="00395BDF" w:rsidRDefault="00EA649B">
      <w:pPr>
        <w:rPr>
          <w:del w:id="5401" w:author="Sarah Robinson" w:date="2019-10-16T15:23:00Z"/>
          <w:rFonts w:cstheme="minorHAnsi"/>
          <w:bCs/>
          <w:sz w:val="20"/>
          <w:szCs w:val="20"/>
        </w:rPr>
        <w:pPrChange w:id="5402" w:author="Sarah Robinson" w:date="2019-10-16T15:24:00Z">
          <w:pPr>
            <w:pStyle w:val="bodytext1"/>
            <w:tabs>
              <w:tab w:val="left" w:pos="2520"/>
              <w:tab w:val="right" w:pos="9360"/>
            </w:tabs>
            <w:spacing w:before="80" w:after="80"/>
            <w:ind w:left="360"/>
            <w:jc w:val="both"/>
          </w:pPr>
        </w:pPrChange>
      </w:pPr>
      <w:del w:id="540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0653B7E" w14:textId="4374329C" w:rsidR="00EA649B" w:rsidRPr="00670921" w:rsidDel="00395BDF" w:rsidRDefault="00EA649B">
      <w:pPr>
        <w:rPr>
          <w:del w:id="5404" w:author="Sarah Robinson" w:date="2019-10-16T15:23:00Z"/>
          <w:rFonts w:cstheme="minorHAnsi"/>
          <w:bCs/>
          <w:sz w:val="20"/>
          <w:szCs w:val="20"/>
        </w:rPr>
        <w:pPrChange w:id="5405" w:author="Sarah Robinson" w:date="2019-10-16T15:24:00Z">
          <w:pPr>
            <w:pStyle w:val="bodytext1"/>
            <w:tabs>
              <w:tab w:val="left" w:pos="2520"/>
              <w:tab w:val="right" w:pos="9360"/>
            </w:tabs>
            <w:spacing w:before="80" w:after="80"/>
            <w:ind w:left="360"/>
            <w:jc w:val="both"/>
          </w:pPr>
        </w:pPrChange>
      </w:pPr>
      <w:del w:id="540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6A84AC1" w14:textId="6219A925" w:rsidR="00EA649B" w:rsidRPr="00670921" w:rsidDel="00395BDF" w:rsidRDefault="00EA649B">
      <w:pPr>
        <w:rPr>
          <w:del w:id="5407" w:author="Sarah Robinson" w:date="2019-10-16T15:23:00Z"/>
          <w:rFonts w:cstheme="minorHAnsi"/>
          <w:bCs/>
          <w:sz w:val="20"/>
          <w:szCs w:val="20"/>
        </w:rPr>
        <w:pPrChange w:id="5408" w:author="Sarah Robinson" w:date="2019-10-16T15:24:00Z">
          <w:pPr>
            <w:pStyle w:val="bodytext1"/>
            <w:tabs>
              <w:tab w:val="left" w:pos="2520"/>
              <w:tab w:val="right" w:pos="9360"/>
            </w:tabs>
            <w:spacing w:before="80" w:after="80"/>
            <w:ind w:left="360"/>
            <w:jc w:val="both"/>
          </w:pPr>
        </w:pPrChange>
      </w:pPr>
      <w:del w:id="540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148C33A" w14:textId="3B727509" w:rsidR="00EA649B" w:rsidRPr="00670921" w:rsidDel="00395BDF" w:rsidRDefault="00EA649B">
      <w:pPr>
        <w:rPr>
          <w:del w:id="5410" w:author="Sarah Robinson" w:date="2019-10-16T15:23:00Z"/>
          <w:rFonts w:cstheme="minorHAnsi"/>
          <w:bCs/>
          <w:sz w:val="20"/>
          <w:szCs w:val="20"/>
        </w:rPr>
        <w:pPrChange w:id="5411" w:author="Sarah Robinson" w:date="2019-10-16T15:24:00Z">
          <w:pPr>
            <w:pStyle w:val="bodytext1"/>
            <w:tabs>
              <w:tab w:val="left" w:pos="2520"/>
              <w:tab w:val="right" w:pos="9360"/>
            </w:tabs>
            <w:spacing w:before="80" w:after="80"/>
            <w:ind w:left="360"/>
            <w:jc w:val="both"/>
          </w:pPr>
        </w:pPrChange>
      </w:pPr>
      <w:del w:id="541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F765E50" w14:textId="78AFA091" w:rsidR="00EA649B" w:rsidRPr="00670921" w:rsidDel="00395BDF" w:rsidRDefault="00EA649B">
      <w:pPr>
        <w:rPr>
          <w:del w:id="5413" w:author="Sarah Robinson" w:date="2019-10-16T15:23:00Z"/>
          <w:rFonts w:cstheme="minorHAnsi"/>
          <w:bCs/>
          <w:sz w:val="20"/>
          <w:szCs w:val="20"/>
        </w:rPr>
        <w:pPrChange w:id="5414" w:author="Sarah Robinson" w:date="2019-10-16T15:24:00Z">
          <w:pPr>
            <w:pStyle w:val="bodytext1"/>
            <w:tabs>
              <w:tab w:val="left" w:pos="2520"/>
              <w:tab w:val="right" w:pos="9360"/>
            </w:tabs>
            <w:spacing w:before="80" w:after="80"/>
            <w:ind w:left="360"/>
            <w:jc w:val="both"/>
          </w:pPr>
        </w:pPrChange>
      </w:pPr>
      <w:del w:id="541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0CFF87" w14:textId="6A165F51" w:rsidR="00EA649B" w:rsidRPr="00670921" w:rsidDel="00395BDF" w:rsidRDefault="00EA649B">
      <w:pPr>
        <w:rPr>
          <w:del w:id="5416" w:author="Sarah Robinson" w:date="2019-10-16T15:23:00Z"/>
          <w:rFonts w:cstheme="minorHAnsi"/>
          <w:bCs/>
          <w:sz w:val="20"/>
          <w:szCs w:val="20"/>
        </w:rPr>
        <w:pPrChange w:id="5417" w:author="Sarah Robinson" w:date="2019-10-16T15:24:00Z">
          <w:pPr>
            <w:pStyle w:val="bodytext1"/>
            <w:tabs>
              <w:tab w:val="left" w:pos="2520"/>
              <w:tab w:val="right" w:pos="9360"/>
            </w:tabs>
            <w:spacing w:before="80" w:after="80"/>
            <w:ind w:left="360"/>
            <w:jc w:val="both"/>
          </w:pPr>
        </w:pPrChange>
      </w:pPr>
      <w:del w:id="541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CB39711" w14:textId="1C906977" w:rsidR="00EA649B" w:rsidRPr="00670921" w:rsidDel="00395BDF" w:rsidRDefault="00EA649B">
      <w:pPr>
        <w:rPr>
          <w:del w:id="5419" w:author="Sarah Robinson" w:date="2019-10-16T15:23:00Z"/>
          <w:rFonts w:cstheme="minorHAnsi"/>
          <w:bCs/>
          <w:sz w:val="20"/>
          <w:szCs w:val="20"/>
        </w:rPr>
        <w:pPrChange w:id="5420" w:author="Sarah Robinson" w:date="2019-10-16T15:24:00Z">
          <w:pPr>
            <w:pStyle w:val="bodytext1"/>
            <w:tabs>
              <w:tab w:val="left" w:pos="2520"/>
              <w:tab w:val="right" w:pos="9360"/>
            </w:tabs>
            <w:spacing w:before="80"/>
            <w:ind w:left="357"/>
            <w:jc w:val="both"/>
          </w:pPr>
        </w:pPrChange>
      </w:pPr>
      <w:del w:id="542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0B7236B" w14:textId="6B2AAD7B" w:rsidR="00EA649B" w:rsidRPr="00670921" w:rsidDel="00395BDF" w:rsidRDefault="00EA649B">
      <w:pPr>
        <w:rPr>
          <w:del w:id="5422" w:author="Sarah Robinson" w:date="2019-10-16T15:23:00Z"/>
          <w:rFonts w:cstheme="minorHAnsi"/>
          <w:b/>
          <w:sz w:val="12"/>
          <w:szCs w:val="12"/>
        </w:rPr>
        <w:pPrChange w:id="5423" w:author="Sarah Robinson" w:date="2019-10-16T15:24:00Z">
          <w:pPr>
            <w:tabs>
              <w:tab w:val="left" w:pos="2520"/>
              <w:tab w:val="right" w:pos="9360"/>
            </w:tabs>
          </w:pPr>
        </w:pPrChange>
      </w:pPr>
    </w:p>
    <w:p w14:paraId="6CD69B35" w14:textId="54CD5364" w:rsidR="00EA649B" w:rsidRPr="00670921" w:rsidDel="00395BDF" w:rsidRDefault="00EA649B">
      <w:pPr>
        <w:rPr>
          <w:del w:id="5424" w:author="Sarah Robinson" w:date="2019-10-16T15:23:00Z"/>
          <w:rFonts w:cstheme="minorHAnsi"/>
          <w:b/>
          <w:sz w:val="20"/>
          <w:szCs w:val="20"/>
        </w:rPr>
        <w:pPrChange w:id="5425" w:author="Sarah Robinson" w:date="2019-10-16T15:24:00Z">
          <w:pPr>
            <w:tabs>
              <w:tab w:val="left" w:pos="2520"/>
              <w:tab w:val="right" w:pos="9360"/>
            </w:tabs>
          </w:pPr>
        </w:pPrChange>
      </w:pPr>
      <w:del w:id="5426" w:author="Sarah Robinson" w:date="2019-10-16T15:23:00Z">
        <w:r w:rsidRPr="00670921" w:rsidDel="00395BDF">
          <w:rPr>
            <w:rFonts w:cstheme="minorHAnsi"/>
            <w:b/>
            <w:sz w:val="20"/>
            <w:szCs w:val="20"/>
          </w:rPr>
          <w:delText>Bottom Type</w:delText>
        </w:r>
      </w:del>
    </w:p>
    <w:p w14:paraId="000D2A35" w14:textId="1B8F390F" w:rsidR="00EA649B" w:rsidRPr="00670921" w:rsidDel="00395BDF" w:rsidRDefault="00670921">
      <w:pPr>
        <w:rPr>
          <w:del w:id="5427" w:author="Sarah Robinson" w:date="2019-10-16T15:23:00Z"/>
          <w:rFonts w:cstheme="minorHAnsi"/>
          <w:bCs/>
          <w:sz w:val="20"/>
          <w:szCs w:val="20"/>
        </w:rPr>
        <w:pPrChange w:id="5428" w:author="Sarah Robinson" w:date="2019-10-16T15:24:00Z">
          <w:pPr>
            <w:pStyle w:val="bodytext1"/>
            <w:tabs>
              <w:tab w:val="left" w:pos="2520"/>
              <w:tab w:val="right" w:pos="9360"/>
            </w:tabs>
            <w:spacing w:before="80" w:after="80"/>
            <w:ind w:left="360"/>
            <w:jc w:val="both"/>
          </w:pPr>
        </w:pPrChange>
      </w:pPr>
      <w:del w:id="5429"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418E0BD" w14:textId="0EC28465" w:rsidR="00EA649B" w:rsidRPr="00670921" w:rsidDel="00395BDF" w:rsidRDefault="00EA649B">
      <w:pPr>
        <w:rPr>
          <w:del w:id="5430" w:author="Sarah Robinson" w:date="2019-10-16T15:23:00Z"/>
          <w:rFonts w:cstheme="minorHAnsi"/>
          <w:bCs/>
          <w:sz w:val="20"/>
          <w:szCs w:val="20"/>
        </w:rPr>
        <w:pPrChange w:id="5431" w:author="Sarah Robinson" w:date="2019-10-16T15:24:00Z">
          <w:pPr>
            <w:pStyle w:val="bodytext1"/>
            <w:tabs>
              <w:tab w:val="left" w:pos="2520"/>
              <w:tab w:val="right" w:pos="9360"/>
            </w:tabs>
            <w:spacing w:before="80" w:after="80"/>
            <w:ind w:left="360"/>
            <w:jc w:val="both"/>
          </w:pPr>
        </w:pPrChange>
      </w:pPr>
      <w:del w:id="543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726FF5" w14:textId="441BE58D" w:rsidR="00EA649B" w:rsidRPr="00670921" w:rsidDel="00395BDF" w:rsidRDefault="00EA649B">
      <w:pPr>
        <w:rPr>
          <w:del w:id="5433" w:author="Sarah Robinson" w:date="2019-10-16T15:23:00Z"/>
          <w:rFonts w:cstheme="minorHAnsi"/>
          <w:bCs/>
          <w:sz w:val="20"/>
          <w:szCs w:val="20"/>
        </w:rPr>
        <w:pPrChange w:id="5434" w:author="Sarah Robinson" w:date="2019-10-16T15:24:00Z">
          <w:pPr>
            <w:pStyle w:val="bodytext1"/>
            <w:tabs>
              <w:tab w:val="left" w:pos="2520"/>
              <w:tab w:val="right" w:pos="9360"/>
            </w:tabs>
            <w:spacing w:before="80" w:after="80"/>
            <w:ind w:left="360"/>
            <w:jc w:val="both"/>
          </w:pPr>
        </w:pPrChange>
      </w:pPr>
      <w:del w:id="543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63DBB1A" w14:textId="6FCC2608" w:rsidR="00EA649B" w:rsidRPr="00670921" w:rsidDel="00395BDF" w:rsidRDefault="00EA649B">
      <w:pPr>
        <w:rPr>
          <w:del w:id="5436" w:author="Sarah Robinson" w:date="2019-10-16T15:23:00Z"/>
          <w:rFonts w:cstheme="minorHAnsi"/>
          <w:bCs/>
          <w:sz w:val="20"/>
          <w:szCs w:val="20"/>
        </w:rPr>
        <w:pPrChange w:id="5437" w:author="Sarah Robinson" w:date="2019-10-16T15:24:00Z">
          <w:pPr>
            <w:pStyle w:val="bodytext1"/>
            <w:tabs>
              <w:tab w:val="left" w:pos="2520"/>
              <w:tab w:val="right" w:pos="9360"/>
            </w:tabs>
            <w:spacing w:before="80" w:after="80"/>
            <w:ind w:left="360"/>
            <w:jc w:val="both"/>
          </w:pPr>
        </w:pPrChange>
      </w:pPr>
      <w:del w:id="543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3FA577" w14:textId="1AFBE9CA" w:rsidR="00EA649B" w:rsidRPr="00670921" w:rsidDel="00395BDF" w:rsidRDefault="00EA649B">
      <w:pPr>
        <w:rPr>
          <w:del w:id="5439" w:author="Sarah Robinson" w:date="2019-10-16T15:23:00Z"/>
          <w:rFonts w:cstheme="minorHAnsi"/>
          <w:bCs/>
          <w:sz w:val="20"/>
          <w:szCs w:val="20"/>
        </w:rPr>
        <w:pPrChange w:id="5440" w:author="Sarah Robinson" w:date="2019-10-16T15:24:00Z">
          <w:pPr>
            <w:pStyle w:val="bodytext1"/>
            <w:tabs>
              <w:tab w:val="left" w:pos="2520"/>
              <w:tab w:val="right" w:pos="9360"/>
            </w:tabs>
            <w:spacing w:before="80" w:after="80"/>
            <w:ind w:left="360"/>
            <w:jc w:val="both"/>
          </w:pPr>
        </w:pPrChange>
      </w:pPr>
      <w:del w:id="544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9BB7F67" w14:textId="606264D0" w:rsidR="00EA649B" w:rsidRPr="00670921" w:rsidDel="00395BDF" w:rsidRDefault="00EA649B">
      <w:pPr>
        <w:rPr>
          <w:del w:id="5442" w:author="Sarah Robinson" w:date="2019-10-16T15:23:00Z"/>
          <w:rFonts w:cstheme="minorHAnsi"/>
          <w:bCs/>
          <w:sz w:val="20"/>
          <w:szCs w:val="20"/>
        </w:rPr>
        <w:pPrChange w:id="5443" w:author="Sarah Robinson" w:date="2019-10-16T15:24:00Z">
          <w:pPr>
            <w:pStyle w:val="bodytext1"/>
            <w:tabs>
              <w:tab w:val="left" w:pos="2520"/>
              <w:tab w:val="right" w:pos="9360"/>
            </w:tabs>
            <w:spacing w:before="80" w:after="80"/>
            <w:ind w:left="360"/>
            <w:jc w:val="both"/>
          </w:pPr>
        </w:pPrChange>
      </w:pPr>
      <w:del w:id="544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9135C98" w14:textId="44C683EF" w:rsidR="00EA649B" w:rsidRPr="00670921" w:rsidDel="00395BDF" w:rsidRDefault="00EA649B">
      <w:pPr>
        <w:rPr>
          <w:del w:id="5445" w:author="Sarah Robinson" w:date="2019-10-16T15:23:00Z"/>
          <w:rFonts w:cstheme="minorHAnsi"/>
          <w:bCs/>
          <w:sz w:val="20"/>
          <w:szCs w:val="20"/>
        </w:rPr>
        <w:pPrChange w:id="5446" w:author="Sarah Robinson" w:date="2019-10-16T15:24:00Z">
          <w:pPr>
            <w:pStyle w:val="bodytext1"/>
            <w:tabs>
              <w:tab w:val="left" w:pos="2520"/>
              <w:tab w:val="right" w:pos="9360"/>
            </w:tabs>
            <w:spacing w:before="80" w:after="80"/>
            <w:ind w:left="360"/>
            <w:jc w:val="both"/>
          </w:pPr>
        </w:pPrChange>
      </w:pPr>
      <w:del w:id="544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6D42CAE" w14:textId="7DC9C946" w:rsidR="00EA649B" w:rsidRPr="00670921" w:rsidDel="00395BDF" w:rsidRDefault="00EA649B">
      <w:pPr>
        <w:rPr>
          <w:del w:id="5448" w:author="Sarah Robinson" w:date="2019-10-16T15:23:00Z"/>
          <w:rFonts w:cstheme="minorHAnsi"/>
          <w:bCs/>
          <w:sz w:val="20"/>
          <w:szCs w:val="20"/>
        </w:rPr>
        <w:pPrChange w:id="5449" w:author="Sarah Robinson" w:date="2019-10-16T15:24:00Z">
          <w:pPr>
            <w:pStyle w:val="bodytext1"/>
            <w:tabs>
              <w:tab w:val="left" w:pos="2520"/>
              <w:tab w:val="right" w:pos="9360"/>
            </w:tabs>
            <w:spacing w:before="80" w:after="80"/>
            <w:ind w:left="360"/>
            <w:jc w:val="both"/>
          </w:pPr>
        </w:pPrChange>
      </w:pPr>
      <w:del w:id="545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4C2D38C" w14:textId="24A1C07F" w:rsidR="00EA649B" w:rsidRPr="00670921" w:rsidDel="00395BDF" w:rsidRDefault="00EA649B">
      <w:pPr>
        <w:rPr>
          <w:del w:id="5451" w:author="Sarah Robinson" w:date="2019-10-16T15:23:00Z"/>
          <w:rFonts w:cstheme="minorHAnsi"/>
          <w:bCs/>
          <w:sz w:val="20"/>
          <w:szCs w:val="20"/>
        </w:rPr>
        <w:pPrChange w:id="5452" w:author="Sarah Robinson" w:date="2019-10-16T15:24:00Z">
          <w:pPr>
            <w:pStyle w:val="bodytext1"/>
            <w:tabs>
              <w:tab w:val="left" w:pos="2520"/>
              <w:tab w:val="right" w:pos="9360"/>
            </w:tabs>
            <w:spacing w:before="80"/>
            <w:ind w:left="357"/>
            <w:jc w:val="both"/>
          </w:pPr>
        </w:pPrChange>
      </w:pPr>
      <w:del w:id="545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13A6E83" w14:textId="6C6280A1" w:rsidR="00EA649B" w:rsidRPr="00670921" w:rsidDel="00395BDF" w:rsidRDefault="00EA649B">
      <w:pPr>
        <w:rPr>
          <w:del w:id="5454" w:author="Sarah Robinson" w:date="2019-10-16T15:23:00Z"/>
          <w:rFonts w:cstheme="minorHAnsi"/>
          <w:b/>
          <w:sz w:val="12"/>
          <w:szCs w:val="12"/>
        </w:rPr>
        <w:pPrChange w:id="5455" w:author="Sarah Robinson" w:date="2019-10-16T15:24:00Z">
          <w:pPr>
            <w:tabs>
              <w:tab w:val="left" w:pos="2520"/>
              <w:tab w:val="right" w:pos="9360"/>
            </w:tabs>
          </w:pPr>
        </w:pPrChange>
      </w:pPr>
    </w:p>
    <w:p w14:paraId="29AE6A76" w14:textId="4BFB3AE4" w:rsidR="00EA649B" w:rsidRPr="00670921" w:rsidDel="00395BDF" w:rsidRDefault="00EA649B">
      <w:pPr>
        <w:rPr>
          <w:del w:id="5456" w:author="Sarah Robinson" w:date="2019-10-16T15:23:00Z"/>
          <w:rFonts w:cstheme="minorHAnsi"/>
          <w:b/>
          <w:sz w:val="20"/>
          <w:szCs w:val="20"/>
        </w:rPr>
        <w:pPrChange w:id="5457" w:author="Sarah Robinson" w:date="2019-10-16T15:24:00Z">
          <w:pPr>
            <w:tabs>
              <w:tab w:val="left" w:pos="2520"/>
              <w:tab w:val="right" w:pos="9360"/>
            </w:tabs>
          </w:pPr>
        </w:pPrChange>
      </w:pPr>
      <w:del w:id="5458" w:author="Sarah Robinson" w:date="2019-10-16T15:23:00Z">
        <w:r w:rsidRPr="00670921" w:rsidDel="00395BDF">
          <w:rPr>
            <w:rFonts w:cstheme="minorHAnsi"/>
            <w:b/>
            <w:sz w:val="20"/>
            <w:szCs w:val="20"/>
          </w:rPr>
          <w:delText>Configuration</w:delText>
        </w:r>
      </w:del>
    </w:p>
    <w:p w14:paraId="233706AA" w14:textId="5780D9EE" w:rsidR="00EA649B" w:rsidRPr="00670921" w:rsidDel="00395BDF" w:rsidRDefault="00670921">
      <w:pPr>
        <w:rPr>
          <w:del w:id="5459" w:author="Sarah Robinson" w:date="2019-10-16T15:23:00Z"/>
          <w:rFonts w:cstheme="minorHAnsi"/>
          <w:bCs/>
          <w:sz w:val="20"/>
          <w:szCs w:val="20"/>
        </w:rPr>
        <w:pPrChange w:id="5460" w:author="Sarah Robinson" w:date="2019-10-16T15:24:00Z">
          <w:pPr>
            <w:pStyle w:val="bodytext1"/>
            <w:tabs>
              <w:tab w:val="left" w:pos="2520"/>
              <w:tab w:val="right" w:pos="9360"/>
            </w:tabs>
            <w:spacing w:before="80" w:after="80"/>
            <w:ind w:left="360"/>
            <w:jc w:val="both"/>
          </w:pPr>
        </w:pPrChange>
      </w:pPr>
      <w:del w:id="5461" w:author="Sarah Robinson" w:date="2019-10-16T15:23:00Z">
        <w:r w:rsidRPr="00670921" w:rsidDel="00395BDF">
          <w:rPr>
            <w:rFonts w:cstheme="minorHAnsi"/>
            <w:bCs/>
            <w:sz w:val="20"/>
            <w:szCs w:val="20"/>
          </w:rPr>
          <w:delText>Co-ord</w:delText>
        </w:r>
        <w:r w:rsidR="00EA649B" w:rsidRPr="00670921" w:rsidDel="00395BDF">
          <w:rPr>
            <w:rFonts w:cstheme="minorHAnsi"/>
            <w:bCs/>
            <w:sz w:val="20"/>
            <w:szCs w:val="20"/>
          </w:rPr>
          <w:delText>ination / Planning</w:delText>
        </w:r>
        <w:r w:rsidR="00EA649B" w:rsidRPr="00670921" w:rsidDel="00395BDF">
          <w:rPr>
            <w:rFonts w:cstheme="minorHAnsi"/>
            <w:bCs/>
            <w:sz w:val="20"/>
            <w:szCs w:val="20"/>
          </w:rPr>
          <w:tab/>
          <w:delText>___________________________________</w:delText>
        </w:r>
        <w:r w:rsidR="00EA649B" w:rsidRPr="00670921" w:rsidDel="00395BDF">
          <w:rPr>
            <w:rFonts w:cstheme="minorHAnsi"/>
            <w:bCs/>
            <w:sz w:val="20"/>
            <w:szCs w:val="20"/>
          </w:rPr>
          <w:tab/>
          <w:delText>1     2     3     4     5     6     7     8     9</w:delText>
        </w:r>
      </w:del>
    </w:p>
    <w:p w14:paraId="11075A6A" w14:textId="6E5026DF" w:rsidR="00EA649B" w:rsidRPr="00670921" w:rsidDel="00395BDF" w:rsidRDefault="00EA649B">
      <w:pPr>
        <w:rPr>
          <w:del w:id="5462" w:author="Sarah Robinson" w:date="2019-10-16T15:23:00Z"/>
          <w:rFonts w:cstheme="minorHAnsi"/>
          <w:bCs/>
          <w:sz w:val="20"/>
          <w:szCs w:val="20"/>
        </w:rPr>
        <w:pPrChange w:id="5463" w:author="Sarah Robinson" w:date="2019-10-16T15:24:00Z">
          <w:pPr>
            <w:pStyle w:val="bodytext1"/>
            <w:tabs>
              <w:tab w:val="left" w:pos="2520"/>
              <w:tab w:val="right" w:pos="9360"/>
            </w:tabs>
            <w:spacing w:before="80" w:after="80"/>
            <w:ind w:left="360"/>
            <w:jc w:val="both"/>
          </w:pPr>
        </w:pPrChange>
      </w:pPr>
      <w:del w:id="5464"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243FE4" w14:textId="3CDFEDBF" w:rsidR="00EA649B" w:rsidRPr="00670921" w:rsidDel="00395BDF" w:rsidRDefault="00EA649B">
      <w:pPr>
        <w:rPr>
          <w:del w:id="5465" w:author="Sarah Robinson" w:date="2019-10-16T15:23:00Z"/>
          <w:rFonts w:cstheme="minorHAnsi"/>
          <w:bCs/>
          <w:sz w:val="20"/>
          <w:szCs w:val="20"/>
        </w:rPr>
        <w:pPrChange w:id="5466" w:author="Sarah Robinson" w:date="2019-10-16T15:24:00Z">
          <w:pPr>
            <w:pStyle w:val="bodytext1"/>
            <w:tabs>
              <w:tab w:val="left" w:pos="2520"/>
              <w:tab w:val="right" w:pos="9360"/>
            </w:tabs>
            <w:spacing w:before="80" w:after="80"/>
            <w:ind w:left="360"/>
            <w:jc w:val="both"/>
          </w:pPr>
        </w:pPrChange>
      </w:pPr>
      <w:del w:id="5467"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3B3EE30" w14:textId="12CC8266" w:rsidR="00EA649B" w:rsidRPr="00670921" w:rsidDel="00395BDF" w:rsidRDefault="00EA649B">
      <w:pPr>
        <w:rPr>
          <w:del w:id="5468" w:author="Sarah Robinson" w:date="2019-10-16T15:23:00Z"/>
          <w:rFonts w:cstheme="minorHAnsi"/>
          <w:bCs/>
          <w:sz w:val="20"/>
          <w:szCs w:val="20"/>
        </w:rPr>
        <w:pPrChange w:id="5469" w:author="Sarah Robinson" w:date="2019-10-16T15:24:00Z">
          <w:pPr>
            <w:pStyle w:val="bodytext1"/>
            <w:tabs>
              <w:tab w:val="left" w:pos="2520"/>
              <w:tab w:val="right" w:pos="9360"/>
            </w:tabs>
            <w:spacing w:before="80" w:after="80"/>
            <w:ind w:left="360"/>
            <w:jc w:val="both"/>
          </w:pPr>
        </w:pPrChange>
      </w:pPr>
      <w:del w:id="5470"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C5718B" w14:textId="5A8A36B2" w:rsidR="00EA649B" w:rsidRPr="00670921" w:rsidDel="00395BDF" w:rsidRDefault="00EA649B">
      <w:pPr>
        <w:rPr>
          <w:del w:id="5471" w:author="Sarah Robinson" w:date="2019-10-16T15:23:00Z"/>
          <w:rFonts w:cstheme="minorHAnsi"/>
          <w:bCs/>
          <w:sz w:val="20"/>
          <w:szCs w:val="20"/>
        </w:rPr>
        <w:pPrChange w:id="5472" w:author="Sarah Robinson" w:date="2019-10-16T15:24:00Z">
          <w:pPr>
            <w:pStyle w:val="bodytext1"/>
            <w:tabs>
              <w:tab w:val="left" w:pos="2520"/>
              <w:tab w:val="right" w:pos="9360"/>
            </w:tabs>
            <w:spacing w:before="80" w:after="80"/>
            <w:ind w:left="360"/>
            <w:jc w:val="both"/>
          </w:pPr>
        </w:pPrChange>
      </w:pPr>
      <w:del w:id="5473"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9A1AD9F" w14:textId="54C02B01" w:rsidR="00EA649B" w:rsidRPr="00670921" w:rsidDel="00395BDF" w:rsidRDefault="00EA649B">
      <w:pPr>
        <w:rPr>
          <w:del w:id="5474" w:author="Sarah Robinson" w:date="2019-10-16T15:23:00Z"/>
          <w:rFonts w:cstheme="minorHAnsi"/>
          <w:bCs/>
          <w:sz w:val="20"/>
          <w:szCs w:val="20"/>
        </w:rPr>
        <w:pPrChange w:id="5475" w:author="Sarah Robinson" w:date="2019-10-16T15:24:00Z">
          <w:pPr>
            <w:pStyle w:val="bodytext1"/>
            <w:tabs>
              <w:tab w:val="left" w:pos="2520"/>
              <w:tab w:val="right" w:pos="9360"/>
            </w:tabs>
            <w:spacing w:before="80" w:after="80"/>
            <w:ind w:left="360"/>
            <w:jc w:val="both"/>
          </w:pPr>
        </w:pPrChange>
      </w:pPr>
      <w:del w:id="5476"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A8E9B95" w14:textId="5CD2FB09" w:rsidR="00EA649B" w:rsidRPr="00670921" w:rsidDel="00395BDF" w:rsidRDefault="00EA649B">
      <w:pPr>
        <w:rPr>
          <w:del w:id="5477" w:author="Sarah Robinson" w:date="2019-10-16T15:23:00Z"/>
          <w:rFonts w:cstheme="minorHAnsi"/>
          <w:bCs/>
          <w:sz w:val="20"/>
          <w:szCs w:val="20"/>
        </w:rPr>
        <w:pPrChange w:id="5478" w:author="Sarah Robinson" w:date="2019-10-16T15:24:00Z">
          <w:pPr>
            <w:pStyle w:val="bodytext1"/>
            <w:tabs>
              <w:tab w:val="left" w:pos="2520"/>
              <w:tab w:val="right" w:pos="9360"/>
            </w:tabs>
            <w:spacing w:before="80" w:after="80"/>
            <w:ind w:left="360"/>
            <w:jc w:val="both"/>
          </w:pPr>
        </w:pPrChange>
      </w:pPr>
      <w:del w:id="5479"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BF36F68" w14:textId="17460FF6" w:rsidR="00EA649B" w:rsidRPr="00670921" w:rsidDel="00395BDF" w:rsidRDefault="00EA649B">
      <w:pPr>
        <w:rPr>
          <w:del w:id="5480" w:author="Sarah Robinson" w:date="2019-10-16T15:23:00Z"/>
          <w:rFonts w:cstheme="minorHAnsi"/>
          <w:bCs/>
          <w:sz w:val="20"/>
          <w:szCs w:val="20"/>
        </w:rPr>
        <w:pPrChange w:id="5481" w:author="Sarah Robinson" w:date="2019-10-16T15:24:00Z">
          <w:pPr>
            <w:pStyle w:val="bodytext1"/>
            <w:tabs>
              <w:tab w:val="left" w:pos="2520"/>
              <w:tab w:val="right" w:pos="9360"/>
            </w:tabs>
            <w:spacing w:before="80" w:after="80"/>
            <w:ind w:left="360"/>
            <w:jc w:val="both"/>
          </w:pPr>
        </w:pPrChange>
      </w:pPr>
      <w:del w:id="5482"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505BF2D" w14:textId="06C8D0F9" w:rsidR="00EA649B" w:rsidRPr="00670921" w:rsidDel="00395BDF" w:rsidRDefault="00EA649B">
      <w:pPr>
        <w:rPr>
          <w:del w:id="5483" w:author="Sarah Robinson" w:date="2019-10-16T15:23:00Z"/>
          <w:rFonts w:cstheme="minorHAnsi"/>
          <w:bCs/>
          <w:sz w:val="20"/>
          <w:szCs w:val="20"/>
        </w:rPr>
        <w:pPrChange w:id="5484" w:author="Sarah Robinson" w:date="2019-10-16T15:24:00Z">
          <w:pPr>
            <w:pStyle w:val="bodytext1"/>
            <w:tabs>
              <w:tab w:val="left" w:pos="2520"/>
              <w:tab w:val="right" w:pos="9360"/>
            </w:tabs>
            <w:spacing w:before="80" w:after="80"/>
            <w:ind w:left="360"/>
            <w:jc w:val="both"/>
          </w:pPr>
        </w:pPrChange>
      </w:pPr>
      <w:del w:id="5485"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97F423B" w14:textId="2EEEFF27" w:rsidR="00E030E6" w:rsidRPr="00670921" w:rsidDel="00395BDF" w:rsidRDefault="00E030E6">
      <w:pPr>
        <w:rPr>
          <w:del w:id="5486" w:author="Sarah Robinson" w:date="2019-10-16T15:23:00Z"/>
          <w:rFonts w:cstheme="minorHAnsi"/>
          <w:b/>
          <w:sz w:val="20"/>
          <w:szCs w:val="20"/>
          <w:u w:val="single"/>
        </w:rPr>
        <w:pPrChange w:id="5487" w:author="Sarah Robinson" w:date="2019-10-16T15:24:00Z">
          <w:pPr>
            <w:ind w:hanging="360"/>
            <w:jc w:val="center"/>
          </w:pPr>
        </w:pPrChange>
      </w:pPr>
      <w:del w:id="5488" w:author="Sarah Robinson" w:date="2019-10-16T15:23:00Z">
        <w:r w:rsidRPr="00670921" w:rsidDel="00395BDF">
          <w:rPr>
            <w:rFonts w:cstheme="minorHAnsi"/>
            <w:b/>
            <w:sz w:val="20"/>
            <w:szCs w:val="20"/>
            <w:u w:val="single"/>
          </w:rPr>
          <w:delText>IMMEDIATE CONSEQUENCES</w:delText>
        </w:r>
      </w:del>
    </w:p>
    <w:p w14:paraId="4B9F4AC1" w14:textId="40B1E77D" w:rsidR="00E030E6" w:rsidRPr="00670921" w:rsidDel="00395BDF" w:rsidRDefault="00E030E6">
      <w:pPr>
        <w:rPr>
          <w:del w:id="5489" w:author="Sarah Robinson" w:date="2019-10-16T15:23:00Z"/>
          <w:rFonts w:cstheme="minorHAnsi"/>
          <w:b/>
          <w:sz w:val="20"/>
          <w:szCs w:val="20"/>
        </w:rPr>
        <w:pPrChange w:id="5490" w:author="Sarah Robinson" w:date="2019-10-16T15:24:00Z">
          <w:pPr>
            <w:tabs>
              <w:tab w:val="left" w:pos="2520"/>
              <w:tab w:val="right" w:pos="9360"/>
            </w:tabs>
          </w:pPr>
        </w:pPrChange>
      </w:pPr>
      <w:del w:id="5491" w:author="Sarah Robinson" w:date="2019-10-16T15:23:00Z">
        <w:r w:rsidRPr="00670921" w:rsidDel="00395BDF">
          <w:rPr>
            <w:rFonts w:cstheme="minorHAnsi"/>
            <w:b/>
            <w:sz w:val="20"/>
            <w:szCs w:val="20"/>
          </w:rPr>
          <w:delText>Personnel Injuries</w:delText>
        </w:r>
      </w:del>
    </w:p>
    <w:p w14:paraId="3903B630" w14:textId="3B721ADC" w:rsidR="00E030E6" w:rsidRPr="00670921" w:rsidDel="00395BDF" w:rsidRDefault="00670921">
      <w:pPr>
        <w:rPr>
          <w:del w:id="5492" w:author="Sarah Robinson" w:date="2019-10-16T15:23:00Z"/>
          <w:rFonts w:cstheme="minorHAnsi"/>
          <w:bCs/>
          <w:sz w:val="20"/>
          <w:szCs w:val="20"/>
        </w:rPr>
        <w:pPrChange w:id="5493" w:author="Sarah Robinson" w:date="2019-10-16T15:24:00Z">
          <w:pPr>
            <w:pStyle w:val="bodytext1"/>
            <w:tabs>
              <w:tab w:val="left" w:pos="2520"/>
              <w:tab w:val="right" w:pos="9360"/>
            </w:tabs>
            <w:spacing w:before="80" w:after="80"/>
            <w:ind w:left="360"/>
            <w:jc w:val="both"/>
          </w:pPr>
        </w:pPrChange>
      </w:pPr>
      <w:del w:id="5494"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5E7134BD" w14:textId="17E25E69" w:rsidR="00E030E6" w:rsidRPr="00670921" w:rsidDel="00395BDF" w:rsidRDefault="00E030E6">
      <w:pPr>
        <w:rPr>
          <w:del w:id="5495" w:author="Sarah Robinson" w:date="2019-10-16T15:23:00Z"/>
          <w:rFonts w:cstheme="minorHAnsi"/>
          <w:bCs/>
          <w:sz w:val="20"/>
          <w:szCs w:val="20"/>
        </w:rPr>
        <w:pPrChange w:id="5496" w:author="Sarah Robinson" w:date="2019-10-16T15:24:00Z">
          <w:pPr>
            <w:pStyle w:val="bodytext1"/>
            <w:tabs>
              <w:tab w:val="left" w:pos="2520"/>
              <w:tab w:val="right" w:pos="9360"/>
            </w:tabs>
            <w:spacing w:before="80" w:after="80"/>
            <w:ind w:left="360"/>
            <w:jc w:val="both"/>
          </w:pPr>
        </w:pPrChange>
      </w:pPr>
      <w:del w:id="5497"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80126AE" w14:textId="40D046C1" w:rsidR="00E030E6" w:rsidRPr="00670921" w:rsidDel="00395BDF" w:rsidRDefault="00E030E6">
      <w:pPr>
        <w:rPr>
          <w:del w:id="5498" w:author="Sarah Robinson" w:date="2019-10-16T15:23:00Z"/>
          <w:rFonts w:cstheme="minorHAnsi"/>
          <w:bCs/>
          <w:sz w:val="20"/>
          <w:szCs w:val="20"/>
        </w:rPr>
        <w:pPrChange w:id="5499" w:author="Sarah Robinson" w:date="2019-10-16T15:24:00Z">
          <w:pPr>
            <w:pStyle w:val="bodytext1"/>
            <w:tabs>
              <w:tab w:val="left" w:pos="2520"/>
              <w:tab w:val="right" w:pos="9360"/>
            </w:tabs>
            <w:spacing w:before="80" w:after="80"/>
            <w:ind w:left="360"/>
            <w:jc w:val="both"/>
          </w:pPr>
        </w:pPrChange>
      </w:pPr>
      <w:del w:id="5500"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F35A9E5" w14:textId="0C5E1A00" w:rsidR="00E030E6" w:rsidRPr="00670921" w:rsidDel="00395BDF" w:rsidRDefault="00E030E6">
      <w:pPr>
        <w:rPr>
          <w:del w:id="5501" w:author="Sarah Robinson" w:date="2019-10-16T15:23:00Z"/>
          <w:rFonts w:cstheme="minorHAnsi"/>
          <w:bCs/>
          <w:sz w:val="20"/>
          <w:szCs w:val="20"/>
        </w:rPr>
        <w:pPrChange w:id="5502" w:author="Sarah Robinson" w:date="2019-10-16T15:24:00Z">
          <w:pPr>
            <w:pStyle w:val="bodytext1"/>
            <w:tabs>
              <w:tab w:val="left" w:pos="2520"/>
              <w:tab w:val="right" w:pos="9360"/>
            </w:tabs>
            <w:spacing w:before="80" w:after="80"/>
            <w:ind w:left="360"/>
            <w:jc w:val="both"/>
          </w:pPr>
        </w:pPrChange>
      </w:pPr>
      <w:del w:id="5503"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8C37102" w14:textId="657F7535" w:rsidR="00E030E6" w:rsidRPr="00670921" w:rsidDel="00395BDF" w:rsidRDefault="00E030E6">
      <w:pPr>
        <w:rPr>
          <w:del w:id="5504" w:author="Sarah Robinson" w:date="2019-10-16T15:23:00Z"/>
          <w:rFonts w:cstheme="minorHAnsi"/>
          <w:bCs/>
          <w:sz w:val="20"/>
          <w:szCs w:val="20"/>
        </w:rPr>
        <w:pPrChange w:id="5505" w:author="Sarah Robinson" w:date="2019-10-16T15:24:00Z">
          <w:pPr>
            <w:pStyle w:val="bodytext1"/>
            <w:tabs>
              <w:tab w:val="left" w:pos="2520"/>
              <w:tab w:val="right" w:pos="9360"/>
            </w:tabs>
            <w:spacing w:before="80" w:after="80"/>
            <w:ind w:left="360"/>
            <w:jc w:val="both"/>
          </w:pPr>
        </w:pPrChange>
      </w:pPr>
      <w:del w:id="5506"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CD34A1F" w14:textId="1CBC8727" w:rsidR="00E030E6" w:rsidRPr="00670921" w:rsidDel="00395BDF" w:rsidRDefault="00E030E6">
      <w:pPr>
        <w:rPr>
          <w:del w:id="5507" w:author="Sarah Robinson" w:date="2019-10-16T15:23:00Z"/>
          <w:rFonts w:cstheme="minorHAnsi"/>
          <w:bCs/>
          <w:sz w:val="20"/>
          <w:szCs w:val="20"/>
        </w:rPr>
        <w:pPrChange w:id="5508" w:author="Sarah Robinson" w:date="2019-10-16T15:24:00Z">
          <w:pPr>
            <w:pStyle w:val="bodytext1"/>
            <w:tabs>
              <w:tab w:val="left" w:pos="2520"/>
              <w:tab w:val="right" w:pos="9360"/>
            </w:tabs>
            <w:spacing w:before="80" w:after="80"/>
            <w:ind w:left="360"/>
            <w:jc w:val="both"/>
          </w:pPr>
        </w:pPrChange>
      </w:pPr>
      <w:del w:id="5509"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0CF4C6C" w14:textId="2A9C84F6" w:rsidR="00E030E6" w:rsidRPr="00670921" w:rsidDel="00395BDF" w:rsidRDefault="00E030E6">
      <w:pPr>
        <w:rPr>
          <w:del w:id="5510" w:author="Sarah Robinson" w:date="2019-10-16T15:23:00Z"/>
          <w:rFonts w:cstheme="minorHAnsi"/>
          <w:bCs/>
          <w:sz w:val="20"/>
          <w:szCs w:val="20"/>
        </w:rPr>
        <w:pPrChange w:id="5511" w:author="Sarah Robinson" w:date="2019-10-16T15:24:00Z">
          <w:pPr>
            <w:pStyle w:val="bodytext1"/>
            <w:tabs>
              <w:tab w:val="left" w:pos="2520"/>
              <w:tab w:val="right" w:pos="9360"/>
            </w:tabs>
            <w:spacing w:before="80" w:after="80"/>
            <w:ind w:left="360"/>
            <w:jc w:val="both"/>
          </w:pPr>
        </w:pPrChange>
      </w:pPr>
      <w:del w:id="5512"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BB397CF" w14:textId="2E12F7B1" w:rsidR="00E030E6" w:rsidRPr="00670921" w:rsidDel="00395BDF" w:rsidRDefault="00E030E6">
      <w:pPr>
        <w:rPr>
          <w:del w:id="5513" w:author="Sarah Robinson" w:date="2019-10-16T15:23:00Z"/>
          <w:rFonts w:cstheme="minorHAnsi"/>
          <w:bCs/>
          <w:sz w:val="20"/>
          <w:szCs w:val="20"/>
        </w:rPr>
        <w:pPrChange w:id="5514" w:author="Sarah Robinson" w:date="2019-10-16T15:24:00Z">
          <w:pPr>
            <w:pStyle w:val="bodytext1"/>
            <w:tabs>
              <w:tab w:val="left" w:pos="2520"/>
              <w:tab w:val="right" w:pos="9360"/>
            </w:tabs>
            <w:spacing w:before="80" w:after="80"/>
            <w:ind w:left="360"/>
            <w:jc w:val="both"/>
          </w:pPr>
        </w:pPrChange>
      </w:pPr>
      <w:del w:id="5515"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3D3D277" w14:textId="42DCD3EB" w:rsidR="00E030E6" w:rsidRPr="00670921" w:rsidDel="00395BDF" w:rsidRDefault="00E030E6">
      <w:pPr>
        <w:rPr>
          <w:del w:id="5516" w:author="Sarah Robinson" w:date="2019-10-16T15:23:00Z"/>
          <w:rFonts w:cstheme="minorHAnsi"/>
          <w:bCs/>
          <w:sz w:val="20"/>
          <w:szCs w:val="20"/>
        </w:rPr>
        <w:pPrChange w:id="5517" w:author="Sarah Robinson" w:date="2019-10-16T15:24:00Z">
          <w:pPr>
            <w:pStyle w:val="bodytext1"/>
            <w:tabs>
              <w:tab w:val="left" w:pos="2520"/>
              <w:tab w:val="right" w:pos="9360"/>
            </w:tabs>
            <w:spacing w:before="80"/>
            <w:ind w:left="357"/>
            <w:jc w:val="both"/>
          </w:pPr>
        </w:pPrChange>
      </w:pPr>
      <w:del w:id="5518"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03DF938" w14:textId="2CBAC52D" w:rsidR="00E030E6" w:rsidRPr="00670921" w:rsidDel="00395BDF" w:rsidRDefault="00E030E6">
      <w:pPr>
        <w:rPr>
          <w:del w:id="5519" w:author="Sarah Robinson" w:date="2019-10-16T15:23:00Z"/>
          <w:rFonts w:cstheme="minorHAnsi"/>
          <w:b/>
          <w:sz w:val="12"/>
          <w:szCs w:val="12"/>
        </w:rPr>
        <w:pPrChange w:id="5520" w:author="Sarah Robinson" w:date="2019-10-16T15:24:00Z">
          <w:pPr>
            <w:tabs>
              <w:tab w:val="left" w:pos="2520"/>
              <w:tab w:val="right" w:pos="9360"/>
            </w:tabs>
          </w:pPr>
        </w:pPrChange>
      </w:pPr>
    </w:p>
    <w:p w14:paraId="748EB8F3" w14:textId="524E9C5B" w:rsidR="00E030E6" w:rsidRPr="00670921" w:rsidDel="00395BDF" w:rsidRDefault="00E030E6">
      <w:pPr>
        <w:rPr>
          <w:del w:id="5521" w:author="Sarah Robinson" w:date="2019-10-16T15:23:00Z"/>
          <w:rFonts w:cstheme="minorHAnsi"/>
          <w:b/>
          <w:sz w:val="20"/>
          <w:szCs w:val="20"/>
        </w:rPr>
        <w:pPrChange w:id="5522" w:author="Sarah Robinson" w:date="2019-10-16T15:24:00Z">
          <w:pPr>
            <w:tabs>
              <w:tab w:val="left" w:pos="2520"/>
              <w:tab w:val="right" w:pos="9360"/>
            </w:tabs>
          </w:pPr>
        </w:pPrChange>
      </w:pPr>
      <w:del w:id="5523" w:author="Sarah Robinson" w:date="2019-10-16T15:23:00Z">
        <w:r w:rsidRPr="00670921" w:rsidDel="00395BDF">
          <w:rPr>
            <w:rFonts w:cstheme="minorHAnsi"/>
            <w:b/>
            <w:sz w:val="20"/>
            <w:szCs w:val="20"/>
          </w:rPr>
          <w:delText>Petroleum Discharge</w:delText>
        </w:r>
      </w:del>
    </w:p>
    <w:p w14:paraId="225A39CA" w14:textId="28CEC051" w:rsidR="00E030E6" w:rsidRPr="00670921" w:rsidDel="00395BDF" w:rsidRDefault="00670921">
      <w:pPr>
        <w:rPr>
          <w:del w:id="5524" w:author="Sarah Robinson" w:date="2019-10-16T15:23:00Z"/>
          <w:rFonts w:cstheme="minorHAnsi"/>
          <w:bCs/>
          <w:sz w:val="20"/>
          <w:szCs w:val="20"/>
        </w:rPr>
        <w:pPrChange w:id="5525" w:author="Sarah Robinson" w:date="2019-10-16T15:24:00Z">
          <w:pPr>
            <w:pStyle w:val="bodytext1"/>
            <w:tabs>
              <w:tab w:val="left" w:pos="2520"/>
              <w:tab w:val="right" w:pos="9360"/>
            </w:tabs>
            <w:spacing w:before="80" w:after="80"/>
            <w:ind w:left="360"/>
            <w:jc w:val="both"/>
          </w:pPr>
        </w:pPrChange>
      </w:pPr>
      <w:del w:id="5526"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7A67C96E" w14:textId="14B9E34E" w:rsidR="00E030E6" w:rsidRPr="00670921" w:rsidDel="00395BDF" w:rsidRDefault="00E030E6">
      <w:pPr>
        <w:rPr>
          <w:del w:id="5527" w:author="Sarah Robinson" w:date="2019-10-16T15:23:00Z"/>
          <w:rFonts w:cstheme="minorHAnsi"/>
          <w:bCs/>
          <w:sz w:val="20"/>
          <w:szCs w:val="20"/>
        </w:rPr>
        <w:pPrChange w:id="5528" w:author="Sarah Robinson" w:date="2019-10-16T15:24:00Z">
          <w:pPr>
            <w:pStyle w:val="bodytext1"/>
            <w:tabs>
              <w:tab w:val="left" w:pos="2520"/>
              <w:tab w:val="right" w:pos="9360"/>
            </w:tabs>
            <w:spacing w:before="80" w:after="80"/>
            <w:ind w:left="360"/>
            <w:jc w:val="both"/>
          </w:pPr>
        </w:pPrChange>
      </w:pPr>
      <w:del w:id="5529"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AA77300" w14:textId="7078186A" w:rsidR="00E030E6" w:rsidRPr="00670921" w:rsidDel="00395BDF" w:rsidRDefault="00E030E6">
      <w:pPr>
        <w:rPr>
          <w:del w:id="5530" w:author="Sarah Robinson" w:date="2019-10-16T15:23:00Z"/>
          <w:rFonts w:cstheme="minorHAnsi"/>
          <w:bCs/>
          <w:sz w:val="20"/>
          <w:szCs w:val="20"/>
        </w:rPr>
        <w:pPrChange w:id="5531" w:author="Sarah Robinson" w:date="2019-10-16T15:24:00Z">
          <w:pPr>
            <w:pStyle w:val="bodytext1"/>
            <w:tabs>
              <w:tab w:val="left" w:pos="2520"/>
              <w:tab w:val="right" w:pos="9360"/>
            </w:tabs>
            <w:spacing w:before="80" w:after="80"/>
            <w:ind w:left="360"/>
            <w:jc w:val="both"/>
          </w:pPr>
        </w:pPrChange>
      </w:pPr>
      <w:del w:id="5532"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4F3B287" w14:textId="179BA70E" w:rsidR="00E030E6" w:rsidRPr="00670921" w:rsidDel="00395BDF" w:rsidRDefault="00E030E6">
      <w:pPr>
        <w:rPr>
          <w:del w:id="5533" w:author="Sarah Robinson" w:date="2019-10-16T15:23:00Z"/>
          <w:rFonts w:cstheme="minorHAnsi"/>
          <w:bCs/>
          <w:sz w:val="20"/>
          <w:szCs w:val="20"/>
        </w:rPr>
        <w:pPrChange w:id="5534" w:author="Sarah Robinson" w:date="2019-10-16T15:24:00Z">
          <w:pPr>
            <w:pStyle w:val="bodytext1"/>
            <w:tabs>
              <w:tab w:val="left" w:pos="2520"/>
              <w:tab w:val="right" w:pos="9360"/>
            </w:tabs>
            <w:spacing w:before="80" w:after="80"/>
            <w:ind w:left="360"/>
            <w:jc w:val="both"/>
          </w:pPr>
        </w:pPrChange>
      </w:pPr>
      <w:del w:id="5535"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4148B56" w14:textId="3181BC00" w:rsidR="00E030E6" w:rsidRPr="00670921" w:rsidDel="00395BDF" w:rsidRDefault="00E030E6">
      <w:pPr>
        <w:rPr>
          <w:del w:id="5536" w:author="Sarah Robinson" w:date="2019-10-16T15:23:00Z"/>
          <w:rFonts w:cstheme="minorHAnsi"/>
          <w:bCs/>
          <w:sz w:val="20"/>
          <w:szCs w:val="20"/>
        </w:rPr>
        <w:pPrChange w:id="5537" w:author="Sarah Robinson" w:date="2019-10-16T15:24:00Z">
          <w:pPr>
            <w:pStyle w:val="bodytext1"/>
            <w:tabs>
              <w:tab w:val="left" w:pos="2520"/>
              <w:tab w:val="right" w:pos="9360"/>
            </w:tabs>
            <w:spacing w:before="80" w:after="80"/>
            <w:ind w:left="360"/>
            <w:jc w:val="both"/>
          </w:pPr>
        </w:pPrChange>
      </w:pPr>
      <w:del w:id="5538"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3320EBF" w14:textId="192576CC" w:rsidR="00E030E6" w:rsidRPr="00670921" w:rsidDel="00395BDF" w:rsidRDefault="00E030E6">
      <w:pPr>
        <w:rPr>
          <w:del w:id="5539" w:author="Sarah Robinson" w:date="2019-10-16T15:23:00Z"/>
          <w:rFonts w:cstheme="minorHAnsi"/>
          <w:bCs/>
          <w:sz w:val="20"/>
          <w:szCs w:val="20"/>
        </w:rPr>
        <w:pPrChange w:id="5540" w:author="Sarah Robinson" w:date="2019-10-16T15:24:00Z">
          <w:pPr>
            <w:pStyle w:val="bodytext1"/>
            <w:tabs>
              <w:tab w:val="left" w:pos="2520"/>
              <w:tab w:val="right" w:pos="9360"/>
            </w:tabs>
            <w:spacing w:before="80" w:after="80"/>
            <w:ind w:left="360"/>
            <w:jc w:val="both"/>
          </w:pPr>
        </w:pPrChange>
      </w:pPr>
      <w:del w:id="5541"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6CB18B" w14:textId="56C6617B" w:rsidR="00E030E6" w:rsidRPr="00670921" w:rsidDel="00395BDF" w:rsidRDefault="00E030E6">
      <w:pPr>
        <w:rPr>
          <w:del w:id="5542" w:author="Sarah Robinson" w:date="2019-10-16T15:23:00Z"/>
          <w:rFonts w:cstheme="minorHAnsi"/>
          <w:bCs/>
          <w:sz w:val="20"/>
          <w:szCs w:val="20"/>
        </w:rPr>
        <w:pPrChange w:id="5543" w:author="Sarah Robinson" w:date="2019-10-16T15:24:00Z">
          <w:pPr>
            <w:pStyle w:val="bodytext1"/>
            <w:tabs>
              <w:tab w:val="left" w:pos="2520"/>
              <w:tab w:val="right" w:pos="9360"/>
            </w:tabs>
            <w:spacing w:before="80" w:after="80"/>
            <w:ind w:left="360"/>
            <w:jc w:val="both"/>
          </w:pPr>
        </w:pPrChange>
      </w:pPr>
      <w:del w:id="5544"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EE3FA95" w14:textId="13F4302B" w:rsidR="00E030E6" w:rsidRPr="00670921" w:rsidDel="00395BDF" w:rsidRDefault="00E030E6">
      <w:pPr>
        <w:rPr>
          <w:del w:id="5545" w:author="Sarah Robinson" w:date="2019-10-16T15:23:00Z"/>
          <w:rFonts w:cstheme="minorHAnsi"/>
          <w:bCs/>
          <w:sz w:val="20"/>
          <w:szCs w:val="20"/>
        </w:rPr>
        <w:pPrChange w:id="5546" w:author="Sarah Robinson" w:date="2019-10-16T15:24:00Z">
          <w:pPr>
            <w:pStyle w:val="bodytext1"/>
            <w:tabs>
              <w:tab w:val="left" w:pos="2520"/>
              <w:tab w:val="right" w:pos="9360"/>
            </w:tabs>
            <w:spacing w:before="80" w:after="80"/>
            <w:ind w:left="360"/>
            <w:jc w:val="both"/>
          </w:pPr>
        </w:pPrChange>
      </w:pPr>
      <w:del w:id="5547"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B112536" w14:textId="0A0F23E8" w:rsidR="00E030E6" w:rsidRPr="00670921" w:rsidDel="00395BDF" w:rsidRDefault="00E030E6">
      <w:pPr>
        <w:rPr>
          <w:del w:id="5548" w:author="Sarah Robinson" w:date="2019-10-16T15:23:00Z"/>
          <w:rFonts w:cstheme="minorHAnsi"/>
          <w:bCs/>
          <w:sz w:val="20"/>
          <w:szCs w:val="20"/>
        </w:rPr>
        <w:pPrChange w:id="5549" w:author="Sarah Robinson" w:date="2019-10-16T15:24:00Z">
          <w:pPr>
            <w:pStyle w:val="bodytext1"/>
            <w:tabs>
              <w:tab w:val="left" w:pos="2520"/>
              <w:tab w:val="right" w:pos="9360"/>
            </w:tabs>
            <w:spacing w:before="80"/>
            <w:ind w:left="357"/>
            <w:jc w:val="both"/>
          </w:pPr>
        </w:pPrChange>
      </w:pPr>
      <w:del w:id="5550"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BCD3E7E" w14:textId="01E12AB7" w:rsidR="00E030E6" w:rsidRPr="00670921" w:rsidDel="00395BDF" w:rsidRDefault="00E030E6">
      <w:pPr>
        <w:rPr>
          <w:del w:id="5551" w:author="Sarah Robinson" w:date="2019-10-16T15:23:00Z"/>
          <w:rFonts w:cstheme="minorHAnsi"/>
          <w:b/>
          <w:sz w:val="12"/>
          <w:szCs w:val="12"/>
        </w:rPr>
        <w:pPrChange w:id="5552" w:author="Sarah Robinson" w:date="2019-10-16T15:24:00Z">
          <w:pPr>
            <w:tabs>
              <w:tab w:val="left" w:pos="2520"/>
              <w:tab w:val="right" w:pos="9360"/>
            </w:tabs>
          </w:pPr>
        </w:pPrChange>
      </w:pPr>
    </w:p>
    <w:p w14:paraId="7BE33240" w14:textId="790B2719" w:rsidR="00E030E6" w:rsidRPr="00670921" w:rsidDel="00395BDF" w:rsidRDefault="00E030E6">
      <w:pPr>
        <w:rPr>
          <w:del w:id="5553" w:author="Sarah Robinson" w:date="2019-10-16T15:23:00Z"/>
          <w:rFonts w:cstheme="minorHAnsi"/>
          <w:b/>
          <w:sz w:val="20"/>
          <w:szCs w:val="20"/>
        </w:rPr>
        <w:pPrChange w:id="5554" w:author="Sarah Robinson" w:date="2019-10-16T15:24:00Z">
          <w:pPr>
            <w:tabs>
              <w:tab w:val="left" w:pos="2520"/>
              <w:tab w:val="right" w:pos="9360"/>
            </w:tabs>
          </w:pPr>
        </w:pPrChange>
      </w:pPr>
      <w:del w:id="5555" w:author="Sarah Robinson" w:date="2019-10-16T15:23:00Z">
        <w:r w:rsidRPr="00670921" w:rsidDel="00395BDF">
          <w:rPr>
            <w:rFonts w:cstheme="minorHAnsi"/>
            <w:b/>
            <w:sz w:val="20"/>
            <w:szCs w:val="20"/>
          </w:rPr>
          <w:delText>Hazardous Materials Release</w:delText>
        </w:r>
      </w:del>
    </w:p>
    <w:p w14:paraId="560BB038" w14:textId="7BE875F6" w:rsidR="00E030E6" w:rsidRPr="00670921" w:rsidDel="00395BDF" w:rsidRDefault="00670921">
      <w:pPr>
        <w:rPr>
          <w:del w:id="5556" w:author="Sarah Robinson" w:date="2019-10-16T15:23:00Z"/>
          <w:rFonts w:cstheme="minorHAnsi"/>
          <w:bCs/>
          <w:sz w:val="20"/>
          <w:szCs w:val="20"/>
        </w:rPr>
        <w:pPrChange w:id="5557" w:author="Sarah Robinson" w:date="2019-10-16T15:24:00Z">
          <w:pPr>
            <w:pStyle w:val="bodytext1"/>
            <w:tabs>
              <w:tab w:val="left" w:pos="2520"/>
              <w:tab w:val="right" w:pos="9360"/>
            </w:tabs>
            <w:spacing w:before="80" w:after="80"/>
            <w:ind w:left="360"/>
            <w:jc w:val="both"/>
          </w:pPr>
        </w:pPrChange>
      </w:pPr>
      <w:del w:id="5558"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19742EA3" w14:textId="113C56DF" w:rsidR="00E030E6" w:rsidRPr="00670921" w:rsidDel="00395BDF" w:rsidRDefault="00E030E6">
      <w:pPr>
        <w:rPr>
          <w:del w:id="5559" w:author="Sarah Robinson" w:date="2019-10-16T15:23:00Z"/>
          <w:rFonts w:cstheme="minorHAnsi"/>
          <w:bCs/>
          <w:sz w:val="20"/>
          <w:szCs w:val="20"/>
        </w:rPr>
        <w:pPrChange w:id="5560" w:author="Sarah Robinson" w:date="2019-10-16T15:24:00Z">
          <w:pPr>
            <w:pStyle w:val="bodytext1"/>
            <w:tabs>
              <w:tab w:val="left" w:pos="2520"/>
              <w:tab w:val="right" w:pos="9360"/>
            </w:tabs>
            <w:spacing w:before="80" w:after="80"/>
            <w:ind w:left="360"/>
            <w:jc w:val="both"/>
          </w:pPr>
        </w:pPrChange>
      </w:pPr>
      <w:del w:id="5561"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2DD1F9" w14:textId="0FEA47D4" w:rsidR="00E030E6" w:rsidRPr="00670921" w:rsidDel="00395BDF" w:rsidRDefault="00E030E6">
      <w:pPr>
        <w:rPr>
          <w:del w:id="5562" w:author="Sarah Robinson" w:date="2019-10-16T15:23:00Z"/>
          <w:rFonts w:cstheme="minorHAnsi"/>
          <w:bCs/>
          <w:sz w:val="20"/>
          <w:szCs w:val="20"/>
        </w:rPr>
        <w:pPrChange w:id="5563" w:author="Sarah Robinson" w:date="2019-10-16T15:24:00Z">
          <w:pPr>
            <w:pStyle w:val="bodytext1"/>
            <w:tabs>
              <w:tab w:val="left" w:pos="2520"/>
              <w:tab w:val="right" w:pos="9360"/>
            </w:tabs>
            <w:spacing w:before="80" w:after="80"/>
            <w:ind w:left="360"/>
            <w:jc w:val="both"/>
          </w:pPr>
        </w:pPrChange>
      </w:pPr>
      <w:del w:id="5564"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DDCFE20" w14:textId="69C333AE" w:rsidR="00E030E6" w:rsidRPr="00670921" w:rsidDel="00395BDF" w:rsidRDefault="00E030E6">
      <w:pPr>
        <w:rPr>
          <w:del w:id="5565" w:author="Sarah Robinson" w:date="2019-10-16T15:23:00Z"/>
          <w:rFonts w:cstheme="minorHAnsi"/>
          <w:bCs/>
          <w:sz w:val="20"/>
          <w:szCs w:val="20"/>
        </w:rPr>
        <w:pPrChange w:id="5566" w:author="Sarah Robinson" w:date="2019-10-16T15:24:00Z">
          <w:pPr>
            <w:pStyle w:val="bodytext1"/>
            <w:tabs>
              <w:tab w:val="left" w:pos="2520"/>
              <w:tab w:val="right" w:pos="9360"/>
            </w:tabs>
            <w:spacing w:before="80" w:after="80"/>
            <w:ind w:left="360"/>
            <w:jc w:val="both"/>
          </w:pPr>
        </w:pPrChange>
      </w:pPr>
      <w:del w:id="5567"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20DBBBB" w14:textId="784A0ED7" w:rsidR="00E030E6" w:rsidRPr="00670921" w:rsidDel="00395BDF" w:rsidRDefault="00E030E6">
      <w:pPr>
        <w:rPr>
          <w:del w:id="5568" w:author="Sarah Robinson" w:date="2019-10-16T15:23:00Z"/>
          <w:rFonts w:cstheme="minorHAnsi"/>
          <w:bCs/>
          <w:sz w:val="20"/>
          <w:szCs w:val="20"/>
        </w:rPr>
        <w:pPrChange w:id="5569" w:author="Sarah Robinson" w:date="2019-10-16T15:24:00Z">
          <w:pPr>
            <w:pStyle w:val="bodytext1"/>
            <w:tabs>
              <w:tab w:val="left" w:pos="2520"/>
              <w:tab w:val="right" w:pos="9360"/>
            </w:tabs>
            <w:spacing w:before="80" w:after="80"/>
            <w:ind w:left="360"/>
            <w:jc w:val="both"/>
          </w:pPr>
        </w:pPrChange>
      </w:pPr>
      <w:del w:id="5570"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E7F849" w14:textId="42621DA0" w:rsidR="00E030E6" w:rsidRPr="00670921" w:rsidDel="00395BDF" w:rsidRDefault="00E030E6">
      <w:pPr>
        <w:rPr>
          <w:del w:id="5571" w:author="Sarah Robinson" w:date="2019-10-16T15:23:00Z"/>
          <w:rFonts w:cstheme="minorHAnsi"/>
          <w:bCs/>
          <w:sz w:val="20"/>
          <w:szCs w:val="20"/>
        </w:rPr>
        <w:pPrChange w:id="5572" w:author="Sarah Robinson" w:date="2019-10-16T15:24:00Z">
          <w:pPr>
            <w:pStyle w:val="bodytext1"/>
            <w:tabs>
              <w:tab w:val="left" w:pos="2520"/>
              <w:tab w:val="right" w:pos="9360"/>
            </w:tabs>
            <w:spacing w:before="80" w:after="80"/>
            <w:ind w:left="360"/>
            <w:jc w:val="both"/>
          </w:pPr>
        </w:pPrChange>
      </w:pPr>
      <w:del w:id="5573"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52CCC08" w14:textId="4FB63179" w:rsidR="00E030E6" w:rsidRPr="00670921" w:rsidDel="00395BDF" w:rsidRDefault="00E030E6">
      <w:pPr>
        <w:rPr>
          <w:del w:id="5574" w:author="Sarah Robinson" w:date="2019-10-16T15:23:00Z"/>
          <w:rFonts w:cstheme="minorHAnsi"/>
          <w:bCs/>
          <w:sz w:val="20"/>
          <w:szCs w:val="20"/>
        </w:rPr>
        <w:pPrChange w:id="5575" w:author="Sarah Robinson" w:date="2019-10-16T15:24:00Z">
          <w:pPr>
            <w:pStyle w:val="bodytext1"/>
            <w:tabs>
              <w:tab w:val="left" w:pos="2520"/>
              <w:tab w:val="right" w:pos="9360"/>
            </w:tabs>
            <w:spacing w:before="80" w:after="80"/>
            <w:ind w:left="360"/>
            <w:jc w:val="both"/>
          </w:pPr>
        </w:pPrChange>
      </w:pPr>
      <w:del w:id="5576"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29C1BA2" w14:textId="38A56C3A" w:rsidR="00E030E6" w:rsidRPr="00670921" w:rsidDel="00395BDF" w:rsidRDefault="00E030E6">
      <w:pPr>
        <w:rPr>
          <w:del w:id="5577" w:author="Sarah Robinson" w:date="2019-10-16T15:23:00Z"/>
          <w:rFonts w:cstheme="minorHAnsi"/>
          <w:bCs/>
          <w:sz w:val="20"/>
          <w:szCs w:val="20"/>
        </w:rPr>
        <w:pPrChange w:id="5578" w:author="Sarah Robinson" w:date="2019-10-16T15:24:00Z">
          <w:pPr>
            <w:pStyle w:val="bodytext1"/>
            <w:tabs>
              <w:tab w:val="left" w:pos="2520"/>
              <w:tab w:val="right" w:pos="9360"/>
            </w:tabs>
            <w:spacing w:before="80" w:after="80"/>
            <w:ind w:left="360"/>
            <w:jc w:val="both"/>
          </w:pPr>
        </w:pPrChange>
      </w:pPr>
      <w:del w:id="5579"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9DCEFB1" w14:textId="72639747" w:rsidR="00E030E6" w:rsidRPr="00670921" w:rsidDel="00395BDF" w:rsidRDefault="00E030E6">
      <w:pPr>
        <w:rPr>
          <w:del w:id="5580" w:author="Sarah Robinson" w:date="2019-10-16T15:23:00Z"/>
          <w:rFonts w:cstheme="minorHAnsi"/>
          <w:bCs/>
          <w:sz w:val="20"/>
          <w:szCs w:val="20"/>
        </w:rPr>
        <w:pPrChange w:id="5581" w:author="Sarah Robinson" w:date="2019-10-16T15:24:00Z">
          <w:pPr>
            <w:pStyle w:val="bodytext1"/>
            <w:tabs>
              <w:tab w:val="left" w:pos="2520"/>
              <w:tab w:val="right" w:pos="9360"/>
            </w:tabs>
            <w:spacing w:before="80"/>
            <w:ind w:left="357"/>
            <w:jc w:val="both"/>
          </w:pPr>
        </w:pPrChange>
      </w:pPr>
      <w:del w:id="5582"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BE42AF9" w14:textId="71AF6F08" w:rsidR="00E030E6" w:rsidRPr="00670921" w:rsidDel="00395BDF" w:rsidRDefault="00E030E6">
      <w:pPr>
        <w:rPr>
          <w:del w:id="5583" w:author="Sarah Robinson" w:date="2019-10-16T15:23:00Z"/>
          <w:rFonts w:cstheme="minorHAnsi"/>
          <w:b/>
          <w:sz w:val="12"/>
          <w:szCs w:val="12"/>
        </w:rPr>
        <w:pPrChange w:id="5584" w:author="Sarah Robinson" w:date="2019-10-16T15:24:00Z">
          <w:pPr>
            <w:tabs>
              <w:tab w:val="left" w:pos="2520"/>
              <w:tab w:val="right" w:pos="9360"/>
            </w:tabs>
          </w:pPr>
        </w:pPrChange>
      </w:pPr>
    </w:p>
    <w:p w14:paraId="0B516BDA" w14:textId="24122B32" w:rsidR="00E030E6" w:rsidRPr="00670921" w:rsidDel="00395BDF" w:rsidRDefault="00E030E6">
      <w:pPr>
        <w:rPr>
          <w:del w:id="5585" w:author="Sarah Robinson" w:date="2019-10-16T15:23:00Z"/>
          <w:rFonts w:cstheme="minorHAnsi"/>
          <w:b/>
          <w:sz w:val="20"/>
          <w:szCs w:val="20"/>
        </w:rPr>
        <w:pPrChange w:id="5586" w:author="Sarah Robinson" w:date="2019-10-16T15:24:00Z">
          <w:pPr>
            <w:tabs>
              <w:tab w:val="left" w:pos="2520"/>
              <w:tab w:val="right" w:pos="9360"/>
            </w:tabs>
          </w:pPr>
        </w:pPrChange>
      </w:pPr>
      <w:del w:id="5587" w:author="Sarah Robinson" w:date="2019-10-16T15:23:00Z">
        <w:r w:rsidRPr="00670921" w:rsidDel="00395BDF">
          <w:rPr>
            <w:rFonts w:cstheme="minorHAnsi"/>
            <w:b/>
            <w:sz w:val="20"/>
            <w:szCs w:val="20"/>
          </w:rPr>
          <w:delText>Mobility</w:delText>
        </w:r>
      </w:del>
    </w:p>
    <w:p w14:paraId="4DA3320F" w14:textId="502888D6" w:rsidR="00E030E6" w:rsidRPr="00670921" w:rsidDel="00395BDF" w:rsidRDefault="00670921">
      <w:pPr>
        <w:rPr>
          <w:del w:id="5588" w:author="Sarah Robinson" w:date="2019-10-16T15:23:00Z"/>
          <w:rFonts w:cstheme="minorHAnsi"/>
          <w:bCs/>
          <w:sz w:val="20"/>
          <w:szCs w:val="20"/>
        </w:rPr>
        <w:pPrChange w:id="5589" w:author="Sarah Robinson" w:date="2019-10-16T15:24:00Z">
          <w:pPr>
            <w:pStyle w:val="bodytext1"/>
            <w:tabs>
              <w:tab w:val="left" w:pos="2520"/>
              <w:tab w:val="right" w:pos="9360"/>
            </w:tabs>
            <w:spacing w:before="80" w:after="80"/>
            <w:ind w:left="360"/>
            <w:jc w:val="both"/>
          </w:pPr>
        </w:pPrChange>
      </w:pPr>
      <w:del w:id="5590" w:author="Sarah Robinson" w:date="2019-10-16T15:23:00Z">
        <w:r w:rsidRPr="00670921" w:rsidDel="00395BDF">
          <w:rPr>
            <w:rFonts w:cstheme="minorHAnsi"/>
            <w:bCs/>
            <w:sz w:val="20"/>
            <w:szCs w:val="20"/>
          </w:rPr>
          <w:delText>Co-ord</w:delText>
        </w:r>
        <w:r w:rsidR="00E030E6" w:rsidRPr="00670921" w:rsidDel="00395BDF">
          <w:rPr>
            <w:rFonts w:cstheme="minorHAnsi"/>
            <w:bCs/>
            <w:sz w:val="20"/>
            <w:szCs w:val="20"/>
          </w:rPr>
          <w:delText>ination / Planning</w:delText>
        </w:r>
        <w:r w:rsidR="00E030E6" w:rsidRPr="00670921" w:rsidDel="00395BDF">
          <w:rPr>
            <w:rFonts w:cstheme="minorHAnsi"/>
            <w:bCs/>
            <w:sz w:val="20"/>
            <w:szCs w:val="20"/>
          </w:rPr>
          <w:tab/>
          <w:delText>___________________________________</w:delText>
        </w:r>
        <w:r w:rsidR="00E030E6" w:rsidRPr="00670921" w:rsidDel="00395BDF">
          <w:rPr>
            <w:rFonts w:cstheme="minorHAnsi"/>
            <w:bCs/>
            <w:sz w:val="20"/>
            <w:szCs w:val="20"/>
          </w:rPr>
          <w:tab/>
          <w:delText>1     2     3     4     5     6     7     8     9</w:delText>
        </w:r>
      </w:del>
    </w:p>
    <w:p w14:paraId="08C43535" w14:textId="1C86F4C4" w:rsidR="00E030E6" w:rsidRPr="00670921" w:rsidDel="00395BDF" w:rsidRDefault="00E030E6">
      <w:pPr>
        <w:rPr>
          <w:del w:id="5591" w:author="Sarah Robinson" w:date="2019-10-16T15:23:00Z"/>
          <w:rFonts w:cstheme="minorHAnsi"/>
          <w:bCs/>
          <w:sz w:val="20"/>
          <w:szCs w:val="20"/>
        </w:rPr>
        <w:pPrChange w:id="5592" w:author="Sarah Robinson" w:date="2019-10-16T15:24:00Z">
          <w:pPr>
            <w:pStyle w:val="bodytext1"/>
            <w:tabs>
              <w:tab w:val="left" w:pos="2520"/>
              <w:tab w:val="right" w:pos="9360"/>
            </w:tabs>
            <w:spacing w:before="80" w:after="80"/>
            <w:ind w:left="360"/>
            <w:jc w:val="both"/>
          </w:pPr>
        </w:pPrChange>
      </w:pPr>
      <w:del w:id="5593"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A39D7DE" w14:textId="51034B88" w:rsidR="00E030E6" w:rsidRPr="00670921" w:rsidDel="00395BDF" w:rsidRDefault="00E030E6">
      <w:pPr>
        <w:rPr>
          <w:del w:id="5594" w:author="Sarah Robinson" w:date="2019-10-16T15:23:00Z"/>
          <w:rFonts w:cstheme="minorHAnsi"/>
          <w:bCs/>
          <w:sz w:val="20"/>
          <w:szCs w:val="20"/>
        </w:rPr>
        <w:pPrChange w:id="5595" w:author="Sarah Robinson" w:date="2019-10-16T15:24:00Z">
          <w:pPr>
            <w:pStyle w:val="bodytext1"/>
            <w:tabs>
              <w:tab w:val="left" w:pos="2520"/>
              <w:tab w:val="right" w:pos="9360"/>
            </w:tabs>
            <w:spacing w:before="80" w:after="80"/>
            <w:ind w:left="360"/>
            <w:jc w:val="both"/>
          </w:pPr>
        </w:pPrChange>
      </w:pPr>
      <w:del w:id="5596"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81B4088" w14:textId="63F0E22B" w:rsidR="00E030E6" w:rsidRPr="00670921" w:rsidDel="00395BDF" w:rsidRDefault="00E030E6">
      <w:pPr>
        <w:rPr>
          <w:del w:id="5597" w:author="Sarah Robinson" w:date="2019-10-16T15:23:00Z"/>
          <w:rFonts w:cstheme="minorHAnsi"/>
          <w:bCs/>
          <w:sz w:val="20"/>
          <w:szCs w:val="20"/>
        </w:rPr>
        <w:pPrChange w:id="5598" w:author="Sarah Robinson" w:date="2019-10-16T15:24:00Z">
          <w:pPr>
            <w:pStyle w:val="bodytext1"/>
            <w:tabs>
              <w:tab w:val="left" w:pos="2520"/>
              <w:tab w:val="right" w:pos="9360"/>
            </w:tabs>
            <w:spacing w:before="80" w:after="80"/>
            <w:ind w:left="360"/>
            <w:jc w:val="both"/>
          </w:pPr>
        </w:pPrChange>
      </w:pPr>
      <w:del w:id="5599"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88775ED" w14:textId="1ACDA847" w:rsidR="00E030E6" w:rsidRPr="00670921" w:rsidDel="00395BDF" w:rsidRDefault="00E030E6">
      <w:pPr>
        <w:rPr>
          <w:del w:id="5600" w:author="Sarah Robinson" w:date="2019-10-16T15:23:00Z"/>
          <w:rFonts w:cstheme="minorHAnsi"/>
          <w:bCs/>
          <w:sz w:val="20"/>
          <w:szCs w:val="20"/>
        </w:rPr>
        <w:pPrChange w:id="5601" w:author="Sarah Robinson" w:date="2019-10-16T15:24:00Z">
          <w:pPr>
            <w:pStyle w:val="bodytext1"/>
            <w:tabs>
              <w:tab w:val="left" w:pos="2520"/>
              <w:tab w:val="right" w:pos="9360"/>
            </w:tabs>
            <w:spacing w:before="80" w:after="80"/>
            <w:ind w:left="360"/>
            <w:jc w:val="both"/>
          </w:pPr>
        </w:pPrChange>
      </w:pPr>
      <w:del w:id="5602"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FC3DABD" w14:textId="2688D75D" w:rsidR="00E030E6" w:rsidRPr="00670921" w:rsidDel="00395BDF" w:rsidRDefault="00E030E6">
      <w:pPr>
        <w:rPr>
          <w:del w:id="5603" w:author="Sarah Robinson" w:date="2019-10-16T15:23:00Z"/>
          <w:rFonts w:cstheme="minorHAnsi"/>
          <w:bCs/>
          <w:sz w:val="20"/>
          <w:szCs w:val="20"/>
        </w:rPr>
        <w:pPrChange w:id="5604" w:author="Sarah Robinson" w:date="2019-10-16T15:24:00Z">
          <w:pPr>
            <w:pStyle w:val="bodytext1"/>
            <w:tabs>
              <w:tab w:val="left" w:pos="2520"/>
              <w:tab w:val="right" w:pos="9360"/>
            </w:tabs>
            <w:spacing w:before="80" w:after="80"/>
            <w:ind w:left="360"/>
            <w:jc w:val="both"/>
          </w:pPr>
        </w:pPrChange>
      </w:pPr>
      <w:del w:id="5605"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7AB7619" w14:textId="29D8917A" w:rsidR="00E030E6" w:rsidRPr="00670921" w:rsidDel="00395BDF" w:rsidRDefault="00E030E6">
      <w:pPr>
        <w:rPr>
          <w:del w:id="5606" w:author="Sarah Robinson" w:date="2019-10-16T15:23:00Z"/>
          <w:rFonts w:cstheme="minorHAnsi"/>
          <w:bCs/>
          <w:sz w:val="20"/>
          <w:szCs w:val="20"/>
        </w:rPr>
        <w:pPrChange w:id="5607" w:author="Sarah Robinson" w:date="2019-10-16T15:24:00Z">
          <w:pPr>
            <w:pStyle w:val="bodytext1"/>
            <w:tabs>
              <w:tab w:val="left" w:pos="2520"/>
              <w:tab w:val="right" w:pos="9360"/>
            </w:tabs>
            <w:spacing w:before="80" w:after="80"/>
            <w:ind w:left="360"/>
            <w:jc w:val="both"/>
          </w:pPr>
        </w:pPrChange>
      </w:pPr>
      <w:del w:id="5608"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7DE9D70" w14:textId="7C666489" w:rsidR="00E030E6" w:rsidRPr="00670921" w:rsidDel="00395BDF" w:rsidRDefault="00E030E6">
      <w:pPr>
        <w:rPr>
          <w:del w:id="5609" w:author="Sarah Robinson" w:date="2019-10-16T15:23:00Z"/>
          <w:rFonts w:cstheme="minorHAnsi"/>
          <w:bCs/>
          <w:sz w:val="20"/>
          <w:szCs w:val="20"/>
        </w:rPr>
        <w:pPrChange w:id="5610" w:author="Sarah Robinson" w:date="2019-10-16T15:24:00Z">
          <w:pPr>
            <w:pStyle w:val="bodytext1"/>
            <w:tabs>
              <w:tab w:val="left" w:pos="2520"/>
              <w:tab w:val="right" w:pos="9360"/>
            </w:tabs>
            <w:spacing w:before="80" w:after="80"/>
            <w:ind w:left="360"/>
            <w:jc w:val="both"/>
          </w:pPr>
        </w:pPrChange>
      </w:pPr>
      <w:del w:id="5611"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24A8B03" w14:textId="508032C1" w:rsidR="00E030E6" w:rsidRPr="00670921" w:rsidDel="00395BDF" w:rsidRDefault="00E030E6">
      <w:pPr>
        <w:rPr>
          <w:del w:id="5612" w:author="Sarah Robinson" w:date="2019-10-16T15:23:00Z"/>
          <w:rFonts w:cstheme="minorHAnsi"/>
          <w:bCs/>
          <w:sz w:val="20"/>
          <w:szCs w:val="20"/>
        </w:rPr>
        <w:pPrChange w:id="5613" w:author="Sarah Robinson" w:date="2019-10-16T15:24:00Z">
          <w:pPr>
            <w:pStyle w:val="bodytext1"/>
            <w:tabs>
              <w:tab w:val="left" w:pos="2520"/>
              <w:tab w:val="right" w:pos="9360"/>
            </w:tabs>
            <w:spacing w:before="80" w:after="80"/>
            <w:ind w:left="360"/>
            <w:jc w:val="both"/>
          </w:pPr>
        </w:pPrChange>
      </w:pPr>
      <w:del w:id="5614"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72EB31B" w14:textId="0E4CB5A7" w:rsidR="003F6468" w:rsidRPr="00670921" w:rsidDel="00395BDF" w:rsidRDefault="003F6468">
      <w:pPr>
        <w:rPr>
          <w:del w:id="5615" w:author="Sarah Robinson" w:date="2019-10-16T15:23:00Z"/>
          <w:rFonts w:cstheme="minorHAnsi"/>
          <w:b/>
          <w:sz w:val="20"/>
          <w:szCs w:val="20"/>
          <w:u w:val="single"/>
        </w:rPr>
        <w:pPrChange w:id="5616" w:author="Sarah Robinson" w:date="2019-10-16T15:24:00Z">
          <w:pPr>
            <w:ind w:hanging="360"/>
            <w:jc w:val="center"/>
          </w:pPr>
        </w:pPrChange>
      </w:pPr>
      <w:del w:id="5617" w:author="Sarah Robinson" w:date="2019-10-16T15:23:00Z">
        <w:r w:rsidRPr="00670921" w:rsidDel="00395BDF">
          <w:rPr>
            <w:rFonts w:cstheme="minorHAnsi"/>
            <w:b/>
            <w:sz w:val="20"/>
            <w:szCs w:val="20"/>
            <w:u w:val="single"/>
          </w:rPr>
          <w:delText>SUBSEQUENT CONSEQUENCES</w:delText>
        </w:r>
      </w:del>
    </w:p>
    <w:p w14:paraId="0F5D13EE" w14:textId="7840EBFB" w:rsidR="003F6468" w:rsidRPr="00670921" w:rsidDel="00395BDF" w:rsidRDefault="003F6468">
      <w:pPr>
        <w:rPr>
          <w:del w:id="5618" w:author="Sarah Robinson" w:date="2019-10-16T15:23:00Z"/>
          <w:rFonts w:cstheme="minorHAnsi"/>
          <w:b/>
          <w:sz w:val="20"/>
          <w:szCs w:val="20"/>
        </w:rPr>
        <w:pPrChange w:id="5619" w:author="Sarah Robinson" w:date="2019-10-16T15:24:00Z">
          <w:pPr>
            <w:tabs>
              <w:tab w:val="left" w:pos="2520"/>
              <w:tab w:val="right" w:pos="9360"/>
            </w:tabs>
          </w:pPr>
        </w:pPrChange>
      </w:pPr>
      <w:del w:id="5620" w:author="Sarah Robinson" w:date="2019-10-16T15:23:00Z">
        <w:r w:rsidRPr="00670921" w:rsidDel="00395BDF">
          <w:rPr>
            <w:rFonts w:cstheme="minorHAnsi"/>
            <w:b/>
            <w:sz w:val="20"/>
            <w:szCs w:val="20"/>
          </w:rPr>
          <w:delText>Health and Safety</w:delText>
        </w:r>
      </w:del>
    </w:p>
    <w:p w14:paraId="00D25700" w14:textId="65BC5217" w:rsidR="003F6468" w:rsidRPr="00670921" w:rsidDel="00395BDF" w:rsidRDefault="00670921">
      <w:pPr>
        <w:rPr>
          <w:del w:id="5621" w:author="Sarah Robinson" w:date="2019-10-16T15:23:00Z"/>
          <w:rFonts w:cstheme="minorHAnsi"/>
          <w:bCs/>
          <w:sz w:val="20"/>
          <w:szCs w:val="20"/>
        </w:rPr>
        <w:pPrChange w:id="5622" w:author="Sarah Robinson" w:date="2019-10-16T15:24:00Z">
          <w:pPr>
            <w:pStyle w:val="bodytext1"/>
            <w:tabs>
              <w:tab w:val="left" w:pos="2520"/>
              <w:tab w:val="right" w:pos="9360"/>
            </w:tabs>
            <w:spacing w:before="80" w:after="80"/>
            <w:ind w:left="360"/>
            <w:jc w:val="both"/>
          </w:pPr>
        </w:pPrChange>
      </w:pPr>
      <w:del w:id="5623"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20603DB2" w14:textId="7312E94F" w:rsidR="003F6468" w:rsidRPr="00670921" w:rsidDel="00395BDF" w:rsidRDefault="003F6468">
      <w:pPr>
        <w:rPr>
          <w:del w:id="5624" w:author="Sarah Robinson" w:date="2019-10-16T15:23:00Z"/>
          <w:rFonts w:cstheme="minorHAnsi"/>
          <w:bCs/>
          <w:sz w:val="20"/>
          <w:szCs w:val="20"/>
        </w:rPr>
        <w:pPrChange w:id="5625" w:author="Sarah Robinson" w:date="2019-10-16T15:24:00Z">
          <w:pPr>
            <w:pStyle w:val="bodytext1"/>
            <w:tabs>
              <w:tab w:val="left" w:pos="2520"/>
              <w:tab w:val="right" w:pos="9360"/>
            </w:tabs>
            <w:spacing w:before="80" w:after="80"/>
            <w:ind w:left="360"/>
            <w:jc w:val="both"/>
          </w:pPr>
        </w:pPrChange>
      </w:pPr>
      <w:del w:id="5626"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72B8CF7" w14:textId="4567B1AC" w:rsidR="003F6468" w:rsidRPr="00670921" w:rsidDel="00395BDF" w:rsidRDefault="003F6468">
      <w:pPr>
        <w:rPr>
          <w:del w:id="5627" w:author="Sarah Robinson" w:date="2019-10-16T15:23:00Z"/>
          <w:rFonts w:cstheme="minorHAnsi"/>
          <w:bCs/>
          <w:sz w:val="20"/>
          <w:szCs w:val="20"/>
        </w:rPr>
        <w:pPrChange w:id="5628" w:author="Sarah Robinson" w:date="2019-10-16T15:24:00Z">
          <w:pPr>
            <w:pStyle w:val="bodytext1"/>
            <w:tabs>
              <w:tab w:val="left" w:pos="2520"/>
              <w:tab w:val="right" w:pos="9360"/>
            </w:tabs>
            <w:spacing w:before="80" w:after="80"/>
            <w:ind w:left="360"/>
            <w:jc w:val="both"/>
          </w:pPr>
        </w:pPrChange>
      </w:pPr>
      <w:del w:id="5629"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CCBA0A8" w14:textId="51625F05" w:rsidR="003F6468" w:rsidRPr="00670921" w:rsidDel="00395BDF" w:rsidRDefault="003F6468">
      <w:pPr>
        <w:rPr>
          <w:del w:id="5630" w:author="Sarah Robinson" w:date="2019-10-16T15:23:00Z"/>
          <w:rFonts w:cstheme="minorHAnsi"/>
          <w:bCs/>
          <w:sz w:val="20"/>
          <w:szCs w:val="20"/>
        </w:rPr>
        <w:pPrChange w:id="5631" w:author="Sarah Robinson" w:date="2019-10-16T15:24:00Z">
          <w:pPr>
            <w:pStyle w:val="bodytext1"/>
            <w:tabs>
              <w:tab w:val="left" w:pos="2520"/>
              <w:tab w:val="right" w:pos="9360"/>
            </w:tabs>
            <w:spacing w:before="80" w:after="80"/>
            <w:ind w:left="360"/>
            <w:jc w:val="both"/>
          </w:pPr>
        </w:pPrChange>
      </w:pPr>
      <w:del w:id="5632"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ADF22B6" w14:textId="174E54CC" w:rsidR="003F6468" w:rsidRPr="00670921" w:rsidDel="00395BDF" w:rsidRDefault="003F6468">
      <w:pPr>
        <w:rPr>
          <w:del w:id="5633" w:author="Sarah Robinson" w:date="2019-10-16T15:23:00Z"/>
          <w:rFonts w:cstheme="minorHAnsi"/>
          <w:bCs/>
          <w:sz w:val="20"/>
          <w:szCs w:val="20"/>
        </w:rPr>
        <w:pPrChange w:id="5634" w:author="Sarah Robinson" w:date="2019-10-16T15:24:00Z">
          <w:pPr>
            <w:pStyle w:val="bodytext1"/>
            <w:tabs>
              <w:tab w:val="left" w:pos="2520"/>
              <w:tab w:val="right" w:pos="9360"/>
            </w:tabs>
            <w:spacing w:before="80" w:after="80"/>
            <w:ind w:left="360"/>
            <w:jc w:val="both"/>
          </w:pPr>
        </w:pPrChange>
      </w:pPr>
      <w:del w:id="5635"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D4381D3" w14:textId="3389068F" w:rsidR="003F6468" w:rsidRPr="00670921" w:rsidDel="00395BDF" w:rsidRDefault="003F6468">
      <w:pPr>
        <w:rPr>
          <w:del w:id="5636" w:author="Sarah Robinson" w:date="2019-10-16T15:23:00Z"/>
          <w:rFonts w:cstheme="minorHAnsi"/>
          <w:bCs/>
          <w:sz w:val="20"/>
          <w:szCs w:val="20"/>
        </w:rPr>
        <w:pPrChange w:id="5637" w:author="Sarah Robinson" w:date="2019-10-16T15:24:00Z">
          <w:pPr>
            <w:pStyle w:val="bodytext1"/>
            <w:tabs>
              <w:tab w:val="left" w:pos="2520"/>
              <w:tab w:val="right" w:pos="9360"/>
            </w:tabs>
            <w:spacing w:before="80" w:after="80"/>
            <w:ind w:left="360"/>
            <w:jc w:val="both"/>
          </w:pPr>
        </w:pPrChange>
      </w:pPr>
      <w:del w:id="5638"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1D85019" w14:textId="1620386B" w:rsidR="003F6468" w:rsidRPr="00670921" w:rsidDel="00395BDF" w:rsidRDefault="003F6468">
      <w:pPr>
        <w:rPr>
          <w:del w:id="5639" w:author="Sarah Robinson" w:date="2019-10-16T15:23:00Z"/>
          <w:rFonts w:cstheme="minorHAnsi"/>
          <w:bCs/>
          <w:sz w:val="20"/>
          <w:szCs w:val="20"/>
        </w:rPr>
        <w:pPrChange w:id="5640" w:author="Sarah Robinson" w:date="2019-10-16T15:24:00Z">
          <w:pPr>
            <w:pStyle w:val="bodytext1"/>
            <w:tabs>
              <w:tab w:val="left" w:pos="2520"/>
              <w:tab w:val="right" w:pos="9360"/>
            </w:tabs>
            <w:spacing w:before="80" w:after="80"/>
            <w:ind w:left="360"/>
            <w:jc w:val="both"/>
          </w:pPr>
        </w:pPrChange>
      </w:pPr>
      <w:del w:id="5641"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859DC2" w14:textId="2C832490" w:rsidR="003F6468" w:rsidRPr="00670921" w:rsidDel="00395BDF" w:rsidRDefault="003F6468">
      <w:pPr>
        <w:rPr>
          <w:del w:id="5642" w:author="Sarah Robinson" w:date="2019-10-16T15:23:00Z"/>
          <w:rFonts w:cstheme="minorHAnsi"/>
          <w:bCs/>
          <w:sz w:val="20"/>
          <w:szCs w:val="20"/>
        </w:rPr>
        <w:pPrChange w:id="5643" w:author="Sarah Robinson" w:date="2019-10-16T15:24:00Z">
          <w:pPr>
            <w:pStyle w:val="bodytext1"/>
            <w:tabs>
              <w:tab w:val="left" w:pos="2520"/>
              <w:tab w:val="right" w:pos="9360"/>
            </w:tabs>
            <w:spacing w:before="80" w:after="80"/>
            <w:ind w:left="360"/>
            <w:jc w:val="both"/>
          </w:pPr>
        </w:pPrChange>
      </w:pPr>
      <w:del w:id="5644"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01EAAC" w14:textId="2F01970E" w:rsidR="003F6468" w:rsidRPr="00670921" w:rsidDel="00395BDF" w:rsidRDefault="003F6468">
      <w:pPr>
        <w:rPr>
          <w:del w:id="5645" w:author="Sarah Robinson" w:date="2019-10-16T15:23:00Z"/>
          <w:rFonts w:cstheme="minorHAnsi"/>
          <w:bCs/>
          <w:sz w:val="20"/>
          <w:szCs w:val="20"/>
        </w:rPr>
        <w:pPrChange w:id="5646" w:author="Sarah Robinson" w:date="2019-10-16T15:24:00Z">
          <w:pPr>
            <w:pStyle w:val="bodytext1"/>
            <w:tabs>
              <w:tab w:val="left" w:pos="2520"/>
              <w:tab w:val="right" w:pos="9360"/>
            </w:tabs>
            <w:spacing w:before="80"/>
            <w:ind w:left="357"/>
            <w:jc w:val="both"/>
          </w:pPr>
        </w:pPrChange>
      </w:pPr>
      <w:del w:id="5647"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394C877" w14:textId="6B0CBBCA" w:rsidR="003F6468" w:rsidRPr="00670921" w:rsidDel="00395BDF" w:rsidRDefault="003F6468">
      <w:pPr>
        <w:rPr>
          <w:del w:id="5648" w:author="Sarah Robinson" w:date="2019-10-16T15:23:00Z"/>
          <w:rFonts w:cstheme="minorHAnsi"/>
          <w:b/>
          <w:sz w:val="12"/>
          <w:szCs w:val="12"/>
        </w:rPr>
        <w:pPrChange w:id="5649" w:author="Sarah Robinson" w:date="2019-10-16T15:24:00Z">
          <w:pPr>
            <w:tabs>
              <w:tab w:val="left" w:pos="2520"/>
              <w:tab w:val="right" w:pos="9360"/>
            </w:tabs>
          </w:pPr>
        </w:pPrChange>
      </w:pPr>
    </w:p>
    <w:p w14:paraId="4DDB39FF" w14:textId="5D2D1B6A" w:rsidR="003F6468" w:rsidRPr="00670921" w:rsidDel="00395BDF" w:rsidRDefault="003F6468">
      <w:pPr>
        <w:rPr>
          <w:del w:id="5650" w:author="Sarah Robinson" w:date="2019-10-16T15:23:00Z"/>
          <w:rFonts w:cstheme="minorHAnsi"/>
          <w:b/>
          <w:sz w:val="20"/>
          <w:szCs w:val="20"/>
        </w:rPr>
        <w:pPrChange w:id="5651" w:author="Sarah Robinson" w:date="2019-10-16T15:24:00Z">
          <w:pPr>
            <w:tabs>
              <w:tab w:val="left" w:pos="2520"/>
              <w:tab w:val="right" w:pos="9360"/>
            </w:tabs>
          </w:pPr>
        </w:pPrChange>
      </w:pPr>
      <w:del w:id="5652" w:author="Sarah Robinson" w:date="2019-10-16T15:23:00Z">
        <w:r w:rsidRPr="00670921" w:rsidDel="00395BDF">
          <w:rPr>
            <w:rFonts w:cstheme="minorHAnsi"/>
            <w:b/>
            <w:sz w:val="20"/>
            <w:szCs w:val="20"/>
          </w:rPr>
          <w:delText>Environmental</w:delText>
        </w:r>
      </w:del>
    </w:p>
    <w:p w14:paraId="6E4CD163" w14:textId="05E70F04" w:rsidR="003F6468" w:rsidRPr="00670921" w:rsidDel="00395BDF" w:rsidRDefault="00670921">
      <w:pPr>
        <w:rPr>
          <w:del w:id="5653" w:author="Sarah Robinson" w:date="2019-10-16T15:23:00Z"/>
          <w:rFonts w:cstheme="minorHAnsi"/>
          <w:bCs/>
          <w:sz w:val="20"/>
          <w:szCs w:val="20"/>
        </w:rPr>
        <w:pPrChange w:id="5654" w:author="Sarah Robinson" w:date="2019-10-16T15:24:00Z">
          <w:pPr>
            <w:pStyle w:val="bodytext1"/>
            <w:tabs>
              <w:tab w:val="left" w:pos="2520"/>
              <w:tab w:val="right" w:pos="9360"/>
            </w:tabs>
            <w:spacing w:before="80" w:after="80"/>
            <w:ind w:left="360"/>
            <w:jc w:val="both"/>
          </w:pPr>
        </w:pPrChange>
      </w:pPr>
      <w:del w:id="5655"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1409B66F" w14:textId="516C0366" w:rsidR="003F6468" w:rsidRPr="00670921" w:rsidDel="00395BDF" w:rsidRDefault="003F6468">
      <w:pPr>
        <w:rPr>
          <w:del w:id="5656" w:author="Sarah Robinson" w:date="2019-10-16T15:23:00Z"/>
          <w:rFonts w:cstheme="minorHAnsi"/>
          <w:bCs/>
          <w:sz w:val="20"/>
          <w:szCs w:val="20"/>
        </w:rPr>
        <w:pPrChange w:id="5657" w:author="Sarah Robinson" w:date="2019-10-16T15:24:00Z">
          <w:pPr>
            <w:pStyle w:val="bodytext1"/>
            <w:tabs>
              <w:tab w:val="left" w:pos="2520"/>
              <w:tab w:val="right" w:pos="9360"/>
            </w:tabs>
            <w:spacing w:before="80" w:after="80"/>
            <w:ind w:left="360"/>
            <w:jc w:val="both"/>
          </w:pPr>
        </w:pPrChange>
      </w:pPr>
      <w:del w:id="5658"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3A8705A" w14:textId="7214FED3" w:rsidR="003F6468" w:rsidRPr="00670921" w:rsidDel="00395BDF" w:rsidRDefault="003F6468">
      <w:pPr>
        <w:rPr>
          <w:del w:id="5659" w:author="Sarah Robinson" w:date="2019-10-16T15:23:00Z"/>
          <w:rFonts w:cstheme="minorHAnsi"/>
          <w:bCs/>
          <w:sz w:val="20"/>
          <w:szCs w:val="20"/>
        </w:rPr>
        <w:pPrChange w:id="5660" w:author="Sarah Robinson" w:date="2019-10-16T15:24:00Z">
          <w:pPr>
            <w:pStyle w:val="bodytext1"/>
            <w:tabs>
              <w:tab w:val="left" w:pos="2520"/>
              <w:tab w:val="right" w:pos="9360"/>
            </w:tabs>
            <w:spacing w:before="80" w:after="80"/>
            <w:ind w:left="360"/>
            <w:jc w:val="both"/>
          </w:pPr>
        </w:pPrChange>
      </w:pPr>
      <w:del w:id="5661"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FEB1717" w14:textId="2A2F6178" w:rsidR="003F6468" w:rsidRPr="00670921" w:rsidDel="00395BDF" w:rsidRDefault="003F6468">
      <w:pPr>
        <w:rPr>
          <w:del w:id="5662" w:author="Sarah Robinson" w:date="2019-10-16T15:23:00Z"/>
          <w:rFonts w:cstheme="minorHAnsi"/>
          <w:bCs/>
          <w:sz w:val="20"/>
          <w:szCs w:val="20"/>
        </w:rPr>
        <w:pPrChange w:id="5663" w:author="Sarah Robinson" w:date="2019-10-16T15:24:00Z">
          <w:pPr>
            <w:pStyle w:val="bodytext1"/>
            <w:tabs>
              <w:tab w:val="left" w:pos="2520"/>
              <w:tab w:val="right" w:pos="9360"/>
            </w:tabs>
            <w:spacing w:before="80" w:after="80"/>
            <w:ind w:left="360"/>
            <w:jc w:val="both"/>
          </w:pPr>
        </w:pPrChange>
      </w:pPr>
      <w:del w:id="5664"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8E1CADB" w14:textId="7D1613AA" w:rsidR="003F6468" w:rsidRPr="00670921" w:rsidDel="00395BDF" w:rsidRDefault="003F6468">
      <w:pPr>
        <w:rPr>
          <w:del w:id="5665" w:author="Sarah Robinson" w:date="2019-10-16T15:23:00Z"/>
          <w:rFonts w:cstheme="minorHAnsi"/>
          <w:bCs/>
          <w:sz w:val="20"/>
          <w:szCs w:val="20"/>
        </w:rPr>
        <w:pPrChange w:id="5666" w:author="Sarah Robinson" w:date="2019-10-16T15:24:00Z">
          <w:pPr>
            <w:pStyle w:val="bodytext1"/>
            <w:tabs>
              <w:tab w:val="left" w:pos="2520"/>
              <w:tab w:val="right" w:pos="9360"/>
            </w:tabs>
            <w:spacing w:before="80" w:after="80"/>
            <w:ind w:left="360"/>
            <w:jc w:val="both"/>
          </w:pPr>
        </w:pPrChange>
      </w:pPr>
      <w:del w:id="5667"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9303D5B" w14:textId="70652BF2" w:rsidR="003F6468" w:rsidRPr="00670921" w:rsidDel="00395BDF" w:rsidRDefault="003F6468">
      <w:pPr>
        <w:rPr>
          <w:del w:id="5668" w:author="Sarah Robinson" w:date="2019-10-16T15:23:00Z"/>
          <w:rFonts w:cstheme="minorHAnsi"/>
          <w:bCs/>
          <w:sz w:val="20"/>
          <w:szCs w:val="20"/>
        </w:rPr>
        <w:pPrChange w:id="5669" w:author="Sarah Robinson" w:date="2019-10-16T15:24:00Z">
          <w:pPr>
            <w:pStyle w:val="bodytext1"/>
            <w:tabs>
              <w:tab w:val="left" w:pos="2520"/>
              <w:tab w:val="right" w:pos="9360"/>
            </w:tabs>
            <w:spacing w:before="80" w:after="80"/>
            <w:ind w:left="360"/>
            <w:jc w:val="both"/>
          </w:pPr>
        </w:pPrChange>
      </w:pPr>
      <w:del w:id="5670"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1AAE8109" w14:textId="4E06ACA2" w:rsidR="003F6468" w:rsidRPr="00670921" w:rsidDel="00395BDF" w:rsidRDefault="003F6468">
      <w:pPr>
        <w:rPr>
          <w:del w:id="5671" w:author="Sarah Robinson" w:date="2019-10-16T15:23:00Z"/>
          <w:rFonts w:cstheme="minorHAnsi"/>
          <w:bCs/>
          <w:sz w:val="20"/>
          <w:szCs w:val="20"/>
        </w:rPr>
        <w:pPrChange w:id="5672" w:author="Sarah Robinson" w:date="2019-10-16T15:24:00Z">
          <w:pPr>
            <w:pStyle w:val="bodytext1"/>
            <w:tabs>
              <w:tab w:val="left" w:pos="2520"/>
              <w:tab w:val="right" w:pos="9360"/>
            </w:tabs>
            <w:spacing w:before="80" w:after="80"/>
            <w:ind w:left="360"/>
            <w:jc w:val="both"/>
          </w:pPr>
        </w:pPrChange>
      </w:pPr>
      <w:del w:id="5673"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398F9DB" w14:textId="25D3EAC1" w:rsidR="003F6468" w:rsidRPr="00670921" w:rsidDel="00395BDF" w:rsidRDefault="003F6468">
      <w:pPr>
        <w:rPr>
          <w:del w:id="5674" w:author="Sarah Robinson" w:date="2019-10-16T15:23:00Z"/>
          <w:rFonts w:cstheme="minorHAnsi"/>
          <w:bCs/>
          <w:sz w:val="20"/>
          <w:szCs w:val="20"/>
        </w:rPr>
        <w:pPrChange w:id="5675" w:author="Sarah Robinson" w:date="2019-10-16T15:24:00Z">
          <w:pPr>
            <w:pStyle w:val="bodytext1"/>
            <w:tabs>
              <w:tab w:val="left" w:pos="2520"/>
              <w:tab w:val="right" w:pos="9360"/>
            </w:tabs>
            <w:spacing w:before="80" w:after="80"/>
            <w:ind w:left="360"/>
            <w:jc w:val="both"/>
          </w:pPr>
        </w:pPrChange>
      </w:pPr>
      <w:del w:id="5676"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EB61A42" w14:textId="64FDE425" w:rsidR="003F6468" w:rsidRPr="00670921" w:rsidDel="00395BDF" w:rsidRDefault="003F6468">
      <w:pPr>
        <w:rPr>
          <w:del w:id="5677" w:author="Sarah Robinson" w:date="2019-10-16T15:23:00Z"/>
          <w:rFonts w:cstheme="minorHAnsi"/>
          <w:bCs/>
          <w:sz w:val="20"/>
          <w:szCs w:val="20"/>
        </w:rPr>
        <w:pPrChange w:id="5678" w:author="Sarah Robinson" w:date="2019-10-16T15:24:00Z">
          <w:pPr>
            <w:pStyle w:val="bodytext1"/>
            <w:tabs>
              <w:tab w:val="left" w:pos="2520"/>
              <w:tab w:val="right" w:pos="9360"/>
            </w:tabs>
            <w:spacing w:before="80"/>
            <w:ind w:left="357"/>
            <w:jc w:val="both"/>
          </w:pPr>
        </w:pPrChange>
      </w:pPr>
      <w:del w:id="5679"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B1A0554" w14:textId="7B264DCF" w:rsidR="003F6468" w:rsidRPr="00670921" w:rsidDel="00395BDF" w:rsidRDefault="003F6468">
      <w:pPr>
        <w:rPr>
          <w:del w:id="5680" w:author="Sarah Robinson" w:date="2019-10-16T15:23:00Z"/>
          <w:rFonts w:cstheme="minorHAnsi"/>
          <w:b/>
          <w:sz w:val="12"/>
          <w:szCs w:val="12"/>
        </w:rPr>
        <w:pPrChange w:id="5681" w:author="Sarah Robinson" w:date="2019-10-16T15:24:00Z">
          <w:pPr>
            <w:tabs>
              <w:tab w:val="left" w:pos="2520"/>
              <w:tab w:val="right" w:pos="9360"/>
            </w:tabs>
          </w:pPr>
        </w:pPrChange>
      </w:pPr>
    </w:p>
    <w:p w14:paraId="304B5FED" w14:textId="6B370472" w:rsidR="003F6468" w:rsidRPr="00670921" w:rsidDel="00395BDF" w:rsidRDefault="003F6468">
      <w:pPr>
        <w:rPr>
          <w:del w:id="5682" w:author="Sarah Robinson" w:date="2019-10-16T15:23:00Z"/>
          <w:rFonts w:cstheme="minorHAnsi"/>
          <w:b/>
          <w:sz w:val="20"/>
          <w:szCs w:val="20"/>
        </w:rPr>
        <w:pPrChange w:id="5683" w:author="Sarah Robinson" w:date="2019-10-16T15:24:00Z">
          <w:pPr>
            <w:tabs>
              <w:tab w:val="left" w:pos="2520"/>
              <w:tab w:val="right" w:pos="9360"/>
            </w:tabs>
          </w:pPr>
        </w:pPrChange>
      </w:pPr>
      <w:del w:id="5684" w:author="Sarah Robinson" w:date="2019-10-16T15:23:00Z">
        <w:r w:rsidRPr="00670921" w:rsidDel="00395BDF">
          <w:rPr>
            <w:rFonts w:cstheme="minorHAnsi"/>
            <w:b/>
            <w:sz w:val="20"/>
            <w:szCs w:val="20"/>
          </w:rPr>
          <w:delText>Aquatic Resources</w:delText>
        </w:r>
      </w:del>
    </w:p>
    <w:p w14:paraId="56ABDD0A" w14:textId="7C439E60" w:rsidR="003F6468" w:rsidRPr="00670921" w:rsidDel="00395BDF" w:rsidRDefault="00670921">
      <w:pPr>
        <w:rPr>
          <w:del w:id="5685" w:author="Sarah Robinson" w:date="2019-10-16T15:23:00Z"/>
          <w:rFonts w:cstheme="minorHAnsi"/>
          <w:bCs/>
          <w:sz w:val="20"/>
          <w:szCs w:val="20"/>
        </w:rPr>
        <w:pPrChange w:id="5686" w:author="Sarah Robinson" w:date="2019-10-16T15:24:00Z">
          <w:pPr>
            <w:pStyle w:val="bodytext1"/>
            <w:tabs>
              <w:tab w:val="left" w:pos="2520"/>
              <w:tab w:val="right" w:pos="9360"/>
            </w:tabs>
            <w:spacing w:before="80" w:after="80"/>
            <w:ind w:left="360"/>
            <w:jc w:val="both"/>
          </w:pPr>
        </w:pPrChange>
      </w:pPr>
      <w:del w:id="5687"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1A4BAF96" w14:textId="64212E0C" w:rsidR="003F6468" w:rsidRPr="00670921" w:rsidDel="00395BDF" w:rsidRDefault="003F6468">
      <w:pPr>
        <w:rPr>
          <w:del w:id="5688" w:author="Sarah Robinson" w:date="2019-10-16T15:23:00Z"/>
          <w:rFonts w:cstheme="minorHAnsi"/>
          <w:bCs/>
          <w:sz w:val="20"/>
          <w:szCs w:val="20"/>
        </w:rPr>
        <w:pPrChange w:id="5689" w:author="Sarah Robinson" w:date="2019-10-16T15:24:00Z">
          <w:pPr>
            <w:pStyle w:val="bodytext1"/>
            <w:tabs>
              <w:tab w:val="left" w:pos="2520"/>
              <w:tab w:val="right" w:pos="9360"/>
            </w:tabs>
            <w:spacing w:before="80" w:after="80"/>
            <w:ind w:left="360"/>
            <w:jc w:val="both"/>
          </w:pPr>
        </w:pPrChange>
      </w:pPr>
      <w:del w:id="5690"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49BD6FF" w14:textId="0D8EE55D" w:rsidR="003F6468" w:rsidRPr="00670921" w:rsidDel="00395BDF" w:rsidRDefault="003F6468">
      <w:pPr>
        <w:rPr>
          <w:del w:id="5691" w:author="Sarah Robinson" w:date="2019-10-16T15:23:00Z"/>
          <w:rFonts w:cstheme="minorHAnsi"/>
          <w:bCs/>
          <w:sz w:val="20"/>
          <w:szCs w:val="20"/>
        </w:rPr>
        <w:pPrChange w:id="5692" w:author="Sarah Robinson" w:date="2019-10-16T15:24:00Z">
          <w:pPr>
            <w:pStyle w:val="bodytext1"/>
            <w:tabs>
              <w:tab w:val="left" w:pos="2520"/>
              <w:tab w:val="right" w:pos="9360"/>
            </w:tabs>
            <w:spacing w:before="80" w:after="80"/>
            <w:ind w:left="360"/>
            <w:jc w:val="both"/>
          </w:pPr>
        </w:pPrChange>
      </w:pPr>
      <w:del w:id="5693"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993D5BE" w14:textId="5EA3B49E" w:rsidR="003F6468" w:rsidRPr="00670921" w:rsidDel="00395BDF" w:rsidRDefault="003F6468">
      <w:pPr>
        <w:rPr>
          <w:del w:id="5694" w:author="Sarah Robinson" w:date="2019-10-16T15:23:00Z"/>
          <w:rFonts w:cstheme="minorHAnsi"/>
          <w:bCs/>
          <w:sz w:val="20"/>
          <w:szCs w:val="20"/>
        </w:rPr>
        <w:pPrChange w:id="5695" w:author="Sarah Robinson" w:date="2019-10-16T15:24:00Z">
          <w:pPr>
            <w:pStyle w:val="bodytext1"/>
            <w:tabs>
              <w:tab w:val="left" w:pos="2520"/>
              <w:tab w:val="right" w:pos="9360"/>
            </w:tabs>
            <w:spacing w:before="80" w:after="80"/>
            <w:ind w:left="360"/>
            <w:jc w:val="both"/>
          </w:pPr>
        </w:pPrChange>
      </w:pPr>
      <w:del w:id="5696"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77BC373" w14:textId="5EC7DBAB" w:rsidR="003F6468" w:rsidRPr="00670921" w:rsidDel="00395BDF" w:rsidRDefault="003F6468">
      <w:pPr>
        <w:rPr>
          <w:del w:id="5697" w:author="Sarah Robinson" w:date="2019-10-16T15:23:00Z"/>
          <w:rFonts w:cstheme="minorHAnsi"/>
          <w:bCs/>
          <w:sz w:val="20"/>
          <w:szCs w:val="20"/>
        </w:rPr>
        <w:pPrChange w:id="5698" w:author="Sarah Robinson" w:date="2019-10-16T15:24:00Z">
          <w:pPr>
            <w:pStyle w:val="bodytext1"/>
            <w:tabs>
              <w:tab w:val="left" w:pos="2520"/>
              <w:tab w:val="right" w:pos="9360"/>
            </w:tabs>
            <w:spacing w:before="80" w:after="80"/>
            <w:ind w:left="360"/>
            <w:jc w:val="both"/>
          </w:pPr>
        </w:pPrChange>
      </w:pPr>
      <w:del w:id="5699"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205DC0E" w14:textId="5921BF98" w:rsidR="003F6468" w:rsidRPr="00670921" w:rsidDel="00395BDF" w:rsidRDefault="003F6468">
      <w:pPr>
        <w:rPr>
          <w:del w:id="5700" w:author="Sarah Robinson" w:date="2019-10-16T15:23:00Z"/>
          <w:rFonts w:cstheme="minorHAnsi"/>
          <w:bCs/>
          <w:sz w:val="20"/>
          <w:szCs w:val="20"/>
        </w:rPr>
        <w:pPrChange w:id="5701" w:author="Sarah Robinson" w:date="2019-10-16T15:24:00Z">
          <w:pPr>
            <w:pStyle w:val="bodytext1"/>
            <w:tabs>
              <w:tab w:val="left" w:pos="2520"/>
              <w:tab w:val="right" w:pos="9360"/>
            </w:tabs>
            <w:spacing w:before="80" w:after="80"/>
            <w:ind w:left="360"/>
            <w:jc w:val="both"/>
          </w:pPr>
        </w:pPrChange>
      </w:pPr>
      <w:del w:id="5702"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5D7F7A6" w14:textId="28C45579" w:rsidR="003F6468" w:rsidRPr="00670921" w:rsidDel="00395BDF" w:rsidRDefault="003F6468">
      <w:pPr>
        <w:rPr>
          <w:del w:id="5703" w:author="Sarah Robinson" w:date="2019-10-16T15:23:00Z"/>
          <w:rFonts w:cstheme="minorHAnsi"/>
          <w:bCs/>
          <w:sz w:val="20"/>
          <w:szCs w:val="20"/>
        </w:rPr>
        <w:pPrChange w:id="5704" w:author="Sarah Robinson" w:date="2019-10-16T15:24:00Z">
          <w:pPr>
            <w:pStyle w:val="bodytext1"/>
            <w:tabs>
              <w:tab w:val="left" w:pos="2520"/>
              <w:tab w:val="right" w:pos="9360"/>
            </w:tabs>
            <w:spacing w:before="80" w:after="80"/>
            <w:ind w:left="360"/>
            <w:jc w:val="both"/>
          </w:pPr>
        </w:pPrChange>
      </w:pPr>
      <w:del w:id="5705"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944912B" w14:textId="6E8AD04C" w:rsidR="003F6468" w:rsidRPr="00670921" w:rsidDel="00395BDF" w:rsidRDefault="003F6468">
      <w:pPr>
        <w:rPr>
          <w:del w:id="5706" w:author="Sarah Robinson" w:date="2019-10-16T15:23:00Z"/>
          <w:rFonts w:cstheme="minorHAnsi"/>
          <w:bCs/>
          <w:sz w:val="20"/>
          <w:szCs w:val="20"/>
        </w:rPr>
        <w:pPrChange w:id="5707" w:author="Sarah Robinson" w:date="2019-10-16T15:24:00Z">
          <w:pPr>
            <w:pStyle w:val="bodytext1"/>
            <w:tabs>
              <w:tab w:val="left" w:pos="2520"/>
              <w:tab w:val="right" w:pos="9360"/>
            </w:tabs>
            <w:spacing w:before="80" w:after="80"/>
            <w:ind w:left="360"/>
            <w:jc w:val="both"/>
          </w:pPr>
        </w:pPrChange>
      </w:pPr>
      <w:del w:id="5708"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4681EDBF" w14:textId="531D27A3" w:rsidR="003F6468" w:rsidRPr="00670921" w:rsidDel="00395BDF" w:rsidRDefault="003F6468">
      <w:pPr>
        <w:rPr>
          <w:del w:id="5709" w:author="Sarah Robinson" w:date="2019-10-16T15:23:00Z"/>
          <w:rFonts w:cstheme="minorHAnsi"/>
          <w:bCs/>
          <w:sz w:val="20"/>
          <w:szCs w:val="20"/>
        </w:rPr>
        <w:pPrChange w:id="5710" w:author="Sarah Robinson" w:date="2019-10-16T15:24:00Z">
          <w:pPr>
            <w:pStyle w:val="bodytext1"/>
            <w:tabs>
              <w:tab w:val="left" w:pos="2520"/>
              <w:tab w:val="right" w:pos="9360"/>
            </w:tabs>
            <w:spacing w:before="80"/>
            <w:ind w:left="357"/>
            <w:jc w:val="both"/>
          </w:pPr>
        </w:pPrChange>
      </w:pPr>
      <w:del w:id="5711"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18A8B09" w14:textId="20868C22" w:rsidR="003F6468" w:rsidRPr="00670921" w:rsidDel="00395BDF" w:rsidRDefault="003F6468">
      <w:pPr>
        <w:rPr>
          <w:del w:id="5712" w:author="Sarah Robinson" w:date="2019-10-16T15:23:00Z"/>
          <w:rFonts w:cstheme="minorHAnsi"/>
          <w:b/>
          <w:sz w:val="12"/>
          <w:szCs w:val="12"/>
        </w:rPr>
        <w:pPrChange w:id="5713" w:author="Sarah Robinson" w:date="2019-10-16T15:24:00Z">
          <w:pPr>
            <w:tabs>
              <w:tab w:val="left" w:pos="2520"/>
              <w:tab w:val="right" w:pos="9360"/>
            </w:tabs>
          </w:pPr>
        </w:pPrChange>
      </w:pPr>
    </w:p>
    <w:p w14:paraId="3B049928" w14:textId="67C261D1" w:rsidR="003F6468" w:rsidRPr="00670921" w:rsidDel="00395BDF" w:rsidRDefault="003F6468">
      <w:pPr>
        <w:rPr>
          <w:del w:id="5714" w:author="Sarah Robinson" w:date="2019-10-16T15:23:00Z"/>
          <w:rFonts w:cstheme="minorHAnsi"/>
          <w:b/>
          <w:sz w:val="20"/>
          <w:szCs w:val="20"/>
        </w:rPr>
        <w:pPrChange w:id="5715" w:author="Sarah Robinson" w:date="2019-10-16T15:24:00Z">
          <w:pPr>
            <w:tabs>
              <w:tab w:val="left" w:pos="2520"/>
              <w:tab w:val="right" w:pos="9360"/>
            </w:tabs>
          </w:pPr>
        </w:pPrChange>
      </w:pPr>
      <w:del w:id="5716" w:author="Sarah Robinson" w:date="2019-10-16T15:23:00Z">
        <w:r w:rsidRPr="00670921" w:rsidDel="00395BDF">
          <w:rPr>
            <w:rFonts w:cstheme="minorHAnsi"/>
            <w:b/>
            <w:sz w:val="20"/>
            <w:szCs w:val="20"/>
          </w:rPr>
          <w:delText>Economic</w:delText>
        </w:r>
      </w:del>
    </w:p>
    <w:p w14:paraId="3A7478E9" w14:textId="341CC768" w:rsidR="003F6468" w:rsidRPr="00670921" w:rsidDel="00395BDF" w:rsidRDefault="00670921">
      <w:pPr>
        <w:rPr>
          <w:del w:id="5717" w:author="Sarah Robinson" w:date="2019-10-16T15:23:00Z"/>
          <w:rFonts w:cstheme="minorHAnsi"/>
          <w:bCs/>
          <w:sz w:val="20"/>
          <w:szCs w:val="20"/>
        </w:rPr>
        <w:pPrChange w:id="5718" w:author="Sarah Robinson" w:date="2019-10-16T15:24:00Z">
          <w:pPr>
            <w:pStyle w:val="bodytext1"/>
            <w:tabs>
              <w:tab w:val="left" w:pos="2520"/>
              <w:tab w:val="right" w:pos="9360"/>
            </w:tabs>
            <w:spacing w:before="80" w:after="80"/>
            <w:ind w:left="360"/>
            <w:jc w:val="both"/>
          </w:pPr>
        </w:pPrChange>
      </w:pPr>
      <w:del w:id="5719" w:author="Sarah Robinson" w:date="2019-10-16T15:23:00Z">
        <w:r w:rsidRPr="00670921" w:rsidDel="00395BDF">
          <w:rPr>
            <w:rFonts w:cstheme="minorHAnsi"/>
            <w:bCs/>
            <w:sz w:val="20"/>
            <w:szCs w:val="20"/>
          </w:rPr>
          <w:delText>Co-ord</w:delText>
        </w:r>
        <w:r w:rsidR="003F6468" w:rsidRPr="00670921" w:rsidDel="00395BDF">
          <w:rPr>
            <w:rFonts w:cstheme="minorHAnsi"/>
            <w:bCs/>
            <w:sz w:val="20"/>
            <w:szCs w:val="20"/>
          </w:rPr>
          <w:delText>ination / Planning</w:delText>
        </w:r>
        <w:r w:rsidR="003F6468" w:rsidRPr="00670921" w:rsidDel="00395BDF">
          <w:rPr>
            <w:rFonts w:cstheme="minorHAnsi"/>
            <w:bCs/>
            <w:sz w:val="20"/>
            <w:szCs w:val="20"/>
          </w:rPr>
          <w:tab/>
          <w:delText>___________________________________</w:delText>
        </w:r>
        <w:r w:rsidR="003F6468" w:rsidRPr="00670921" w:rsidDel="00395BDF">
          <w:rPr>
            <w:rFonts w:cstheme="minorHAnsi"/>
            <w:bCs/>
            <w:sz w:val="20"/>
            <w:szCs w:val="20"/>
          </w:rPr>
          <w:tab/>
          <w:delText>1     2     3     4     5     6     7     8     9</w:delText>
        </w:r>
      </w:del>
    </w:p>
    <w:p w14:paraId="214F5EBC" w14:textId="49FAB0E0" w:rsidR="003F6468" w:rsidRPr="00670921" w:rsidDel="00395BDF" w:rsidRDefault="003F6468">
      <w:pPr>
        <w:rPr>
          <w:del w:id="5720" w:author="Sarah Robinson" w:date="2019-10-16T15:23:00Z"/>
          <w:rFonts w:cstheme="minorHAnsi"/>
          <w:bCs/>
          <w:sz w:val="20"/>
          <w:szCs w:val="20"/>
        </w:rPr>
        <w:pPrChange w:id="5721" w:author="Sarah Robinson" w:date="2019-10-16T15:24:00Z">
          <w:pPr>
            <w:pStyle w:val="bodytext1"/>
            <w:tabs>
              <w:tab w:val="left" w:pos="2520"/>
              <w:tab w:val="right" w:pos="9360"/>
            </w:tabs>
            <w:spacing w:before="80" w:after="80"/>
            <w:ind w:left="360"/>
            <w:jc w:val="both"/>
          </w:pPr>
        </w:pPrChange>
      </w:pPr>
      <w:del w:id="5722" w:author="Sarah Robinson" w:date="2019-10-16T15:23:00Z">
        <w:r w:rsidRPr="00670921" w:rsidDel="00395BDF">
          <w:rPr>
            <w:rFonts w:cstheme="minorHAnsi"/>
            <w:bCs/>
            <w:sz w:val="20"/>
            <w:szCs w:val="20"/>
          </w:rPr>
          <w:delText>Voluntary Training</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CF20ED6" w14:textId="56285AB7" w:rsidR="003F6468" w:rsidRPr="00670921" w:rsidDel="00395BDF" w:rsidRDefault="003F6468">
      <w:pPr>
        <w:rPr>
          <w:del w:id="5723" w:author="Sarah Robinson" w:date="2019-10-16T15:23:00Z"/>
          <w:rFonts w:cstheme="minorHAnsi"/>
          <w:bCs/>
          <w:sz w:val="20"/>
          <w:szCs w:val="20"/>
        </w:rPr>
        <w:pPrChange w:id="5724" w:author="Sarah Robinson" w:date="2019-10-16T15:24:00Z">
          <w:pPr>
            <w:pStyle w:val="bodytext1"/>
            <w:tabs>
              <w:tab w:val="left" w:pos="2520"/>
              <w:tab w:val="right" w:pos="9360"/>
            </w:tabs>
            <w:spacing w:before="80" w:after="80"/>
            <w:ind w:left="360"/>
            <w:jc w:val="both"/>
          </w:pPr>
        </w:pPrChange>
      </w:pPr>
      <w:del w:id="5725" w:author="Sarah Robinson" w:date="2019-10-16T15:23:00Z">
        <w:r w:rsidRPr="00670921" w:rsidDel="00395BDF">
          <w:rPr>
            <w:rFonts w:cstheme="minorHAnsi"/>
            <w:bCs/>
            <w:sz w:val="20"/>
            <w:szCs w:val="20"/>
          </w:rPr>
          <w:delText>Rules &amp; Procedures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D301EF3" w14:textId="40BB5887" w:rsidR="003F6468" w:rsidRPr="00670921" w:rsidDel="00395BDF" w:rsidRDefault="003F6468">
      <w:pPr>
        <w:rPr>
          <w:del w:id="5726" w:author="Sarah Robinson" w:date="2019-10-16T15:23:00Z"/>
          <w:rFonts w:cstheme="minorHAnsi"/>
          <w:bCs/>
          <w:sz w:val="20"/>
          <w:szCs w:val="20"/>
        </w:rPr>
        <w:pPrChange w:id="5727" w:author="Sarah Robinson" w:date="2019-10-16T15:24:00Z">
          <w:pPr>
            <w:pStyle w:val="bodytext1"/>
            <w:tabs>
              <w:tab w:val="left" w:pos="2520"/>
              <w:tab w:val="right" w:pos="9360"/>
            </w:tabs>
            <w:spacing w:before="80" w:after="80"/>
            <w:ind w:left="360"/>
            <w:jc w:val="both"/>
          </w:pPr>
        </w:pPrChange>
      </w:pPr>
      <w:del w:id="5728" w:author="Sarah Robinson" w:date="2019-10-16T15:23:00Z">
        <w:r w:rsidRPr="00670921" w:rsidDel="00395BDF">
          <w:rPr>
            <w:rFonts w:cstheme="minorHAnsi"/>
            <w:bCs/>
            <w:sz w:val="20"/>
            <w:szCs w:val="20"/>
          </w:rPr>
          <w:delText>Enforcement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6A20502D" w14:textId="2B54BF1A" w:rsidR="003F6468" w:rsidRPr="00670921" w:rsidDel="00395BDF" w:rsidRDefault="003F6468">
      <w:pPr>
        <w:rPr>
          <w:del w:id="5729" w:author="Sarah Robinson" w:date="2019-10-16T15:23:00Z"/>
          <w:rFonts w:cstheme="minorHAnsi"/>
          <w:bCs/>
          <w:sz w:val="20"/>
          <w:szCs w:val="20"/>
        </w:rPr>
        <w:pPrChange w:id="5730" w:author="Sarah Robinson" w:date="2019-10-16T15:24:00Z">
          <w:pPr>
            <w:pStyle w:val="bodytext1"/>
            <w:tabs>
              <w:tab w:val="left" w:pos="2520"/>
              <w:tab w:val="right" w:pos="9360"/>
            </w:tabs>
            <w:spacing w:before="80" w:after="80"/>
            <w:ind w:left="360"/>
            <w:jc w:val="both"/>
          </w:pPr>
        </w:pPrChange>
      </w:pPr>
      <w:del w:id="5731" w:author="Sarah Robinson" w:date="2019-10-16T15:23:00Z">
        <w:r w:rsidRPr="00670921" w:rsidDel="00395BDF">
          <w:rPr>
            <w:rFonts w:cstheme="minorHAnsi"/>
            <w:bCs/>
            <w:sz w:val="20"/>
            <w:szCs w:val="20"/>
          </w:rPr>
          <w:delText>Nav / Hydro Info</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74B0D0F2" w14:textId="00FABFE4" w:rsidR="003F6468" w:rsidRPr="00670921" w:rsidDel="00395BDF" w:rsidRDefault="003F6468">
      <w:pPr>
        <w:rPr>
          <w:del w:id="5732" w:author="Sarah Robinson" w:date="2019-10-16T15:23:00Z"/>
          <w:rFonts w:cstheme="minorHAnsi"/>
          <w:bCs/>
          <w:sz w:val="20"/>
          <w:szCs w:val="20"/>
        </w:rPr>
        <w:pPrChange w:id="5733" w:author="Sarah Robinson" w:date="2019-10-16T15:24:00Z">
          <w:pPr>
            <w:pStyle w:val="bodytext1"/>
            <w:tabs>
              <w:tab w:val="left" w:pos="2520"/>
              <w:tab w:val="right" w:pos="9360"/>
            </w:tabs>
            <w:spacing w:before="80" w:after="80"/>
            <w:ind w:left="360"/>
            <w:jc w:val="both"/>
          </w:pPr>
        </w:pPrChange>
      </w:pPr>
      <w:del w:id="5734" w:author="Sarah Robinson" w:date="2019-10-16T15:23:00Z">
        <w:r w:rsidRPr="00670921" w:rsidDel="00395BDF">
          <w:rPr>
            <w:rFonts w:cstheme="minorHAnsi"/>
            <w:bCs/>
            <w:sz w:val="20"/>
            <w:szCs w:val="20"/>
          </w:rPr>
          <w:delText>Radio Communications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3E4CC4C2" w14:textId="3E7458BC" w:rsidR="003F6468" w:rsidRPr="00670921" w:rsidDel="00395BDF" w:rsidRDefault="003F6468">
      <w:pPr>
        <w:rPr>
          <w:del w:id="5735" w:author="Sarah Robinson" w:date="2019-10-16T15:23:00Z"/>
          <w:rFonts w:cstheme="minorHAnsi"/>
          <w:bCs/>
          <w:sz w:val="20"/>
          <w:szCs w:val="20"/>
        </w:rPr>
        <w:pPrChange w:id="5736" w:author="Sarah Robinson" w:date="2019-10-16T15:24:00Z">
          <w:pPr>
            <w:pStyle w:val="bodytext1"/>
            <w:tabs>
              <w:tab w:val="left" w:pos="2520"/>
              <w:tab w:val="right" w:pos="9360"/>
            </w:tabs>
            <w:spacing w:before="80" w:after="80"/>
            <w:ind w:left="360"/>
            <w:jc w:val="both"/>
          </w:pPr>
        </w:pPrChange>
      </w:pPr>
      <w:del w:id="5737" w:author="Sarah Robinson" w:date="2019-10-16T15:23:00Z">
        <w:r w:rsidRPr="00670921" w:rsidDel="00395BDF">
          <w:rPr>
            <w:rFonts w:cstheme="minorHAnsi"/>
            <w:bCs/>
            <w:sz w:val="20"/>
            <w:szCs w:val="20"/>
          </w:rPr>
          <w:delText>Active Traffic Mgmt</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22250F3C" w14:textId="27CF23A3" w:rsidR="003F6468" w:rsidRPr="00670921" w:rsidDel="00395BDF" w:rsidRDefault="003F6468">
      <w:pPr>
        <w:rPr>
          <w:del w:id="5738" w:author="Sarah Robinson" w:date="2019-10-16T15:23:00Z"/>
          <w:rFonts w:cstheme="minorHAnsi"/>
          <w:bCs/>
          <w:sz w:val="20"/>
          <w:szCs w:val="20"/>
        </w:rPr>
        <w:pPrChange w:id="5739" w:author="Sarah Robinson" w:date="2019-10-16T15:24:00Z">
          <w:pPr>
            <w:pStyle w:val="bodytext1"/>
            <w:tabs>
              <w:tab w:val="left" w:pos="2520"/>
              <w:tab w:val="right" w:pos="9360"/>
            </w:tabs>
            <w:spacing w:before="80" w:after="80"/>
            <w:ind w:left="360"/>
            <w:jc w:val="both"/>
          </w:pPr>
        </w:pPrChange>
      </w:pPr>
      <w:del w:id="5740" w:author="Sarah Robinson" w:date="2019-10-16T15:23:00Z">
        <w:r w:rsidRPr="00670921" w:rsidDel="00395BDF">
          <w:rPr>
            <w:rFonts w:cstheme="minorHAnsi"/>
            <w:bCs/>
            <w:sz w:val="20"/>
            <w:szCs w:val="20"/>
          </w:rPr>
          <w:delText>Waterway Changes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02C63297" w14:textId="3F99DAC7" w:rsidR="003F6468" w:rsidDel="00395BDF" w:rsidRDefault="003F6468">
      <w:pPr>
        <w:rPr>
          <w:del w:id="5741" w:author="Sarah Robinson" w:date="2019-10-16T15:23:00Z"/>
          <w:rFonts w:cstheme="minorHAnsi"/>
          <w:bCs/>
          <w:sz w:val="20"/>
          <w:szCs w:val="20"/>
        </w:rPr>
        <w:pPrChange w:id="5742" w:author="Sarah Robinson" w:date="2019-10-16T15:24:00Z">
          <w:pPr>
            <w:pStyle w:val="bodytext1"/>
            <w:tabs>
              <w:tab w:val="left" w:pos="2520"/>
              <w:tab w:val="right" w:pos="9360"/>
            </w:tabs>
            <w:spacing w:before="80" w:after="80"/>
            <w:ind w:left="360"/>
            <w:jc w:val="both"/>
          </w:pPr>
        </w:pPrChange>
      </w:pPr>
      <w:del w:id="5743" w:author="Sarah Robinson" w:date="2019-10-16T15:23:00Z">
        <w:r w:rsidRPr="00670921" w:rsidDel="00395BDF">
          <w:rPr>
            <w:rFonts w:cstheme="minorHAnsi"/>
            <w:bCs/>
            <w:sz w:val="20"/>
            <w:szCs w:val="20"/>
          </w:rPr>
          <w:delText>Other Actions</w:delText>
        </w:r>
        <w:r w:rsidRPr="00670921" w:rsidDel="00395BDF">
          <w:rPr>
            <w:rFonts w:cstheme="minorHAnsi"/>
            <w:bCs/>
            <w:sz w:val="20"/>
            <w:szCs w:val="20"/>
          </w:rPr>
          <w:tab/>
          <w:delText>___________________________________</w:delText>
        </w:r>
        <w:r w:rsidRPr="00670921" w:rsidDel="00395BDF">
          <w:rPr>
            <w:rFonts w:cstheme="minorHAnsi"/>
            <w:bCs/>
            <w:sz w:val="20"/>
            <w:szCs w:val="20"/>
          </w:rPr>
          <w:tab/>
          <w:delText>1     2     3     4     5     6     7     8     9</w:delText>
        </w:r>
      </w:del>
    </w:p>
    <w:p w14:paraId="5269633D" w14:textId="2CC56A5E" w:rsidR="002D622E" w:rsidDel="00395BDF" w:rsidRDefault="002D622E">
      <w:pPr>
        <w:rPr>
          <w:del w:id="5744" w:author="Sarah Robinson" w:date="2019-10-16T15:23:00Z"/>
        </w:rPr>
        <w:pPrChange w:id="5745" w:author="Sarah Robinson" w:date="2019-10-16T15:24:00Z">
          <w:pPr>
            <w:pStyle w:val="Appendix"/>
          </w:pPr>
        </w:pPrChange>
      </w:pPr>
      <w:del w:id="5746" w:author="Sarah Robinson" w:date="2019-10-16T15:23:00Z">
        <w:r w:rsidDel="00395BDF">
          <w:delText>PAWSA SOFTWARE</w:delText>
        </w:r>
      </w:del>
    </w:p>
    <w:p w14:paraId="30110F4D" w14:textId="35CD75CE" w:rsidR="002D622E" w:rsidRPr="002D622E" w:rsidRDefault="002D622E">
      <w:pPr>
        <w:pPrChange w:id="5747" w:author="Sarah Robinson" w:date="2019-10-16T15:24:00Z">
          <w:pPr>
            <w:pStyle w:val="BodyText"/>
          </w:pPr>
        </w:pPrChange>
      </w:pPr>
      <w:del w:id="5748" w:author="Sarah Robinson" w:date="2019-10-16T15:23:00Z">
        <w:r w:rsidDel="00395BDF">
          <w:delText>The PAWSA software (MS Excel format) is available</w:delText>
        </w:r>
        <w:r w:rsidR="00661382" w:rsidDel="00395BDF">
          <w:delText xml:space="preserve"> separately</w:delText>
        </w:r>
        <w:r w:rsidDel="00395BDF">
          <w:delText xml:space="preserve"> from the IALA Secre</w:delText>
        </w:r>
        <w:r w:rsidDel="00AE67EA">
          <w:delText>tariat.</w:delText>
        </w:r>
      </w:del>
    </w:p>
    <w:sectPr w:rsidR="002D622E" w:rsidRPr="002D622E" w:rsidSect="008D7283">
      <w:headerReference w:type="even" r:id="rId47"/>
      <w:headerReference w:type="default" r:id="rId48"/>
      <w:headerReference w:type="first" r:id="rId49"/>
      <w:pgSz w:w="11906" w:h="16838" w:code="9"/>
      <w:pgMar w:top="1276"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Sarah Robinson" w:date="2019-10-15T14:26:00Z" w:initials="SR">
    <w:p w14:paraId="68BE37FA" w14:textId="48D462C7" w:rsidR="00DD1C47" w:rsidRDefault="00DD1C47">
      <w:pPr>
        <w:pStyle w:val="CommentText"/>
      </w:pPr>
      <w:r>
        <w:rPr>
          <w:rStyle w:val="CommentReference"/>
        </w:rPr>
        <w:annotationRef/>
      </w:r>
      <w:r>
        <w:t>Need to consider MKII description alternative</w:t>
      </w:r>
    </w:p>
  </w:comment>
  <w:comment w:id="21" w:author="Sarah Robinson" w:date="2019-10-15T14:29:00Z" w:initials="SR">
    <w:p w14:paraId="208E2753" w14:textId="187FF4CA" w:rsidR="00DD1C47" w:rsidRDefault="00DD1C47">
      <w:pPr>
        <w:pStyle w:val="CommentText"/>
      </w:pPr>
      <w:r>
        <w:rPr>
          <w:rStyle w:val="CommentReference"/>
        </w:rPr>
        <w:annotationRef/>
      </w:r>
      <w:r>
        <w:t>Query RE revision or new guideline?</w:t>
      </w:r>
    </w:p>
  </w:comment>
  <w:comment w:id="29" w:author="Sarah Robinson" w:date="2019-10-15T14:30:00Z" w:initials="SR">
    <w:p w14:paraId="7B696825" w14:textId="15CD5B97" w:rsidR="00DD1C47" w:rsidRDefault="00DD1C47">
      <w:pPr>
        <w:pStyle w:val="CommentText"/>
      </w:pPr>
      <w:r>
        <w:rPr>
          <w:rStyle w:val="CommentReference"/>
        </w:rPr>
        <w:annotationRef/>
      </w:r>
    </w:p>
  </w:comment>
  <w:comment w:id="36" w:author="Sarah Robinson" w:date="2019-10-17T12:38:00Z" w:initials="SR">
    <w:p w14:paraId="02E65A14" w14:textId="74B7AF71" w:rsidR="00DD1C47" w:rsidRDefault="00DD1C47">
      <w:pPr>
        <w:pStyle w:val="CommentText"/>
      </w:pPr>
      <w:r>
        <w:rPr>
          <w:rStyle w:val="CommentReference"/>
        </w:rPr>
        <w:annotationRef/>
      </w:r>
      <w:r>
        <w:t>Table is not updating despite attempts to fix</w:t>
      </w:r>
    </w:p>
  </w:comment>
  <w:comment w:id="117" w:author="Sarah Robinson" w:date="2019-10-15T14:34:00Z" w:initials="SR">
    <w:p w14:paraId="2F1A2702" w14:textId="6E89CA1A" w:rsidR="00DD1C47" w:rsidRDefault="00DD1C47">
      <w:pPr>
        <w:pStyle w:val="CommentText"/>
      </w:pPr>
      <w:r>
        <w:rPr>
          <w:rStyle w:val="CommentReference"/>
        </w:rPr>
        <w:annotationRef/>
      </w:r>
      <w:r>
        <w:t>This text could be in a higher level document, this is a little complex for the specific tool document</w:t>
      </w:r>
    </w:p>
  </w:comment>
  <w:comment w:id="175" w:author="Sarah Robinson" w:date="2019-10-16T14:55:00Z" w:initials="SR">
    <w:p w14:paraId="05F48A97" w14:textId="7511AC0F" w:rsidR="00DD1C47" w:rsidRDefault="00DD1C47">
      <w:pPr>
        <w:pStyle w:val="CommentText"/>
      </w:pPr>
      <w:r>
        <w:rPr>
          <w:rStyle w:val="CommentReference"/>
        </w:rPr>
        <w:annotationRef/>
      </w:r>
      <w:r>
        <w:t>This should be revised to become  brief summary without detail of Turkey and other iterations</w:t>
      </w:r>
    </w:p>
  </w:comment>
  <w:comment w:id="189" w:author="Sarah Robinson" w:date="2019-10-15T15:03:00Z" w:initials="SR">
    <w:p w14:paraId="1C00EFCD" w14:textId="0AF3DDFD" w:rsidR="00DD1C47" w:rsidRDefault="00DD1C47">
      <w:pPr>
        <w:pStyle w:val="CommentText"/>
      </w:pPr>
      <w:r>
        <w:rPr>
          <w:rStyle w:val="CommentReference"/>
        </w:rPr>
        <w:annotationRef/>
      </w:r>
      <w:r>
        <w:t>Ensure original footnote 3 kept in</w:t>
      </w:r>
    </w:p>
  </w:comment>
  <w:comment w:id="222" w:author="Sarah Robinson" w:date="2019-10-17T12:39:00Z" w:initials="SR">
    <w:p w14:paraId="1645C097" w14:textId="26054B94" w:rsidR="00DD1C47" w:rsidRDefault="00DD1C47">
      <w:pPr>
        <w:pStyle w:val="CommentText"/>
      </w:pPr>
      <w:r>
        <w:rPr>
          <w:rStyle w:val="CommentReference"/>
        </w:rPr>
        <w:annotationRef/>
      </w:r>
      <w:r>
        <w:t>Please check consistency of Manual terminology</w:t>
      </w:r>
    </w:p>
  </w:comment>
  <w:comment w:id="634" w:author="Sarah Robinson" w:date="2019-10-16T12:36:00Z" w:initials="SR">
    <w:p w14:paraId="52068260" w14:textId="0039D815" w:rsidR="00DD1C47" w:rsidRDefault="00DD1C47">
      <w:pPr>
        <w:pStyle w:val="CommentText"/>
      </w:pPr>
      <w:r>
        <w:rPr>
          <w:rStyle w:val="CommentReference"/>
        </w:rPr>
        <w:annotationRef/>
      </w:r>
      <w:r>
        <w:t xml:space="preserve">For  consistency across all tools in IALA toolbox related to G1018 this requires further discussion.  Interesting opinion can be found in the OpenRisk document </w:t>
      </w:r>
    </w:p>
  </w:comment>
  <w:comment w:id="642" w:author="Sarah Robinson" w:date="2019-10-16T13:51:00Z" w:initials="SR">
    <w:p w14:paraId="7B1D8077" w14:textId="0883981B" w:rsidR="00DD1C47" w:rsidRDefault="00DD1C47">
      <w:pPr>
        <w:pStyle w:val="CommentText"/>
      </w:pPr>
      <w:r>
        <w:rPr>
          <w:rStyle w:val="CommentReference"/>
        </w:rPr>
        <w:annotationRef/>
      </w:r>
      <w:r>
        <w:t>Same as for 5 USE requires consistency across tools documents and validation by PAWSA experts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BE37FA" w15:done="0"/>
  <w15:commentEx w15:paraId="208E2753" w15:done="0"/>
  <w15:commentEx w15:paraId="7B696825" w15:done="0"/>
  <w15:commentEx w15:paraId="02E65A14" w15:done="0"/>
  <w15:commentEx w15:paraId="2F1A2702" w15:done="0"/>
  <w15:commentEx w15:paraId="05F48A97" w15:done="0"/>
  <w15:commentEx w15:paraId="1C00EFCD" w15:done="0"/>
  <w15:commentEx w15:paraId="1645C097" w15:done="0"/>
  <w15:commentEx w15:paraId="52068260" w15:done="0"/>
  <w15:commentEx w15:paraId="7B1D807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BE37FA" w16cid:durableId="215055A4"/>
  <w16cid:commentId w16cid:paraId="208E2753" w16cid:durableId="21505642"/>
  <w16cid:commentId w16cid:paraId="7B696825" w16cid:durableId="21505672"/>
  <w16cid:commentId w16cid:paraId="02E65A14" w16cid:durableId="2152DF31"/>
  <w16cid:commentId w16cid:paraId="2F1A2702" w16cid:durableId="21505783"/>
  <w16cid:commentId w16cid:paraId="05F48A97" w16cid:durableId="2151ADFF"/>
  <w16cid:commentId w16cid:paraId="1C00EFCD" w16cid:durableId="21505E59"/>
  <w16cid:commentId w16cid:paraId="1645C097" w16cid:durableId="2152DF7E"/>
  <w16cid:commentId w16cid:paraId="52068260" w16cid:durableId="21518D4D"/>
  <w16cid:commentId w16cid:paraId="7B1D8077" w16cid:durableId="21519E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B5C5D" w14:textId="77777777" w:rsidR="00DD1C47" w:rsidRDefault="00DD1C47" w:rsidP="003274DB">
      <w:r>
        <w:separator/>
      </w:r>
    </w:p>
    <w:p w14:paraId="10232166" w14:textId="77777777" w:rsidR="00DD1C47" w:rsidRDefault="00DD1C47"/>
  </w:endnote>
  <w:endnote w:type="continuationSeparator" w:id="0">
    <w:p w14:paraId="542D1905" w14:textId="77777777" w:rsidR="00DD1C47" w:rsidRDefault="00DD1C47" w:rsidP="003274DB">
      <w:r>
        <w:continuationSeparator/>
      </w:r>
    </w:p>
    <w:p w14:paraId="6125B0FA" w14:textId="77777777" w:rsidR="00DD1C47" w:rsidRDefault="00DD1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DD1C47" w:rsidRDefault="00DD1C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DD1C47" w:rsidRDefault="00DD1C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DD1C47" w:rsidRDefault="00DD1C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DD1C47" w:rsidRDefault="00DD1C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DD1C47" w:rsidRDefault="00DD1C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17CAD02" w:rsidR="00DD1C47" w:rsidRDefault="00DD1C47"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CADD7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DD1C47" w:rsidRPr="00ED2A8D" w:rsidRDefault="00DD1C47" w:rsidP="008747E0">
    <w:pPr>
      <w:pStyle w:val="Footer"/>
    </w:pPr>
  </w:p>
  <w:p w14:paraId="0D2AB347" w14:textId="77777777" w:rsidR="00DD1C47" w:rsidRPr="00ED2A8D" w:rsidRDefault="00DD1C47" w:rsidP="008747E0">
    <w:pPr>
      <w:pStyle w:val="Footer"/>
    </w:pPr>
  </w:p>
  <w:p w14:paraId="3A2C5A86" w14:textId="77777777" w:rsidR="00DD1C47" w:rsidRPr="00ED2A8D" w:rsidRDefault="00DD1C47" w:rsidP="008747E0">
    <w:pPr>
      <w:pStyle w:val="Footer"/>
    </w:pPr>
  </w:p>
  <w:p w14:paraId="52999534" w14:textId="77777777" w:rsidR="00DD1C47" w:rsidRPr="00ED2A8D" w:rsidRDefault="00DD1C47"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DD1C47" w:rsidRDefault="00DD1C47"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A359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DD1C47" w:rsidRPr="007B3D31" w:rsidRDefault="00DD1C47"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DD1C47" w:rsidRPr="00525922" w:rsidRDefault="00DD1C4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DD1C47" w:rsidRPr="00C716E5" w:rsidRDefault="00DD1C47" w:rsidP="00C716E5">
    <w:pPr>
      <w:pStyle w:val="Footer"/>
      <w:rPr>
        <w:sz w:val="15"/>
        <w:szCs w:val="15"/>
      </w:rPr>
    </w:pPr>
  </w:p>
  <w:p w14:paraId="563B890B" w14:textId="77777777" w:rsidR="00DD1C47" w:rsidRDefault="00DD1C47" w:rsidP="00C716E5">
    <w:pPr>
      <w:pStyle w:val="Footerportrait"/>
    </w:pPr>
  </w:p>
  <w:p w14:paraId="352ACC75" w14:textId="40855D1B" w:rsidR="00DD1C47" w:rsidRPr="00C907DF" w:rsidRDefault="0067687F" w:rsidP="00C716E5">
    <w:pPr>
      <w:pStyle w:val="Footerportrait"/>
      <w:rPr>
        <w:rStyle w:val="PageNumber"/>
        <w:szCs w:val="15"/>
      </w:rPr>
    </w:pPr>
    <w:fldSimple w:instr=" STYLEREF &quot;Document type&quot; \* MERGEFORMAT ">
      <w:r w:rsidR="00B6101F">
        <w:t>IALA Guideline</w:t>
      </w:r>
    </w:fldSimple>
    <w:r w:rsidR="00DD1C47" w:rsidRPr="00C907DF">
      <w:t xml:space="preserve"> </w:t>
    </w:r>
    <w:fldSimple w:instr=" STYLEREF &quot;Document number&quot; \* MERGEFORMAT ">
      <w:r w:rsidR="00B6101F">
        <w:t>G1124</w:t>
      </w:r>
    </w:fldSimple>
    <w:r w:rsidR="00DD1C47" w:rsidRPr="00C907DF">
      <w:t xml:space="preserve"> –</w:t>
    </w:r>
    <w:r w:rsidR="00DD1C47">
      <w:t xml:space="preserve"> </w:t>
    </w:r>
    <w:fldSimple w:instr=" STYLEREF &quot;Document name&quot; \* MERGEFORMAT ">
      <w:r w:rsidR="00B6101F">
        <w:t>The Use of Ports and Waterways Safety Assessment (PAWSA MKII) (DRAFT REVISION)Mk II tool</w:t>
      </w:r>
    </w:fldSimple>
  </w:p>
  <w:p w14:paraId="15200F68" w14:textId="7EF32392" w:rsidR="00DD1C47" w:rsidRPr="00C907DF" w:rsidRDefault="0067687F" w:rsidP="00C716E5">
    <w:pPr>
      <w:pStyle w:val="Footerportrait"/>
    </w:pPr>
    <w:fldSimple w:instr=" STYLEREF &quot;Edition number&quot; \* MERGEFORMAT ">
      <w:r w:rsidR="00B6101F">
        <w:t>Edition 21.0</w:t>
      </w:r>
    </w:fldSimple>
    <w:r w:rsidR="00DD1C47">
      <w:t xml:space="preserve">  </w:t>
    </w:r>
    <w:r w:rsidR="00DD1C47">
      <w:fldChar w:fldCharType="begin"/>
    </w:r>
    <w:r w:rsidR="00DD1C47">
      <w:instrText xml:space="preserve"> STYLEREF "Document date" \* MERGEFORMAT </w:instrText>
    </w:r>
    <w:r w:rsidR="00DD1C47">
      <w:fldChar w:fldCharType="end"/>
    </w:r>
    <w:r w:rsidR="00DD1C47" w:rsidRPr="00C907DF">
      <w:tab/>
    </w:r>
    <w:r w:rsidR="00DD1C47">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2</w:t>
    </w:r>
    <w:r w:rsidR="00DD1C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DD1C47" w:rsidRDefault="00DD1C47" w:rsidP="00C716E5">
    <w:pPr>
      <w:pStyle w:val="Footer"/>
    </w:pPr>
  </w:p>
  <w:p w14:paraId="1C99F5B0" w14:textId="77777777" w:rsidR="00DD1C47" w:rsidRDefault="00DD1C47" w:rsidP="00C716E5">
    <w:pPr>
      <w:pStyle w:val="Footerportrait"/>
    </w:pPr>
  </w:p>
  <w:p w14:paraId="73669DC0" w14:textId="32F23DE0" w:rsidR="00DD1C47" w:rsidRPr="00C907DF" w:rsidRDefault="0067687F" w:rsidP="00C716E5">
    <w:pPr>
      <w:pStyle w:val="Footerportrait"/>
      <w:rPr>
        <w:rStyle w:val="PageNumber"/>
        <w:szCs w:val="15"/>
      </w:rPr>
    </w:pPr>
    <w:fldSimple w:instr=" STYLEREF &quot;Document type&quot; \* MERGEFORMAT ">
      <w:r w:rsidR="00B6101F">
        <w:t>IALA Guideline</w:t>
      </w:r>
    </w:fldSimple>
    <w:r w:rsidR="00DD1C47" w:rsidRPr="00C907DF">
      <w:t xml:space="preserve"> </w:t>
    </w:r>
    <w:fldSimple w:instr=" STYLEREF &quot;Document number&quot; \* MERGEFORMAT ">
      <w:r w:rsidR="00B6101F">
        <w:t>G1124</w:t>
      </w:r>
    </w:fldSimple>
    <w:r w:rsidR="00DD1C47" w:rsidRPr="00C907DF">
      <w:t xml:space="preserve"> –</w:t>
    </w:r>
    <w:r w:rsidR="00DD1C47">
      <w:t xml:space="preserve"> </w:t>
    </w:r>
    <w:fldSimple w:instr=" STYLEREF &quot;Document name&quot; \* MERGEFORMAT ">
      <w:r w:rsidR="00B6101F">
        <w:t>The Use of Ports and Waterways Safety Assessment (PAWSA MKII) (DRAFT REVISION)Mk II tool</w:t>
      </w:r>
    </w:fldSimple>
  </w:p>
  <w:p w14:paraId="42BEB70D" w14:textId="3859BBCD" w:rsidR="00DD1C47" w:rsidRPr="00525922" w:rsidRDefault="0067687F" w:rsidP="00C716E5">
    <w:pPr>
      <w:pStyle w:val="Footerportrait"/>
    </w:pPr>
    <w:fldSimple w:instr=" STYLEREF &quot;Edition number&quot; \* MERGEFORMAT ">
      <w:r w:rsidR="00B6101F">
        <w:t>Edition 21.0</w:t>
      </w:r>
    </w:fldSimple>
    <w:r w:rsidR="00DD1C47" w:rsidRPr="00C907DF">
      <w:tab/>
    </w:r>
    <w:r w:rsidR="00DD1C47">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3</w:t>
    </w:r>
    <w:r w:rsidR="00DD1C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DD1C47" w:rsidRDefault="00DD1C47" w:rsidP="00BC689B">
    <w:pPr>
      <w:pStyle w:val="Footer"/>
      <w:tabs>
        <w:tab w:val="left" w:pos="9639"/>
      </w:tabs>
    </w:pPr>
  </w:p>
  <w:p w14:paraId="3C619E6F" w14:textId="77777777" w:rsidR="00DD1C47" w:rsidRDefault="00DD1C47" w:rsidP="00BC689B">
    <w:pPr>
      <w:pStyle w:val="Footerportrait"/>
      <w:tabs>
        <w:tab w:val="left" w:pos="9639"/>
      </w:tabs>
    </w:pPr>
  </w:p>
  <w:p w14:paraId="53E61730" w14:textId="2488CAFE" w:rsidR="00DD1C47" w:rsidRPr="00C907DF" w:rsidRDefault="0067687F" w:rsidP="00BC689B">
    <w:pPr>
      <w:pStyle w:val="Footerportrait"/>
      <w:tabs>
        <w:tab w:val="clear" w:pos="10206"/>
        <w:tab w:val="left" w:pos="9639"/>
        <w:tab w:val="right" w:pos="14995"/>
      </w:tabs>
    </w:pPr>
    <w:fldSimple w:instr=" STYLEREF &quot;Document type&quot; \* MERGEFORMAT ">
      <w:r w:rsidR="00B6101F">
        <w:t>IALA Guideline</w:t>
      </w:r>
    </w:fldSimple>
    <w:r w:rsidR="00DD1C47" w:rsidRPr="00C907DF">
      <w:t xml:space="preserve"> </w:t>
    </w:r>
    <w:fldSimple w:instr=" STYLEREF &quot;Document number&quot; \* MERGEFORMAT ">
      <w:r w:rsidR="00B6101F">
        <w:t>G1124</w:t>
      </w:r>
    </w:fldSimple>
    <w:r w:rsidR="00DD1C47" w:rsidRPr="00C907DF">
      <w:t xml:space="preserve"> –</w:t>
    </w:r>
    <w:r w:rsidR="00DD1C47">
      <w:t xml:space="preserve"> </w:t>
    </w:r>
    <w:fldSimple w:instr=" STYLEREF &quot;Document name&quot; \* MERGEFORMAT ">
      <w:r w:rsidR="00B6101F">
        <w:t>The Use of Ports and Waterways Safety Assessment (PAWSA MKII) (DRAFT REVISION)Mk II tool</w:t>
      </w:r>
    </w:fldSimple>
    <w:r w:rsidR="00DD1C47">
      <w:tab/>
    </w:r>
  </w:p>
  <w:p w14:paraId="63DA9DB6" w14:textId="4D9494C1" w:rsidR="00DD1C47" w:rsidRDefault="0067687F" w:rsidP="00BC689B">
    <w:pPr>
      <w:pStyle w:val="Footerportrait"/>
      <w:tabs>
        <w:tab w:val="clear" w:pos="10206"/>
        <w:tab w:val="left" w:pos="9639"/>
        <w:tab w:val="right" w:pos="14995"/>
      </w:tabs>
    </w:pPr>
    <w:fldSimple w:instr=" STYLEREF &quot;Edition number&quot; \* MERGEFORMAT ">
      <w:r w:rsidR="00B6101F">
        <w:t>Edition 21.0</w:t>
      </w:r>
    </w:fldSimple>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38</w:t>
    </w:r>
    <w:r w:rsidR="00DD1C47"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091A8" w14:textId="77777777" w:rsidR="00DD1C47" w:rsidRDefault="00DD1C47" w:rsidP="00C716E5">
    <w:pPr>
      <w:pStyle w:val="Footer"/>
    </w:pPr>
  </w:p>
  <w:p w14:paraId="4F709333" w14:textId="77777777" w:rsidR="00DD1C47" w:rsidRDefault="00DD1C47" w:rsidP="00C716E5">
    <w:pPr>
      <w:pStyle w:val="Footerportrait"/>
    </w:pPr>
  </w:p>
  <w:p w14:paraId="2CCBFC12" w14:textId="27619ADB" w:rsidR="00DD1C47" w:rsidRPr="00C907DF" w:rsidRDefault="0067687F" w:rsidP="00261630">
    <w:pPr>
      <w:pStyle w:val="Footerportrait"/>
      <w:tabs>
        <w:tab w:val="clear" w:pos="10206"/>
        <w:tab w:val="right" w:pos="14995"/>
      </w:tabs>
    </w:pPr>
    <w:fldSimple w:instr=" STYLEREF &quot;Document type&quot; \* MERGEFORMAT ">
      <w:r>
        <w:t>IALA Guideline</w:t>
      </w:r>
    </w:fldSimple>
    <w:r w:rsidR="00DD1C47" w:rsidRPr="00C907DF">
      <w:t xml:space="preserve"> </w:t>
    </w:r>
    <w:fldSimple w:instr=" STYLEREF &quot;Document number&quot; \* MERGEFORMAT ">
      <w:r>
        <w:t>G1124</w:t>
      </w:r>
    </w:fldSimple>
    <w:r w:rsidR="00DD1C47" w:rsidRPr="00C907DF">
      <w:t xml:space="preserve"> –</w:t>
    </w:r>
    <w:r w:rsidR="00DD1C47">
      <w:t xml:space="preserve"> </w:t>
    </w:r>
    <w:fldSimple w:instr=" STYLEREF &quot;Document name&quot; \* MERGEFORMAT ">
      <w:r>
        <w:t>The Use of Ports and Waterways Safety Assessment (PAWSA MKII) (DRAFT REVISION)Mk II tool</w:t>
      </w:r>
    </w:fldSimple>
    <w:r w:rsidR="00DD1C47">
      <w:tab/>
    </w:r>
  </w:p>
  <w:p w14:paraId="289211A3" w14:textId="74734292" w:rsidR="00DD1C47" w:rsidRDefault="0067687F" w:rsidP="00261630">
    <w:pPr>
      <w:pStyle w:val="Footerportrait"/>
      <w:tabs>
        <w:tab w:val="clear" w:pos="10206"/>
        <w:tab w:val="right" w:pos="14995"/>
      </w:tabs>
    </w:pPr>
    <w:fldSimple w:instr=" STYLEREF &quot;Edition number&quot; \* MERGEFORMAT ">
      <w:r>
        <w:t>Edition 21.0</w:t>
      </w:r>
    </w:fldSimple>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45</w:t>
    </w:r>
    <w:r w:rsidR="00DD1C47" w:rsidRPr="00C907DF">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CE112" w14:textId="77777777" w:rsidR="00DD1C47" w:rsidRDefault="00DD1C47" w:rsidP="00C716E5">
    <w:pPr>
      <w:pStyle w:val="Footer"/>
    </w:pPr>
  </w:p>
  <w:p w14:paraId="20532C15" w14:textId="77777777" w:rsidR="00DD1C47" w:rsidRDefault="00DD1C47" w:rsidP="00C716E5">
    <w:pPr>
      <w:pStyle w:val="Footerportrait"/>
    </w:pPr>
  </w:p>
  <w:p w14:paraId="31CEF27A" w14:textId="37F04823" w:rsidR="00DD1C47" w:rsidRPr="00C907DF" w:rsidRDefault="0067687F" w:rsidP="00C716E5">
    <w:pPr>
      <w:pStyle w:val="Footerportrait"/>
    </w:pPr>
    <w:fldSimple w:instr=" STYLEREF &quot;Document type&quot; \* MERGEFORMAT ">
      <w:r>
        <w:t>IALA Guideline</w:t>
      </w:r>
    </w:fldSimple>
    <w:r w:rsidR="00DD1C47" w:rsidRPr="00C907DF">
      <w:t xml:space="preserve"> </w:t>
    </w:r>
    <w:fldSimple w:instr=" STYLEREF &quot;Document number&quot; \* MERGEFORMAT ">
      <w:r>
        <w:t>G1124</w:t>
      </w:r>
    </w:fldSimple>
    <w:r w:rsidR="00DD1C47" w:rsidRPr="00C907DF">
      <w:t xml:space="preserve"> –</w:t>
    </w:r>
    <w:r w:rsidR="00DD1C47">
      <w:t xml:space="preserve"> </w:t>
    </w:r>
    <w:fldSimple w:instr=" STYLEREF &quot;Document name&quot; \* MERGEFORMAT ">
      <w:r>
        <w:t>The Use of Ports and Waterways Safety Assessment (PAWSA MKII) (DRAFT REVISION)Mk II tool</w:t>
      </w:r>
    </w:fldSimple>
    <w:r w:rsidR="00DD1C47">
      <w:tab/>
    </w:r>
  </w:p>
  <w:p w14:paraId="6B390BC8" w14:textId="1F692BFB" w:rsidR="00DD1C47" w:rsidRDefault="0067687F" w:rsidP="00653C08">
    <w:pPr>
      <w:pStyle w:val="Footerportrait"/>
    </w:pPr>
    <w:fldSimple w:instr=" STYLEREF &quot;Edition number&quot; \* MERGEFORMAT ">
      <w:r>
        <w:t>Edition 21.0</w:t>
      </w:r>
    </w:fldSimple>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68</w:t>
    </w:r>
    <w:r w:rsidR="00DD1C47" w:rsidRPr="00C907DF">
      <w:rPr>
        <w:rStyle w:val="PageNumber"/>
        <w:szCs w:val="15"/>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06413" w14:textId="77777777" w:rsidR="00DD1C47" w:rsidRDefault="00DD1C47" w:rsidP="00BC689B">
    <w:pPr>
      <w:pStyle w:val="Footer"/>
      <w:tabs>
        <w:tab w:val="left" w:pos="9639"/>
      </w:tabs>
    </w:pPr>
  </w:p>
  <w:p w14:paraId="6C0BF5F4" w14:textId="77777777" w:rsidR="00DD1C47" w:rsidRDefault="00DD1C47" w:rsidP="00BC689B">
    <w:pPr>
      <w:pStyle w:val="Footerportrait"/>
      <w:tabs>
        <w:tab w:val="left" w:pos="9639"/>
      </w:tabs>
    </w:pPr>
  </w:p>
  <w:p w14:paraId="21E795AB" w14:textId="3E6D2EDB" w:rsidR="00DD1C47" w:rsidRPr="00C907DF" w:rsidRDefault="0067687F" w:rsidP="00BC689B">
    <w:pPr>
      <w:pStyle w:val="Footerportrait"/>
      <w:tabs>
        <w:tab w:val="clear" w:pos="10206"/>
        <w:tab w:val="left" w:pos="9639"/>
        <w:tab w:val="right" w:pos="14995"/>
      </w:tabs>
    </w:pPr>
    <w:fldSimple w:instr=" STYLEREF &quot;Document type&quot; \* MERGEFORMAT ">
      <w:r>
        <w:t>IALA Guideline</w:t>
      </w:r>
    </w:fldSimple>
    <w:r w:rsidR="00DD1C47" w:rsidRPr="00C907DF">
      <w:t xml:space="preserve"> </w:t>
    </w:r>
    <w:fldSimple w:instr=" STYLEREF &quot;Document number&quot; \* MERGEFORMAT ">
      <w:r>
        <w:t>G1124</w:t>
      </w:r>
    </w:fldSimple>
    <w:r w:rsidR="00DD1C47" w:rsidRPr="00C907DF">
      <w:t xml:space="preserve"> –</w:t>
    </w:r>
    <w:r w:rsidR="00DD1C47">
      <w:t xml:space="preserve"> </w:t>
    </w:r>
    <w:fldSimple w:instr=" STYLEREF &quot;Document name&quot; \* MERGEFORMAT ">
      <w:r>
        <w:t>The Use of Ports and Waterways Safety Assessment (PAWSA MKII) (DRAFT REVISION)Mk II tool</w:t>
      </w:r>
    </w:fldSimple>
    <w:r w:rsidR="00DD1C47">
      <w:tab/>
    </w:r>
  </w:p>
  <w:p w14:paraId="4C6576B2" w14:textId="5FF1242D" w:rsidR="00DD1C47" w:rsidRDefault="0067687F" w:rsidP="00BC689B">
    <w:pPr>
      <w:pStyle w:val="Footerportrait"/>
      <w:tabs>
        <w:tab w:val="clear" w:pos="10206"/>
        <w:tab w:val="left" w:pos="9639"/>
        <w:tab w:val="right" w:pos="14995"/>
      </w:tabs>
    </w:pPr>
    <w:fldSimple w:instr=" STYLEREF &quot;Edition number&quot; \* MERGEFORMAT ">
      <w:r>
        <w:t>Edition 21.0</w:t>
      </w:r>
    </w:fldSimple>
    <w:r w:rsidR="00DD1C47">
      <w:t xml:space="preserve">  </w:t>
    </w:r>
    <w:r w:rsidR="00DD1C47">
      <w:fldChar w:fldCharType="begin"/>
    </w:r>
    <w:r w:rsidR="00DD1C47">
      <w:instrText xml:space="preserve"> STYLEREF "Document date" \* MERGEFORMAT </w:instrText>
    </w:r>
    <w:r w:rsidR="00DD1C47">
      <w:fldChar w:fldCharType="end"/>
    </w:r>
    <w:r w:rsidR="00DD1C47">
      <w:tab/>
    </w:r>
    <w:r w:rsidR="00DD1C47">
      <w:rPr>
        <w:rStyle w:val="PageNumber"/>
        <w:szCs w:val="15"/>
      </w:rPr>
      <w:t xml:space="preserve">P </w:t>
    </w:r>
    <w:r w:rsidR="00DD1C47" w:rsidRPr="00C907DF">
      <w:rPr>
        <w:rStyle w:val="PageNumber"/>
        <w:szCs w:val="15"/>
      </w:rPr>
      <w:fldChar w:fldCharType="begin"/>
    </w:r>
    <w:r w:rsidR="00DD1C47" w:rsidRPr="00C907DF">
      <w:rPr>
        <w:rStyle w:val="PageNumber"/>
        <w:szCs w:val="15"/>
      </w:rPr>
      <w:instrText xml:space="preserve">PAGE  </w:instrText>
    </w:r>
    <w:r w:rsidR="00DD1C47" w:rsidRPr="00C907DF">
      <w:rPr>
        <w:rStyle w:val="PageNumber"/>
        <w:szCs w:val="15"/>
      </w:rPr>
      <w:fldChar w:fldCharType="separate"/>
    </w:r>
    <w:r w:rsidR="00DD1C47">
      <w:rPr>
        <w:rStyle w:val="PageNumber"/>
        <w:szCs w:val="15"/>
      </w:rPr>
      <w:t>78</w:t>
    </w:r>
    <w:r w:rsidR="00DD1C47"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A4C53" w14:textId="77777777" w:rsidR="00DD1C47" w:rsidRDefault="00DD1C47" w:rsidP="003274DB">
      <w:r>
        <w:separator/>
      </w:r>
    </w:p>
    <w:p w14:paraId="173F06AA" w14:textId="77777777" w:rsidR="00DD1C47" w:rsidRDefault="00DD1C47"/>
  </w:footnote>
  <w:footnote w:type="continuationSeparator" w:id="0">
    <w:p w14:paraId="6471FFA1" w14:textId="77777777" w:rsidR="00DD1C47" w:rsidRDefault="00DD1C47" w:rsidP="003274DB">
      <w:r>
        <w:continuationSeparator/>
      </w:r>
    </w:p>
    <w:p w14:paraId="0468C1F9" w14:textId="77777777" w:rsidR="00DD1C47" w:rsidRDefault="00DD1C47"/>
  </w:footnote>
  <w:footnote w:id="1">
    <w:p w14:paraId="1070F5F9" w14:textId="1B1504C2" w:rsidR="00DD1C47" w:rsidRPr="00A267E9" w:rsidDel="00987CEC" w:rsidRDefault="00DD1C47" w:rsidP="005614D0">
      <w:pPr>
        <w:pStyle w:val="FootnoteText"/>
        <w:rPr>
          <w:del w:id="121" w:author="Sarah Robinson" w:date="2019-10-16T13:40:00Z"/>
        </w:rPr>
      </w:pPr>
      <w:del w:id="122" w:author="Sarah Robinson" w:date="2019-10-16T13:40:00Z">
        <w:r w:rsidRPr="00A267E9" w:rsidDel="00987CEC">
          <w:rPr>
            <w:rStyle w:val="FootnoteReference"/>
          </w:rPr>
          <w:footnoteRef/>
        </w:r>
        <w:r w:rsidDel="00987CEC">
          <w:tab/>
        </w:r>
        <w:r w:rsidRPr="00A267E9" w:rsidDel="00987CEC">
          <w:delText>The overarching guidance on risk management is contained in IALA Guideline 1018</w:delText>
        </w:r>
      </w:del>
    </w:p>
  </w:footnote>
  <w:footnote w:id="2">
    <w:p w14:paraId="13777C67" w14:textId="7454662A" w:rsidR="00DD1C47" w:rsidRPr="00A267E9" w:rsidDel="00A02C71" w:rsidRDefault="00DD1C47" w:rsidP="007660CD">
      <w:pPr>
        <w:pStyle w:val="FootnoteText"/>
        <w:ind w:left="425" w:hanging="425"/>
        <w:rPr>
          <w:del w:id="143" w:author="Sarah Robinson" w:date="2019-10-15T14:41:00Z"/>
        </w:rPr>
      </w:pPr>
      <w:del w:id="144" w:author="Sarah Robinson" w:date="2019-10-15T14:41:00Z">
        <w:r w:rsidRPr="00A267E9" w:rsidDel="00A02C71">
          <w:rPr>
            <w:rStyle w:val="FootnoteReference"/>
          </w:rPr>
          <w:footnoteRef/>
        </w:r>
        <w:r w:rsidDel="00A02C71">
          <w:tab/>
        </w:r>
        <w:r w:rsidRPr="00A267E9" w:rsidDel="00A02C71">
          <w:delTex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delText>
        </w:r>
      </w:del>
    </w:p>
  </w:footnote>
  <w:footnote w:id="3">
    <w:p w14:paraId="47AD3E06" w14:textId="2F8A96F8" w:rsidR="00DD1C47" w:rsidRPr="00A267E9" w:rsidDel="00DA13AA" w:rsidRDefault="00DD1C47" w:rsidP="005614D0">
      <w:pPr>
        <w:pStyle w:val="FootnoteText"/>
        <w:rPr>
          <w:del w:id="190" w:author="Sarah Robinson" w:date="2019-10-15T14:55:00Z"/>
        </w:rPr>
      </w:pPr>
      <w:del w:id="191" w:author="Sarah Robinson" w:date="2019-10-15T14:55:00Z">
        <w:r w:rsidRPr="00A267E9" w:rsidDel="00DA13AA">
          <w:rPr>
            <w:rStyle w:val="FootnoteReference"/>
          </w:rPr>
          <w:footnoteRef/>
        </w:r>
        <w:r w:rsidDel="00DA13AA">
          <w:tab/>
        </w:r>
        <w:r w:rsidRPr="00A267E9" w:rsidDel="00DA13AA">
          <w:delText>The United States Coast Guard, the copyright holders of the Excel™ Workb</w:delText>
        </w:r>
        <w:r w:rsidDel="00DA13AA">
          <w:delText xml:space="preserve">ooks and PAWSA Workshop Guide, </w:delText>
        </w:r>
        <w:r w:rsidRPr="00A267E9" w:rsidDel="00DA13AA">
          <w:delText>graciously confirmed that it has no objection to the publication of the Directorate General of Coastguard Safety’s amended Implementation Guide nor its use by other IALA member States</w:delText>
        </w:r>
      </w:del>
    </w:p>
  </w:footnote>
  <w:footnote w:id="4">
    <w:p w14:paraId="30F28E1C" w14:textId="77777777" w:rsidR="00DD1C47" w:rsidRPr="00DF395A" w:rsidRDefault="00DD1C47" w:rsidP="00485138">
      <w:pPr>
        <w:pStyle w:val="BodyText"/>
        <w:rPr>
          <w:ins w:id="449" w:author="Sarah Robinson" w:date="2019-10-16T15:07:00Z"/>
        </w:rPr>
      </w:pPr>
      <w:ins w:id="450" w:author="Sarah Robinson" w:date="2019-10-16T15:07:00Z">
        <w:r>
          <w:rPr>
            <w:rStyle w:val="FootnoteReference"/>
          </w:rPr>
          <w:footnoteRef/>
        </w:r>
        <w:r>
          <w:t xml:space="preserve"> </w:t>
        </w:r>
        <w:r w:rsidRPr="00581BAD">
          <w:rPr>
            <w:sz w:val="18"/>
            <w:szCs w:val="18"/>
            <w:highlight w:val="yellow"/>
            <w:rPrChange w:id="451" w:author="Sarah Robinson" w:date="2019-10-16T15:08:00Z">
              <w:rPr>
                <w:highlight w:val="yellow"/>
              </w:rPr>
            </w:rPrChange>
          </w:rPr>
          <w:t>The PAWSA Implementation Guide contains further advice related to selecting participants. It also contains guidance on practical issues such as inviting participants and read-ahead materials.</w:t>
        </w:r>
        <w:r>
          <w:t xml:space="preserve">  </w:t>
        </w:r>
      </w:ins>
    </w:p>
    <w:p w14:paraId="66139B16" w14:textId="1F18BEF8" w:rsidR="00DD1C47" w:rsidRDefault="00DD1C47">
      <w:pPr>
        <w:pStyle w:val="FootnoteText"/>
      </w:pPr>
    </w:p>
  </w:footnote>
  <w:footnote w:id="5">
    <w:p w14:paraId="4A41753B" w14:textId="2CB4865E" w:rsidR="00DD1C47" w:rsidRPr="00A267E9" w:rsidDel="000D7B0D" w:rsidRDefault="00DD1C47" w:rsidP="005614D0">
      <w:pPr>
        <w:pStyle w:val="FootnoteText"/>
        <w:rPr>
          <w:del w:id="749" w:author="Sarah Robinson" w:date="2019-10-16T14:39:00Z"/>
        </w:rPr>
      </w:pPr>
      <w:del w:id="750" w:author="Sarah Robinson" w:date="2019-10-16T14:39:00Z">
        <w:r w:rsidRPr="00A267E9" w:rsidDel="000D7B0D">
          <w:rPr>
            <w:rStyle w:val="FootnoteReference"/>
          </w:rPr>
          <w:footnoteRef/>
        </w:r>
        <w:r w:rsidRPr="00A267E9" w:rsidDel="000D7B0D">
          <w:tab/>
        </w:r>
        <w:r w:rsidRPr="007660CD" w:rsidDel="000D7B0D">
          <w:rPr>
            <w:rStyle w:val="reference-text"/>
            <w:szCs w:val="18"/>
          </w:rPr>
          <w:delText>Michael Doyle, quoted in Kaner, et al., 2007, p. xiii</w:delText>
        </w:r>
      </w:del>
    </w:p>
  </w:footnote>
  <w:footnote w:id="6">
    <w:p w14:paraId="4C3B35F2" w14:textId="4638FBA4" w:rsidR="00DD1C47" w:rsidRPr="00A267E9" w:rsidDel="000D7B0D" w:rsidRDefault="00DD1C47" w:rsidP="005614D0">
      <w:pPr>
        <w:pStyle w:val="FootnoteText"/>
        <w:rPr>
          <w:del w:id="755" w:author="Sarah Robinson" w:date="2019-10-16T14:39:00Z"/>
        </w:rPr>
      </w:pPr>
      <w:del w:id="756" w:author="Sarah Robinson" w:date="2019-10-16T14:39:00Z">
        <w:r w:rsidRPr="00A267E9" w:rsidDel="000D7B0D">
          <w:rPr>
            <w:rStyle w:val="FootnoteReference"/>
          </w:rPr>
          <w:footnoteRef/>
        </w:r>
        <w:r w:rsidRPr="00A267E9" w:rsidDel="000D7B0D">
          <w:tab/>
          <w:delText xml:space="preserve">See </w:delText>
        </w:r>
        <w:r w:rsidRPr="00FB5B12" w:rsidDel="000D7B0D">
          <w:fldChar w:fldCharType="begin"/>
        </w:r>
        <w:r w:rsidRPr="00FB5B12" w:rsidDel="000D7B0D">
          <w:delInstrText xml:space="preserve"> REF _Ref481594151 \r \h </w:delInstrText>
        </w:r>
        <w:r w:rsidRPr="00FB5B12" w:rsidDel="000D7B0D">
          <w:fldChar w:fldCharType="separate"/>
        </w:r>
        <w:r w:rsidDel="000D7B0D">
          <w:delText>0</w:delText>
        </w:r>
        <w:r w:rsidRPr="00FB5B12" w:rsidDel="000D7B0D">
          <w:fldChar w:fldCharType="end"/>
        </w:r>
        <w:r w:rsidRPr="00A267E9" w:rsidDel="000D7B0D">
          <w:delText>, Chapter 4. Participants should ideally comprise 60% waterway users and 40% stakeholders</w:delText>
        </w:r>
      </w:del>
    </w:p>
  </w:footnote>
  <w:footnote w:id="7">
    <w:p w14:paraId="169152C4" w14:textId="00C6F156" w:rsidR="00DD1C47" w:rsidRPr="00A267E9" w:rsidDel="000D7B0D" w:rsidRDefault="00DD1C47" w:rsidP="005614D0">
      <w:pPr>
        <w:pStyle w:val="FootnoteText"/>
        <w:rPr>
          <w:del w:id="759" w:author="Sarah Robinson" w:date="2019-10-16T14:39:00Z"/>
        </w:rPr>
      </w:pPr>
      <w:del w:id="760" w:author="Sarah Robinson" w:date="2019-10-16T14:39:00Z">
        <w:r w:rsidRPr="00A267E9" w:rsidDel="000D7B0D">
          <w:rPr>
            <w:rStyle w:val="FootnoteReference"/>
          </w:rPr>
          <w:footnoteRef/>
        </w:r>
        <w:r w:rsidRPr="00A267E9" w:rsidDel="000D7B0D">
          <w:tab/>
        </w:r>
        <w:r w:rsidDel="000D7B0D">
          <w:delText xml:space="preserve">See </w:delText>
        </w:r>
        <w:r w:rsidRPr="00FB5B12" w:rsidDel="000D7B0D">
          <w:fldChar w:fldCharType="begin"/>
        </w:r>
        <w:r w:rsidRPr="00FB5B12" w:rsidDel="000D7B0D">
          <w:delInstrText xml:space="preserve"> REF _Ref481594151 \r \h </w:delInstrText>
        </w:r>
        <w:r w:rsidRPr="00FB5B12" w:rsidDel="000D7B0D">
          <w:fldChar w:fldCharType="separate"/>
        </w:r>
        <w:r w:rsidDel="000D7B0D">
          <w:delText>0</w:delText>
        </w:r>
        <w:r w:rsidRPr="00FB5B12" w:rsidDel="000D7B0D">
          <w:fldChar w:fldCharType="end"/>
        </w:r>
        <w:r w:rsidDel="000D7B0D">
          <w:delText xml:space="preserve">, </w:delText>
        </w:r>
        <w:r w:rsidRPr="00A267E9" w:rsidDel="000D7B0D">
          <w:delText>Chapter 3 which includes a list of competencies that a Facilitator should posses</w:delText>
        </w:r>
      </w:del>
    </w:p>
  </w:footnote>
  <w:footnote w:id="8">
    <w:p w14:paraId="20484579" w14:textId="47BF607D" w:rsidR="00DD1C47" w:rsidRPr="00A267E9" w:rsidDel="00395BDF" w:rsidRDefault="00DD1C47" w:rsidP="005614D0">
      <w:pPr>
        <w:pStyle w:val="FootnoteText"/>
        <w:rPr>
          <w:del w:id="1667" w:author="Sarah Robinson" w:date="2019-10-16T15:23:00Z"/>
        </w:rPr>
      </w:pPr>
      <w:del w:id="1668" w:author="Sarah Robinson" w:date="2019-10-16T15:23:00Z">
        <w:r w:rsidRPr="00A267E9" w:rsidDel="00395BDF">
          <w:rPr>
            <w:rStyle w:val="FootnoteReference"/>
            <w:sz w:val="20"/>
            <w:szCs w:val="20"/>
          </w:rPr>
          <w:footnoteRef/>
        </w:r>
        <w:r w:rsidRPr="00A267E9" w:rsidDel="00395BDF">
          <w:delText xml:space="preserve"> </w:delText>
        </w:r>
        <w:r w:rsidDel="00395BDF">
          <w:delText>‘</w:delText>
        </w:r>
        <w:r w:rsidRPr="00A267E9" w:rsidDel="00395BDF">
          <w:delText>Waterway users</w:delText>
        </w:r>
        <w:r w:rsidDel="00395BDF">
          <w:delText>’</w:delText>
        </w:r>
        <w:r w:rsidRPr="00A267E9" w:rsidDel="00395BDF">
          <w:delText xml:space="preserve"> are defined, for this risk assessment process, as those people who are actually involved in the movement of vessels in the waterway being assessed, such as vessel masters, pilots, officers of operating companies, and the like.  </w:delText>
        </w:r>
      </w:del>
    </w:p>
  </w:footnote>
  <w:footnote w:id="9">
    <w:p w14:paraId="0F9DEBAE" w14:textId="4228E08B" w:rsidR="00DD1C47" w:rsidRPr="00A267E9" w:rsidDel="00395BDF" w:rsidRDefault="00DD1C47" w:rsidP="005614D0">
      <w:pPr>
        <w:pStyle w:val="FootnoteText"/>
        <w:rPr>
          <w:del w:id="1669" w:author="Sarah Robinson" w:date="2019-10-16T15:23:00Z"/>
        </w:rPr>
      </w:pPr>
      <w:del w:id="1670" w:author="Sarah Robinson" w:date="2019-10-16T15:23:00Z">
        <w:r w:rsidRPr="00A267E9" w:rsidDel="00395BDF">
          <w:rPr>
            <w:rStyle w:val="FootnoteReference"/>
            <w:sz w:val="20"/>
            <w:szCs w:val="20"/>
          </w:rPr>
          <w:footnoteRef/>
        </w:r>
        <w:r w:rsidRPr="00A267E9" w:rsidDel="00395BDF">
          <w:delText xml:space="preserve"> </w:delText>
        </w:r>
        <w:r w:rsidDel="00395BDF">
          <w:delText>‘</w:delText>
        </w:r>
        <w:r w:rsidRPr="00A267E9" w:rsidDel="00395BDF">
          <w:delText>Stakeholders</w:delText>
        </w:r>
        <w:r w:rsidDel="00395BDF">
          <w:delText>’</w:delText>
        </w:r>
        <w:r w:rsidRPr="00A267E9" w:rsidDel="00395BDF">
          <w:delText xml:space="preserve"> represent all others whose livelihood and/or quality of life are affected by waterway activities.  </w:delText>
        </w:r>
      </w:del>
    </w:p>
  </w:footnote>
  <w:footnote w:id="10">
    <w:p w14:paraId="6B00615F" w14:textId="37E90987" w:rsidR="00DD1C47" w:rsidRPr="001F0788" w:rsidDel="00395BDF" w:rsidRDefault="00DD1C47" w:rsidP="007660CD">
      <w:pPr>
        <w:spacing w:before="120" w:after="120"/>
        <w:ind w:left="567" w:hanging="567"/>
        <w:jc w:val="both"/>
        <w:rPr>
          <w:del w:id="1785" w:author="Sarah Robinson" w:date="2019-10-16T15:23:00Z"/>
          <w:vertAlign w:val="superscript"/>
        </w:rPr>
      </w:pPr>
      <w:del w:id="1786" w:author="Sarah Robinson" w:date="2019-10-16T15:23:00Z">
        <w:r w:rsidRPr="00A267E9" w:rsidDel="00395BDF">
          <w:rPr>
            <w:rStyle w:val="FootnoteReference"/>
          </w:rPr>
          <w:footnoteRef/>
        </w:r>
        <w:r w:rsidDel="00395BDF">
          <w:rPr>
            <w:sz w:val="20"/>
            <w:szCs w:val="20"/>
          </w:rPr>
          <w:tab/>
        </w:r>
        <w:r w:rsidRPr="001F0788" w:rsidDel="00395BDF">
          <w:rPr>
            <w:szCs w:val="18"/>
            <w:vertAlign w:val="superscript"/>
          </w:rPr>
          <w:delTex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BE6D7" w14:textId="77777777" w:rsidR="0067687F" w:rsidRDefault="0067687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3894E" w14:textId="1D405846" w:rsidR="00DD1C47" w:rsidRDefault="00DD1C4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48873724" w:rsidR="00DD1C47" w:rsidRPr="00667792" w:rsidRDefault="00DD1C47" w:rsidP="00667792">
    <w:pPr>
      <w:pStyle w:val="Header"/>
    </w:pPr>
    <w:r>
      <w:rPr>
        <w:noProof/>
        <w:lang w:val="en-IE" w:eastAsia="en-IE"/>
      </w:rPr>
      <w:drawing>
        <wp:anchor distT="0" distB="0" distL="114300" distR="114300" simplePos="0" relativeHeight="251649536"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4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7B028" w14:textId="6A175C64" w:rsidR="00DD1C47" w:rsidRDefault="00DD1C4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7B75" w14:textId="76818A41" w:rsidR="00DD1C47" w:rsidRDefault="00DD1C4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08616" w14:textId="62A1CEA8" w:rsidR="00DD1C47" w:rsidRPr="00667792" w:rsidRDefault="00DD1C47" w:rsidP="00667792">
    <w:pPr>
      <w:pStyle w:val="Header"/>
    </w:pPr>
    <w:r>
      <w:rPr>
        <w:noProof/>
        <w:lang w:val="en-IE" w:eastAsia="en-IE"/>
      </w:rPr>
      <w:drawing>
        <wp:anchor distT="0" distB="0" distL="114300" distR="114300" simplePos="0" relativeHeight="251676160"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529D1" w14:textId="065B4563" w:rsidR="00DD1C47" w:rsidRDefault="00DD1C4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A94B7" w14:textId="36229BC0" w:rsidR="00DD1C47" w:rsidRDefault="00DD1C4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DC196" w14:textId="68BDF82D" w:rsidR="00DD1C47" w:rsidRPr="00667792" w:rsidRDefault="00DD1C47" w:rsidP="00667792">
    <w:pPr>
      <w:pStyle w:val="Header"/>
    </w:pPr>
    <w:r>
      <w:rPr>
        <w:noProof/>
        <w:lang w:val="en-IE" w:eastAsia="en-IE"/>
      </w:rPr>
      <w:drawing>
        <wp:anchor distT="0" distB="0" distL="114300" distR="114300" simplePos="0" relativeHeight="251667968"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FBAD" w14:textId="7481E45C" w:rsidR="00DD1C47" w:rsidRDefault="00DD1C4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AA46" w14:textId="64F84E6F" w:rsidR="00DD1C47" w:rsidRDefault="00DD1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C2DC6" w14:textId="02057072" w:rsidR="00DD1C47" w:rsidRDefault="00DD1C47" w:rsidP="008B7706">
    <w:pPr>
      <w:pStyle w:val="Header"/>
      <w:tabs>
        <w:tab w:val="right" w:pos="9354"/>
      </w:tabs>
      <w:jc w:val="right"/>
    </w:pPr>
    <w:r>
      <w:t>ARM1</w:t>
    </w:r>
    <w:r w:rsidR="0067687F">
      <w:t>2-9.1.3</w:t>
    </w:r>
  </w:p>
  <w:p w14:paraId="789F2CF1" w14:textId="212E6B2B" w:rsidR="00DD1C47" w:rsidRPr="00ED2A8D" w:rsidRDefault="00DD1C47" w:rsidP="008B7706">
    <w:pPr>
      <w:pStyle w:val="Header"/>
      <w:tabs>
        <w:tab w:val="right" w:pos="9354"/>
      </w:tabs>
      <w:jc w:val="right"/>
    </w:pPr>
    <w:r>
      <w:t>(ARM1</w:t>
    </w:r>
    <w:r w:rsidR="0067687F">
      <w:t>1-1</w:t>
    </w: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3.4.</w:t>
    </w:r>
    <w:r w:rsidR="00B6101F">
      <w:t>4</w:t>
    </w:r>
    <w:bookmarkStart w:id="27" w:name="_GoBack"/>
    <w:bookmarkEnd w:id="27"/>
    <w:r>
      <w:t>)</w:t>
    </w:r>
  </w:p>
  <w:p w14:paraId="0D8C1D21" w14:textId="77777777" w:rsidR="00DD1C47" w:rsidRDefault="00DD1C47" w:rsidP="008747E0">
    <w:pPr>
      <w:pStyle w:val="Header"/>
    </w:pPr>
  </w:p>
  <w:p w14:paraId="53462CF7" w14:textId="77777777" w:rsidR="00DD1C47" w:rsidRDefault="00DD1C47" w:rsidP="008747E0">
    <w:pPr>
      <w:pStyle w:val="Header"/>
    </w:pPr>
  </w:p>
  <w:p w14:paraId="4637DF7D" w14:textId="77777777" w:rsidR="00DD1C47" w:rsidRDefault="00DD1C47" w:rsidP="008747E0">
    <w:pPr>
      <w:pStyle w:val="Header"/>
    </w:pPr>
  </w:p>
  <w:p w14:paraId="68859D7E" w14:textId="77777777" w:rsidR="00DD1C47" w:rsidRDefault="00DD1C47" w:rsidP="008747E0">
    <w:pPr>
      <w:pStyle w:val="Header"/>
    </w:pPr>
  </w:p>
  <w:p w14:paraId="68F7D7DE" w14:textId="77777777" w:rsidR="00DD1C47" w:rsidRDefault="00DD1C47"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DD1C47" w:rsidRPr="00ED2A8D" w:rsidRDefault="00DD1C47" w:rsidP="008747E0">
    <w:pPr>
      <w:pStyle w:val="Header"/>
    </w:pPr>
  </w:p>
  <w:p w14:paraId="2359230C" w14:textId="77777777" w:rsidR="00DD1C47" w:rsidRPr="00ED2A8D" w:rsidRDefault="00DD1C47"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CFFE6" w14:textId="24E5F681" w:rsidR="00DD1C47" w:rsidRPr="00667792" w:rsidRDefault="00DD1C47" w:rsidP="00667792">
    <w:pPr>
      <w:pStyle w:val="Header"/>
    </w:pPr>
    <w:r>
      <w:rPr>
        <w:noProof/>
        <w:lang w:val="en-IE" w:eastAsia="en-IE"/>
      </w:rPr>
      <w:drawing>
        <wp:anchor distT="0" distB="0" distL="114300" distR="114300" simplePos="0" relativeHeight="251672064"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5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3B316" w14:textId="5AE6D7F9" w:rsidR="00DD1C47" w:rsidRDefault="00DD1C4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31CE1" w14:textId="052C2ED3" w:rsidR="00DD1C47" w:rsidRDefault="00DD1C4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B620C" w14:textId="0B0D18C4" w:rsidR="00DD1C47" w:rsidRPr="00667792" w:rsidRDefault="00DD1C47"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89D1D" w14:textId="252E8835" w:rsidR="00DD1C47" w:rsidRDefault="00DD1C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5EF41741" w:rsidR="00DD1C47" w:rsidRDefault="00DD1C47">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DD1C47" w:rsidRDefault="00DD1C47">
    <w:pPr>
      <w:pStyle w:val="Header"/>
    </w:pPr>
  </w:p>
  <w:p w14:paraId="457BCDF6" w14:textId="77777777" w:rsidR="00DD1C47" w:rsidRDefault="00DD1C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98F0" w14:textId="5EFCD717" w:rsidR="00DD1C47" w:rsidRDefault="00DD1C4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24D47A3A" w:rsidR="00DD1C47" w:rsidRPr="00ED2A8D" w:rsidRDefault="00DD1C47"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DD1C47" w:rsidRPr="00ED2A8D" w:rsidRDefault="00DD1C47" w:rsidP="008747E0">
    <w:pPr>
      <w:pStyle w:val="Header"/>
    </w:pPr>
  </w:p>
  <w:p w14:paraId="4196D5A3" w14:textId="77777777" w:rsidR="00DD1C47" w:rsidRDefault="00DD1C47" w:rsidP="008747E0">
    <w:pPr>
      <w:pStyle w:val="Header"/>
    </w:pPr>
  </w:p>
  <w:p w14:paraId="528EA521" w14:textId="77777777" w:rsidR="00DD1C47" w:rsidRDefault="00DD1C47" w:rsidP="008747E0">
    <w:pPr>
      <w:pStyle w:val="Header"/>
    </w:pPr>
  </w:p>
  <w:p w14:paraId="4561D7CD" w14:textId="77777777" w:rsidR="00DD1C47" w:rsidRDefault="00DD1C47" w:rsidP="008747E0">
    <w:pPr>
      <w:pStyle w:val="Header"/>
    </w:pPr>
  </w:p>
  <w:p w14:paraId="55A0B421" w14:textId="234E909B" w:rsidR="00DD1C47" w:rsidRPr="00441393" w:rsidRDefault="00DD1C47" w:rsidP="00441393">
    <w:pPr>
      <w:pStyle w:val="Contents"/>
    </w:pPr>
    <w:r>
      <w:t>DOCUMENT History</w:t>
    </w:r>
  </w:p>
  <w:p w14:paraId="5B698B96" w14:textId="77777777" w:rsidR="00DD1C47" w:rsidRPr="00ED2A8D" w:rsidRDefault="00DD1C47" w:rsidP="008747E0">
    <w:pPr>
      <w:pStyle w:val="Header"/>
    </w:pPr>
  </w:p>
  <w:p w14:paraId="7B1CF08D" w14:textId="77777777" w:rsidR="00DD1C47" w:rsidRPr="00AC33A2" w:rsidRDefault="00DD1C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D7536" w14:textId="6406411D" w:rsidR="00DD1C47" w:rsidRDefault="00DD1C4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9E6FD" w14:textId="72F48D5B" w:rsidR="00DD1C47" w:rsidRDefault="00DD1C4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2ADFE315" w:rsidR="00DD1C47" w:rsidRPr="00ED2A8D" w:rsidRDefault="00DD1C47" w:rsidP="008747E0">
    <w:pPr>
      <w:pStyle w:val="Header"/>
    </w:pPr>
    <w:r>
      <w:rPr>
        <w:noProof/>
        <w:lang w:val="en-IE" w:eastAsia="en-IE"/>
      </w:rPr>
      <w:drawing>
        <wp:anchor distT="0" distB="0" distL="114300" distR="114300" simplePos="0" relativeHeight="251645440"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DD1C47" w:rsidRPr="00ED2A8D" w:rsidRDefault="00DD1C47" w:rsidP="008747E0">
    <w:pPr>
      <w:pStyle w:val="Header"/>
    </w:pPr>
  </w:p>
  <w:p w14:paraId="28FE3B76" w14:textId="77777777" w:rsidR="00DD1C47" w:rsidRDefault="00DD1C47" w:rsidP="008747E0">
    <w:pPr>
      <w:pStyle w:val="Header"/>
    </w:pPr>
  </w:p>
  <w:p w14:paraId="3C3BE559" w14:textId="77777777" w:rsidR="00DD1C47" w:rsidRDefault="00DD1C47" w:rsidP="008747E0">
    <w:pPr>
      <w:pStyle w:val="Header"/>
    </w:pPr>
  </w:p>
  <w:p w14:paraId="60DA6C1C" w14:textId="77777777" w:rsidR="00DD1C47" w:rsidRDefault="00DD1C47" w:rsidP="008747E0">
    <w:pPr>
      <w:pStyle w:val="Header"/>
    </w:pPr>
  </w:p>
  <w:p w14:paraId="367253C7" w14:textId="20C758CA" w:rsidR="00DD1C47" w:rsidRPr="00441393" w:rsidRDefault="00DD1C47" w:rsidP="00441393">
    <w:pPr>
      <w:pStyle w:val="Contents"/>
    </w:pPr>
    <w:r>
      <w:t>CONTENTS</w:t>
    </w:r>
  </w:p>
  <w:p w14:paraId="5F253F10" w14:textId="77777777" w:rsidR="00DD1C47" w:rsidRDefault="00DD1C47" w:rsidP="0078486B">
    <w:pPr>
      <w:pStyle w:val="Header"/>
      <w:spacing w:line="140" w:lineRule="exact"/>
    </w:pPr>
  </w:p>
  <w:p w14:paraId="49DE4CE0" w14:textId="77777777" w:rsidR="00DD1C47" w:rsidRPr="00AC33A2" w:rsidRDefault="00DD1C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0661D9FE" w:rsidR="00DD1C47" w:rsidRPr="00ED2A8D" w:rsidRDefault="00DD1C47" w:rsidP="00C716E5">
    <w:pPr>
      <w:pStyle w:val="Header"/>
    </w:pPr>
    <w:r>
      <w:rPr>
        <w:noProof/>
        <w:lang w:val="en-IE" w:eastAsia="en-IE"/>
      </w:rPr>
      <w:drawing>
        <wp:anchor distT="0" distB="0" distL="114300" distR="114300" simplePos="0" relativeHeight="25166387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DD1C47" w:rsidRPr="00ED2A8D" w:rsidRDefault="00DD1C47" w:rsidP="00C716E5">
    <w:pPr>
      <w:pStyle w:val="Header"/>
    </w:pPr>
  </w:p>
  <w:p w14:paraId="0B6E753A" w14:textId="77777777" w:rsidR="00DD1C47" w:rsidRDefault="00DD1C47" w:rsidP="00C716E5">
    <w:pPr>
      <w:pStyle w:val="Header"/>
    </w:pPr>
  </w:p>
  <w:p w14:paraId="2793F608" w14:textId="77777777" w:rsidR="00DD1C47" w:rsidRDefault="00DD1C47" w:rsidP="00C716E5">
    <w:pPr>
      <w:pStyle w:val="Header"/>
    </w:pPr>
  </w:p>
  <w:p w14:paraId="72526114" w14:textId="77777777" w:rsidR="00DD1C47" w:rsidRDefault="00DD1C47" w:rsidP="00C716E5">
    <w:pPr>
      <w:pStyle w:val="Header"/>
    </w:pPr>
  </w:p>
  <w:p w14:paraId="5D6323BD" w14:textId="55807F88" w:rsidR="00DD1C47" w:rsidRPr="00441393" w:rsidRDefault="00DD1C47" w:rsidP="00C716E5">
    <w:pPr>
      <w:pStyle w:val="Contents"/>
    </w:pPr>
    <w:r>
      <w:t>CONTENTS</w:t>
    </w:r>
  </w:p>
  <w:p w14:paraId="3F5F0405" w14:textId="77777777" w:rsidR="00DD1C47" w:rsidRPr="00ED2A8D" w:rsidRDefault="00DD1C47" w:rsidP="00C716E5">
    <w:pPr>
      <w:pStyle w:val="Header"/>
    </w:pPr>
  </w:p>
  <w:p w14:paraId="3B29FF0C" w14:textId="77777777" w:rsidR="00DD1C47" w:rsidRPr="00AC33A2" w:rsidRDefault="00DD1C47" w:rsidP="00C716E5">
    <w:pPr>
      <w:pStyle w:val="Header"/>
      <w:spacing w:line="140" w:lineRule="exact"/>
    </w:pPr>
  </w:p>
  <w:p w14:paraId="2FA22AF6" w14:textId="3B3E2EC3" w:rsidR="00DD1C47" w:rsidRDefault="00DD1C47">
    <w:pPr>
      <w:pStyle w:val="Header"/>
    </w:pPr>
    <w:r>
      <w:rPr>
        <w:noProof/>
        <w:lang w:val="en-IE" w:eastAsia="en-IE"/>
      </w:rPr>
      <w:drawing>
        <wp:anchor distT="0" distB="0" distL="114300" distR="114300" simplePos="0" relativeHeight="2516567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49ABD6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0D6E719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674F8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17A89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43CA4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E49E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18F6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2A4DE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15:restartNumberingAfterBreak="0">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15:restartNumberingAfterBreak="0">
    <w:nsid w:val="2C737EE2"/>
    <w:multiLevelType w:val="hybridMultilevel"/>
    <w:tmpl w:val="0D5A88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317D56FE"/>
    <w:multiLevelType w:val="hybridMultilevel"/>
    <w:tmpl w:val="496ADFA6"/>
    <w:lvl w:ilvl="0" w:tplc="5A3C0E6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4" w15:restartNumberingAfterBreak="0">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3C7C24AB"/>
    <w:multiLevelType w:val="multilevel"/>
    <w:tmpl w:val="125A8A8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15:restartNumberingAfterBreak="0">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15:restartNumberingAfterBreak="0">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7" w15:restartNumberingAfterBreak="0">
    <w:nsid w:val="516E21CA"/>
    <w:multiLevelType w:val="hybridMultilevel"/>
    <w:tmpl w:val="F9446790"/>
    <w:lvl w:ilvl="0" w:tplc="5A3C0E66">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15:restartNumberingAfterBreak="0">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5" w15:restartNumberingAfterBreak="0">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6" w15:restartNumberingAfterBreak="0">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65"/>
  </w:num>
  <w:num w:numId="3">
    <w:abstractNumId w:val="36"/>
  </w:num>
  <w:num w:numId="4">
    <w:abstractNumId w:val="66"/>
  </w:num>
  <w:num w:numId="5">
    <w:abstractNumId w:val="37"/>
  </w:num>
  <w:num w:numId="6">
    <w:abstractNumId w:val="55"/>
  </w:num>
  <w:num w:numId="7">
    <w:abstractNumId w:val="68"/>
  </w:num>
  <w:num w:numId="8">
    <w:abstractNumId w:val="46"/>
  </w:num>
  <w:num w:numId="9">
    <w:abstractNumId w:val="59"/>
  </w:num>
  <w:num w:numId="10">
    <w:abstractNumId w:val="71"/>
  </w:num>
  <w:num w:numId="11">
    <w:abstractNumId w:val="15"/>
  </w:num>
  <w:num w:numId="12">
    <w:abstractNumId w:val="41"/>
  </w:num>
  <w:num w:numId="13">
    <w:abstractNumId w:val="50"/>
  </w:num>
  <w:num w:numId="14">
    <w:abstractNumId w:val="24"/>
  </w:num>
  <w:num w:numId="15">
    <w:abstractNumId w:val="64"/>
  </w:num>
  <w:num w:numId="16">
    <w:abstractNumId w:val="28"/>
  </w:num>
  <w:num w:numId="17">
    <w:abstractNumId w:val="17"/>
  </w:num>
  <w:num w:numId="18">
    <w:abstractNumId w:val="61"/>
  </w:num>
  <w:num w:numId="19">
    <w:abstractNumId w:val="45"/>
  </w:num>
  <w:num w:numId="20">
    <w:abstractNumId w:val="52"/>
  </w:num>
  <w:num w:numId="21">
    <w:abstractNumId w:val="11"/>
  </w:num>
  <w:num w:numId="22">
    <w:abstractNumId w:val="56"/>
  </w:num>
  <w:num w:numId="23">
    <w:abstractNumId w:val="39"/>
  </w:num>
  <w:num w:numId="24">
    <w:abstractNumId w:val="16"/>
  </w:num>
  <w:num w:numId="25">
    <w:abstractNumId w:val="29"/>
  </w:num>
  <w:num w:numId="26">
    <w:abstractNumId w:val="58"/>
  </w:num>
  <w:num w:numId="27">
    <w:abstractNumId w:val="54"/>
  </w:num>
  <w:num w:numId="28">
    <w:abstractNumId w:val="23"/>
  </w:num>
  <w:num w:numId="29">
    <w:abstractNumId w:val="33"/>
  </w:num>
  <w:num w:numId="30">
    <w:abstractNumId w:val="19"/>
  </w:num>
  <w:num w:numId="31">
    <w:abstractNumId w:val="35"/>
  </w:num>
  <w:num w:numId="32">
    <w:abstractNumId w:val="51"/>
  </w:num>
  <w:num w:numId="33">
    <w:abstractNumId w:val="44"/>
  </w:num>
  <w:num w:numId="34">
    <w:abstractNumId w:val="12"/>
  </w:num>
  <w:num w:numId="35">
    <w:abstractNumId w:val="48"/>
  </w:num>
  <w:num w:numId="36">
    <w:abstractNumId w:val="22"/>
  </w:num>
  <w:num w:numId="37">
    <w:abstractNumId w:val="62"/>
  </w:num>
  <w:num w:numId="38">
    <w:abstractNumId w:val="21"/>
  </w:num>
  <w:num w:numId="39">
    <w:abstractNumId w:val="72"/>
  </w:num>
  <w:num w:numId="40">
    <w:abstractNumId w:val="10"/>
  </w:num>
  <w:num w:numId="41">
    <w:abstractNumId w:val="42"/>
  </w:num>
  <w:num w:numId="42">
    <w:abstractNumId w:val="32"/>
  </w:num>
  <w:num w:numId="43">
    <w:abstractNumId w:val="60"/>
  </w:num>
  <w:num w:numId="44">
    <w:abstractNumId w:val="63"/>
  </w:num>
  <w:num w:numId="45">
    <w:abstractNumId w:val="14"/>
  </w:num>
  <w:num w:numId="46">
    <w:abstractNumId w:val="25"/>
  </w:num>
  <w:num w:numId="47">
    <w:abstractNumId w:val="13"/>
  </w:num>
  <w:num w:numId="48">
    <w:abstractNumId w:val="31"/>
  </w:num>
  <w:num w:numId="49">
    <w:abstractNumId w:val="53"/>
  </w:num>
  <w:num w:numId="50">
    <w:abstractNumId w:val="73"/>
  </w:num>
  <w:num w:numId="51">
    <w:abstractNumId w:val="69"/>
  </w:num>
  <w:num w:numId="52">
    <w:abstractNumId w:val="49"/>
  </w:num>
  <w:num w:numId="53">
    <w:abstractNumId w:val="30"/>
  </w:num>
  <w:num w:numId="54">
    <w:abstractNumId w:val="47"/>
  </w:num>
  <w:num w:numId="55">
    <w:abstractNumId w:val="18"/>
  </w:num>
  <w:num w:numId="56">
    <w:abstractNumId w:val="8"/>
  </w:num>
  <w:num w:numId="57">
    <w:abstractNumId w:val="26"/>
  </w:num>
  <w:num w:numId="58">
    <w:abstractNumId w:val="67"/>
  </w:num>
  <w:num w:numId="59">
    <w:abstractNumId w:val="20"/>
  </w:num>
  <w:num w:numId="60">
    <w:abstractNumId w:val="34"/>
  </w:num>
  <w:num w:numId="61">
    <w:abstractNumId w:val="27"/>
  </w:num>
  <w:num w:numId="62">
    <w:abstractNumId w:val="70"/>
  </w:num>
  <w:num w:numId="6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 w:numId="83">
    <w:abstractNumId w:val="57"/>
  </w:num>
  <w:num w:numId="84">
    <w:abstractNumId w:val="38"/>
  </w:num>
  <w:num w:numId="85">
    <w:abstractNumId w:val="40"/>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h Robinson">
    <w15:presenceInfo w15:providerId="Windows Live" w15:userId="388c9c8ae2feb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313C"/>
    <w:rsid w:val="000104DC"/>
    <w:rsid w:val="0001616D"/>
    <w:rsid w:val="00016839"/>
    <w:rsid w:val="000174F9"/>
    <w:rsid w:val="000249C2"/>
    <w:rsid w:val="000258F6"/>
    <w:rsid w:val="0002671B"/>
    <w:rsid w:val="00033BE8"/>
    <w:rsid w:val="000379A7"/>
    <w:rsid w:val="00040EB8"/>
    <w:rsid w:val="00051641"/>
    <w:rsid w:val="00054D3D"/>
    <w:rsid w:val="00057B6D"/>
    <w:rsid w:val="000619C9"/>
    <w:rsid w:val="00061A7B"/>
    <w:rsid w:val="00061D73"/>
    <w:rsid w:val="00064E99"/>
    <w:rsid w:val="00067853"/>
    <w:rsid w:val="00072D29"/>
    <w:rsid w:val="00073D04"/>
    <w:rsid w:val="00081C90"/>
    <w:rsid w:val="00082EFE"/>
    <w:rsid w:val="00085FF6"/>
    <w:rsid w:val="0008654C"/>
    <w:rsid w:val="000867ED"/>
    <w:rsid w:val="000904ED"/>
    <w:rsid w:val="00091545"/>
    <w:rsid w:val="000A27A8"/>
    <w:rsid w:val="000A4DEF"/>
    <w:rsid w:val="000A60C3"/>
    <w:rsid w:val="000B2356"/>
    <w:rsid w:val="000B784C"/>
    <w:rsid w:val="000C2B74"/>
    <w:rsid w:val="000C576B"/>
    <w:rsid w:val="000C711B"/>
    <w:rsid w:val="000D2431"/>
    <w:rsid w:val="000D27F2"/>
    <w:rsid w:val="000D7B0D"/>
    <w:rsid w:val="000E0F45"/>
    <w:rsid w:val="000E3954"/>
    <w:rsid w:val="000E3E52"/>
    <w:rsid w:val="000E63F9"/>
    <w:rsid w:val="000F0F9F"/>
    <w:rsid w:val="000F3F43"/>
    <w:rsid w:val="000F58ED"/>
    <w:rsid w:val="000F74F8"/>
    <w:rsid w:val="00113D5B"/>
    <w:rsid w:val="00113F8F"/>
    <w:rsid w:val="001167A7"/>
    <w:rsid w:val="001203E1"/>
    <w:rsid w:val="00124BF7"/>
    <w:rsid w:val="0013067C"/>
    <w:rsid w:val="00130F81"/>
    <w:rsid w:val="001346FD"/>
    <w:rsid w:val="001349DB"/>
    <w:rsid w:val="00135AEB"/>
    <w:rsid w:val="00135D7D"/>
    <w:rsid w:val="00136E58"/>
    <w:rsid w:val="00140CD9"/>
    <w:rsid w:val="001547F9"/>
    <w:rsid w:val="001607D8"/>
    <w:rsid w:val="00161325"/>
    <w:rsid w:val="00163442"/>
    <w:rsid w:val="00164016"/>
    <w:rsid w:val="0017626D"/>
    <w:rsid w:val="00184427"/>
    <w:rsid w:val="00184FDD"/>
    <w:rsid w:val="001875B1"/>
    <w:rsid w:val="001A1C06"/>
    <w:rsid w:val="001B2A35"/>
    <w:rsid w:val="001B3217"/>
    <w:rsid w:val="001B339A"/>
    <w:rsid w:val="001B76AD"/>
    <w:rsid w:val="001C650B"/>
    <w:rsid w:val="001C72B5"/>
    <w:rsid w:val="001D0D74"/>
    <w:rsid w:val="001D2E7A"/>
    <w:rsid w:val="001D3992"/>
    <w:rsid w:val="001D4A3E"/>
    <w:rsid w:val="001D7202"/>
    <w:rsid w:val="001E416D"/>
    <w:rsid w:val="001E46F2"/>
    <w:rsid w:val="001F0788"/>
    <w:rsid w:val="001F4EF8"/>
    <w:rsid w:val="001F56F3"/>
    <w:rsid w:val="001F5AB1"/>
    <w:rsid w:val="00201337"/>
    <w:rsid w:val="002022EA"/>
    <w:rsid w:val="002044E9"/>
    <w:rsid w:val="00205B17"/>
    <w:rsid w:val="00205D9B"/>
    <w:rsid w:val="00210576"/>
    <w:rsid w:val="002157E0"/>
    <w:rsid w:val="0021627D"/>
    <w:rsid w:val="002204DA"/>
    <w:rsid w:val="0022371A"/>
    <w:rsid w:val="00226202"/>
    <w:rsid w:val="0023386E"/>
    <w:rsid w:val="00236C31"/>
    <w:rsid w:val="00237785"/>
    <w:rsid w:val="00247AA8"/>
    <w:rsid w:val="00251FB9"/>
    <w:rsid w:val="002520AD"/>
    <w:rsid w:val="0025660A"/>
    <w:rsid w:val="00257DF8"/>
    <w:rsid w:val="00257E4A"/>
    <w:rsid w:val="0026038D"/>
    <w:rsid w:val="00261630"/>
    <w:rsid w:val="00261CD6"/>
    <w:rsid w:val="0027175D"/>
    <w:rsid w:val="002840E3"/>
    <w:rsid w:val="00293FF3"/>
    <w:rsid w:val="00296529"/>
    <w:rsid w:val="0029793F"/>
    <w:rsid w:val="002A128F"/>
    <w:rsid w:val="002A1B3D"/>
    <w:rsid w:val="002A595B"/>
    <w:rsid w:val="002A617C"/>
    <w:rsid w:val="002A71CF"/>
    <w:rsid w:val="002B3E9D"/>
    <w:rsid w:val="002B4D6A"/>
    <w:rsid w:val="002B5231"/>
    <w:rsid w:val="002C2DAB"/>
    <w:rsid w:val="002C4B3E"/>
    <w:rsid w:val="002C5E6C"/>
    <w:rsid w:val="002C77F4"/>
    <w:rsid w:val="002D0869"/>
    <w:rsid w:val="002D622E"/>
    <w:rsid w:val="002D78FE"/>
    <w:rsid w:val="002E18C5"/>
    <w:rsid w:val="002E3A5E"/>
    <w:rsid w:val="002E4993"/>
    <w:rsid w:val="002E5BAC"/>
    <w:rsid w:val="002E7635"/>
    <w:rsid w:val="002E78F0"/>
    <w:rsid w:val="002F265A"/>
    <w:rsid w:val="002F383B"/>
    <w:rsid w:val="002F389E"/>
    <w:rsid w:val="002F7407"/>
    <w:rsid w:val="003002A4"/>
    <w:rsid w:val="00303ED2"/>
    <w:rsid w:val="0030413F"/>
    <w:rsid w:val="00305EFE"/>
    <w:rsid w:val="00313B4B"/>
    <w:rsid w:val="00313D85"/>
    <w:rsid w:val="003153B2"/>
    <w:rsid w:val="00315CE3"/>
    <w:rsid w:val="0031629B"/>
    <w:rsid w:val="00323E14"/>
    <w:rsid w:val="003251FE"/>
    <w:rsid w:val="003252E3"/>
    <w:rsid w:val="003274DB"/>
    <w:rsid w:val="00327829"/>
    <w:rsid w:val="00327FBF"/>
    <w:rsid w:val="00332227"/>
    <w:rsid w:val="00332A7B"/>
    <w:rsid w:val="003343E0"/>
    <w:rsid w:val="00335E40"/>
    <w:rsid w:val="00342732"/>
    <w:rsid w:val="003452C1"/>
    <w:rsid w:val="00345361"/>
    <w:rsid w:val="00345E37"/>
    <w:rsid w:val="00347F3E"/>
    <w:rsid w:val="00354F79"/>
    <w:rsid w:val="00356EB8"/>
    <w:rsid w:val="0036135B"/>
    <w:rsid w:val="003621C3"/>
    <w:rsid w:val="0036382D"/>
    <w:rsid w:val="00371050"/>
    <w:rsid w:val="00380350"/>
    <w:rsid w:val="00380A52"/>
    <w:rsid w:val="00380B4E"/>
    <w:rsid w:val="003816E4"/>
    <w:rsid w:val="00387747"/>
    <w:rsid w:val="0039131E"/>
    <w:rsid w:val="00392F24"/>
    <w:rsid w:val="00395BDF"/>
    <w:rsid w:val="003A04A6"/>
    <w:rsid w:val="003A41A4"/>
    <w:rsid w:val="003A45FA"/>
    <w:rsid w:val="003A4BE0"/>
    <w:rsid w:val="003A7759"/>
    <w:rsid w:val="003A7F6E"/>
    <w:rsid w:val="003B03EA"/>
    <w:rsid w:val="003B3C12"/>
    <w:rsid w:val="003B3E3B"/>
    <w:rsid w:val="003C28B2"/>
    <w:rsid w:val="003C43D2"/>
    <w:rsid w:val="003C6429"/>
    <w:rsid w:val="003C64B1"/>
    <w:rsid w:val="003C72BC"/>
    <w:rsid w:val="003C7C34"/>
    <w:rsid w:val="003D0F37"/>
    <w:rsid w:val="003D5150"/>
    <w:rsid w:val="003D6C04"/>
    <w:rsid w:val="003D6CEF"/>
    <w:rsid w:val="003E148A"/>
    <w:rsid w:val="003E4D18"/>
    <w:rsid w:val="003E6382"/>
    <w:rsid w:val="003F1C3A"/>
    <w:rsid w:val="003F2309"/>
    <w:rsid w:val="003F3B79"/>
    <w:rsid w:val="003F6468"/>
    <w:rsid w:val="00400D12"/>
    <w:rsid w:val="00410E33"/>
    <w:rsid w:val="00410F79"/>
    <w:rsid w:val="004114B7"/>
    <w:rsid w:val="0042486E"/>
    <w:rsid w:val="00425724"/>
    <w:rsid w:val="0042764C"/>
    <w:rsid w:val="00432C05"/>
    <w:rsid w:val="00437B68"/>
    <w:rsid w:val="00437EF5"/>
    <w:rsid w:val="00441393"/>
    <w:rsid w:val="0044173D"/>
    <w:rsid w:val="004472E4"/>
    <w:rsid w:val="00447CF0"/>
    <w:rsid w:val="004546AD"/>
    <w:rsid w:val="004549FD"/>
    <w:rsid w:val="00456F10"/>
    <w:rsid w:val="00463CA5"/>
    <w:rsid w:val="0046742D"/>
    <w:rsid w:val="00471239"/>
    <w:rsid w:val="00471C38"/>
    <w:rsid w:val="004725A4"/>
    <w:rsid w:val="00473648"/>
    <w:rsid w:val="00473EF6"/>
    <w:rsid w:val="00474746"/>
    <w:rsid w:val="00475075"/>
    <w:rsid w:val="00477D62"/>
    <w:rsid w:val="00480829"/>
    <w:rsid w:val="00484A9F"/>
    <w:rsid w:val="00485138"/>
    <w:rsid w:val="0048661B"/>
    <w:rsid w:val="00491138"/>
    <w:rsid w:val="00492A8D"/>
    <w:rsid w:val="004944C8"/>
    <w:rsid w:val="004960AD"/>
    <w:rsid w:val="004A0EBF"/>
    <w:rsid w:val="004A4EC4"/>
    <w:rsid w:val="004B39E5"/>
    <w:rsid w:val="004C0E4B"/>
    <w:rsid w:val="004C14D5"/>
    <w:rsid w:val="004C4B7B"/>
    <w:rsid w:val="004C5A98"/>
    <w:rsid w:val="004D7BBA"/>
    <w:rsid w:val="004E0BBB"/>
    <w:rsid w:val="004E1D57"/>
    <w:rsid w:val="004E2F16"/>
    <w:rsid w:val="004E51CF"/>
    <w:rsid w:val="004F02D0"/>
    <w:rsid w:val="004F6196"/>
    <w:rsid w:val="00503044"/>
    <w:rsid w:val="00506E37"/>
    <w:rsid w:val="00516405"/>
    <w:rsid w:val="00523666"/>
    <w:rsid w:val="005254DB"/>
    <w:rsid w:val="00525922"/>
    <w:rsid w:val="00526234"/>
    <w:rsid w:val="0053692E"/>
    <w:rsid w:val="005378A6"/>
    <w:rsid w:val="0054474C"/>
    <w:rsid w:val="00547837"/>
    <w:rsid w:val="005503FF"/>
    <w:rsid w:val="00557434"/>
    <w:rsid w:val="005614D0"/>
    <w:rsid w:val="0056568A"/>
    <w:rsid w:val="005748F3"/>
    <w:rsid w:val="005805D2"/>
    <w:rsid w:val="00581BAD"/>
    <w:rsid w:val="0058202A"/>
    <w:rsid w:val="00583A06"/>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4648"/>
    <w:rsid w:val="005F78E8"/>
    <w:rsid w:val="0060483B"/>
    <w:rsid w:val="006127AC"/>
    <w:rsid w:val="006128DC"/>
    <w:rsid w:val="0061598A"/>
    <w:rsid w:val="00627DDE"/>
    <w:rsid w:val="00633A4B"/>
    <w:rsid w:val="00634A78"/>
    <w:rsid w:val="0064145B"/>
    <w:rsid w:val="00642025"/>
    <w:rsid w:val="00643D60"/>
    <w:rsid w:val="006467FF"/>
    <w:rsid w:val="00646E87"/>
    <w:rsid w:val="0065107F"/>
    <w:rsid w:val="00651FBE"/>
    <w:rsid w:val="00652A2C"/>
    <w:rsid w:val="00653C08"/>
    <w:rsid w:val="006602B5"/>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687F"/>
    <w:rsid w:val="006771C3"/>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1F01"/>
    <w:rsid w:val="006C48F9"/>
    <w:rsid w:val="006C6A46"/>
    <w:rsid w:val="006E0E7D"/>
    <w:rsid w:val="006E5E14"/>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59BF"/>
    <w:rsid w:val="00746273"/>
    <w:rsid w:val="00746861"/>
    <w:rsid w:val="007541D3"/>
    <w:rsid w:val="00755678"/>
    <w:rsid w:val="007577D7"/>
    <w:rsid w:val="00760779"/>
    <w:rsid w:val="00760B0D"/>
    <w:rsid w:val="0076391C"/>
    <w:rsid w:val="007660CD"/>
    <w:rsid w:val="0076635C"/>
    <w:rsid w:val="00766BBF"/>
    <w:rsid w:val="007715E8"/>
    <w:rsid w:val="00776004"/>
    <w:rsid w:val="0078486B"/>
    <w:rsid w:val="00785A39"/>
    <w:rsid w:val="00787D8A"/>
    <w:rsid w:val="00790277"/>
    <w:rsid w:val="00791EBC"/>
    <w:rsid w:val="00793577"/>
    <w:rsid w:val="007A0ECE"/>
    <w:rsid w:val="007A147B"/>
    <w:rsid w:val="007A3C1A"/>
    <w:rsid w:val="007A446A"/>
    <w:rsid w:val="007A53A6"/>
    <w:rsid w:val="007A6159"/>
    <w:rsid w:val="007B03EB"/>
    <w:rsid w:val="007B27E9"/>
    <w:rsid w:val="007B2C5B"/>
    <w:rsid w:val="007B2D11"/>
    <w:rsid w:val="007B3D31"/>
    <w:rsid w:val="007B403B"/>
    <w:rsid w:val="007B6A93"/>
    <w:rsid w:val="007B76A0"/>
    <w:rsid w:val="007B7BEC"/>
    <w:rsid w:val="007C261D"/>
    <w:rsid w:val="007D2107"/>
    <w:rsid w:val="007D2CB4"/>
    <w:rsid w:val="007D5895"/>
    <w:rsid w:val="007D77AB"/>
    <w:rsid w:val="007E181E"/>
    <w:rsid w:val="007E28D0"/>
    <w:rsid w:val="007E30DF"/>
    <w:rsid w:val="007E7624"/>
    <w:rsid w:val="007F56FB"/>
    <w:rsid w:val="007F7544"/>
    <w:rsid w:val="00800995"/>
    <w:rsid w:val="00802963"/>
    <w:rsid w:val="008172F8"/>
    <w:rsid w:val="00826FDF"/>
    <w:rsid w:val="00827506"/>
    <w:rsid w:val="008320B8"/>
    <w:rsid w:val="008326B2"/>
    <w:rsid w:val="008339CF"/>
    <w:rsid w:val="00841B94"/>
    <w:rsid w:val="008449F3"/>
    <w:rsid w:val="00846831"/>
    <w:rsid w:val="008501D1"/>
    <w:rsid w:val="0085110E"/>
    <w:rsid w:val="00853DB4"/>
    <w:rsid w:val="00855181"/>
    <w:rsid w:val="0086022C"/>
    <w:rsid w:val="008606E2"/>
    <w:rsid w:val="00863AE0"/>
    <w:rsid w:val="00865532"/>
    <w:rsid w:val="00865FF0"/>
    <w:rsid w:val="00867686"/>
    <w:rsid w:val="008676CA"/>
    <w:rsid w:val="00871FC9"/>
    <w:rsid w:val="00872857"/>
    <w:rsid w:val="008737D3"/>
    <w:rsid w:val="008747E0"/>
    <w:rsid w:val="00876841"/>
    <w:rsid w:val="00877561"/>
    <w:rsid w:val="00882B3C"/>
    <w:rsid w:val="00886BFE"/>
    <w:rsid w:val="0088783D"/>
    <w:rsid w:val="00892227"/>
    <w:rsid w:val="008972C3"/>
    <w:rsid w:val="008A1BAA"/>
    <w:rsid w:val="008A1EA1"/>
    <w:rsid w:val="008A38AC"/>
    <w:rsid w:val="008A4833"/>
    <w:rsid w:val="008B2E6A"/>
    <w:rsid w:val="008B5E45"/>
    <w:rsid w:val="008B7706"/>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15E3F"/>
    <w:rsid w:val="00922A52"/>
    <w:rsid w:val="00923B4D"/>
    <w:rsid w:val="0092540C"/>
    <w:rsid w:val="00925E0F"/>
    <w:rsid w:val="00926F01"/>
    <w:rsid w:val="00931A57"/>
    <w:rsid w:val="0093492E"/>
    <w:rsid w:val="009414E6"/>
    <w:rsid w:val="009457B1"/>
    <w:rsid w:val="00947B67"/>
    <w:rsid w:val="0095450F"/>
    <w:rsid w:val="00955F09"/>
    <w:rsid w:val="00956901"/>
    <w:rsid w:val="00962EC1"/>
    <w:rsid w:val="00966E47"/>
    <w:rsid w:val="009670C0"/>
    <w:rsid w:val="00967A86"/>
    <w:rsid w:val="00971591"/>
    <w:rsid w:val="00974564"/>
    <w:rsid w:val="00974E99"/>
    <w:rsid w:val="009764FA"/>
    <w:rsid w:val="00980192"/>
    <w:rsid w:val="00980FC2"/>
    <w:rsid w:val="00982184"/>
    <w:rsid w:val="00982378"/>
    <w:rsid w:val="00982A22"/>
    <w:rsid w:val="00985798"/>
    <w:rsid w:val="00986DE9"/>
    <w:rsid w:val="00987CEC"/>
    <w:rsid w:val="00992BF9"/>
    <w:rsid w:val="00994369"/>
    <w:rsid w:val="00994D97"/>
    <w:rsid w:val="0099786A"/>
    <w:rsid w:val="009A07B7"/>
    <w:rsid w:val="009A5F19"/>
    <w:rsid w:val="009A623F"/>
    <w:rsid w:val="009A7260"/>
    <w:rsid w:val="009B1545"/>
    <w:rsid w:val="009B2D7D"/>
    <w:rsid w:val="009B5023"/>
    <w:rsid w:val="009B6181"/>
    <w:rsid w:val="009B6424"/>
    <w:rsid w:val="009B785E"/>
    <w:rsid w:val="009C26F8"/>
    <w:rsid w:val="009C609E"/>
    <w:rsid w:val="009D26AB"/>
    <w:rsid w:val="009D3C3F"/>
    <w:rsid w:val="009E16EC"/>
    <w:rsid w:val="009E213F"/>
    <w:rsid w:val="009E433C"/>
    <w:rsid w:val="009E4A4D"/>
    <w:rsid w:val="009E6578"/>
    <w:rsid w:val="009E7041"/>
    <w:rsid w:val="009F081F"/>
    <w:rsid w:val="009F1BC7"/>
    <w:rsid w:val="009F2E55"/>
    <w:rsid w:val="009F4515"/>
    <w:rsid w:val="009F51F1"/>
    <w:rsid w:val="00A005B4"/>
    <w:rsid w:val="00A02C71"/>
    <w:rsid w:val="00A06A3D"/>
    <w:rsid w:val="00A13D4A"/>
    <w:rsid w:val="00A13E56"/>
    <w:rsid w:val="00A227BF"/>
    <w:rsid w:val="00A24838"/>
    <w:rsid w:val="00A267E9"/>
    <w:rsid w:val="00A2743E"/>
    <w:rsid w:val="00A30C33"/>
    <w:rsid w:val="00A35505"/>
    <w:rsid w:val="00A42173"/>
    <w:rsid w:val="00A4308C"/>
    <w:rsid w:val="00A44836"/>
    <w:rsid w:val="00A44FB7"/>
    <w:rsid w:val="00A524B5"/>
    <w:rsid w:val="00A54900"/>
    <w:rsid w:val="00A549B3"/>
    <w:rsid w:val="00A56184"/>
    <w:rsid w:val="00A634F3"/>
    <w:rsid w:val="00A67954"/>
    <w:rsid w:val="00A67C48"/>
    <w:rsid w:val="00A72ED7"/>
    <w:rsid w:val="00A8083F"/>
    <w:rsid w:val="00A841F6"/>
    <w:rsid w:val="00A851B5"/>
    <w:rsid w:val="00A85805"/>
    <w:rsid w:val="00A90D86"/>
    <w:rsid w:val="00A91DBA"/>
    <w:rsid w:val="00A935AF"/>
    <w:rsid w:val="00A97900"/>
    <w:rsid w:val="00AA1D7A"/>
    <w:rsid w:val="00AA26BF"/>
    <w:rsid w:val="00AA3E01"/>
    <w:rsid w:val="00AB0BFA"/>
    <w:rsid w:val="00AB6644"/>
    <w:rsid w:val="00AB76B7"/>
    <w:rsid w:val="00AC33A2"/>
    <w:rsid w:val="00AC3D1E"/>
    <w:rsid w:val="00AC42AF"/>
    <w:rsid w:val="00AC6D62"/>
    <w:rsid w:val="00AD07E9"/>
    <w:rsid w:val="00AD38F7"/>
    <w:rsid w:val="00AE6451"/>
    <w:rsid w:val="00AE65F1"/>
    <w:rsid w:val="00AE67EA"/>
    <w:rsid w:val="00AE6BB4"/>
    <w:rsid w:val="00AE74AD"/>
    <w:rsid w:val="00AE7ED9"/>
    <w:rsid w:val="00AF159C"/>
    <w:rsid w:val="00AF5DF7"/>
    <w:rsid w:val="00B01873"/>
    <w:rsid w:val="00B07717"/>
    <w:rsid w:val="00B07DAC"/>
    <w:rsid w:val="00B17253"/>
    <w:rsid w:val="00B24F11"/>
    <w:rsid w:val="00B2583D"/>
    <w:rsid w:val="00B31A41"/>
    <w:rsid w:val="00B3226A"/>
    <w:rsid w:val="00B32746"/>
    <w:rsid w:val="00B3327A"/>
    <w:rsid w:val="00B370D3"/>
    <w:rsid w:val="00B40199"/>
    <w:rsid w:val="00B470AE"/>
    <w:rsid w:val="00B502FF"/>
    <w:rsid w:val="00B50E31"/>
    <w:rsid w:val="00B564ED"/>
    <w:rsid w:val="00B6101F"/>
    <w:rsid w:val="00B643DF"/>
    <w:rsid w:val="00B65300"/>
    <w:rsid w:val="00B6612F"/>
    <w:rsid w:val="00B670B3"/>
    <w:rsid w:val="00B67422"/>
    <w:rsid w:val="00B67D6D"/>
    <w:rsid w:val="00B70BD4"/>
    <w:rsid w:val="00B73463"/>
    <w:rsid w:val="00B73E60"/>
    <w:rsid w:val="00B82B09"/>
    <w:rsid w:val="00B837A5"/>
    <w:rsid w:val="00B8459A"/>
    <w:rsid w:val="00B86B5A"/>
    <w:rsid w:val="00B90123"/>
    <w:rsid w:val="00B9016D"/>
    <w:rsid w:val="00B91120"/>
    <w:rsid w:val="00B931CA"/>
    <w:rsid w:val="00B9676C"/>
    <w:rsid w:val="00B96A89"/>
    <w:rsid w:val="00BA0F98"/>
    <w:rsid w:val="00BA1517"/>
    <w:rsid w:val="00BA5FEC"/>
    <w:rsid w:val="00BA67FD"/>
    <w:rsid w:val="00BA7C48"/>
    <w:rsid w:val="00BC251F"/>
    <w:rsid w:val="00BC27F6"/>
    <w:rsid w:val="00BC39F4"/>
    <w:rsid w:val="00BC689B"/>
    <w:rsid w:val="00BD0FD8"/>
    <w:rsid w:val="00BD1587"/>
    <w:rsid w:val="00BD17DA"/>
    <w:rsid w:val="00BD4B71"/>
    <w:rsid w:val="00BD50EE"/>
    <w:rsid w:val="00BD58E8"/>
    <w:rsid w:val="00BD6A20"/>
    <w:rsid w:val="00BD7EE1"/>
    <w:rsid w:val="00BE5568"/>
    <w:rsid w:val="00BF1358"/>
    <w:rsid w:val="00BF1C5A"/>
    <w:rsid w:val="00BF3A70"/>
    <w:rsid w:val="00C0106D"/>
    <w:rsid w:val="00C052D0"/>
    <w:rsid w:val="00C133BE"/>
    <w:rsid w:val="00C147A5"/>
    <w:rsid w:val="00C16CD5"/>
    <w:rsid w:val="00C20B2A"/>
    <w:rsid w:val="00C222B4"/>
    <w:rsid w:val="00C2344C"/>
    <w:rsid w:val="00C262E4"/>
    <w:rsid w:val="00C308C5"/>
    <w:rsid w:val="00C33E20"/>
    <w:rsid w:val="00C35CF6"/>
    <w:rsid w:val="00C3725B"/>
    <w:rsid w:val="00C43278"/>
    <w:rsid w:val="00C533EC"/>
    <w:rsid w:val="00C5470E"/>
    <w:rsid w:val="00C55765"/>
    <w:rsid w:val="00C55EFB"/>
    <w:rsid w:val="00C56585"/>
    <w:rsid w:val="00C56B3F"/>
    <w:rsid w:val="00C641D0"/>
    <w:rsid w:val="00C65623"/>
    <w:rsid w:val="00C716E5"/>
    <w:rsid w:val="00C73C2A"/>
    <w:rsid w:val="00C75406"/>
    <w:rsid w:val="00C773D9"/>
    <w:rsid w:val="00C80307"/>
    <w:rsid w:val="00C80ACE"/>
    <w:rsid w:val="00C81162"/>
    <w:rsid w:val="00C8245A"/>
    <w:rsid w:val="00C83666"/>
    <w:rsid w:val="00C870B5"/>
    <w:rsid w:val="00C87AFE"/>
    <w:rsid w:val="00C904B0"/>
    <w:rsid w:val="00C907DF"/>
    <w:rsid w:val="00C91630"/>
    <w:rsid w:val="00C9558A"/>
    <w:rsid w:val="00C966EB"/>
    <w:rsid w:val="00CA04B1"/>
    <w:rsid w:val="00CA2DFC"/>
    <w:rsid w:val="00CA4EC9"/>
    <w:rsid w:val="00CA766A"/>
    <w:rsid w:val="00CB03D4"/>
    <w:rsid w:val="00CB0617"/>
    <w:rsid w:val="00CB0EBA"/>
    <w:rsid w:val="00CB1746"/>
    <w:rsid w:val="00CB499E"/>
    <w:rsid w:val="00CC281E"/>
    <w:rsid w:val="00CC35EF"/>
    <w:rsid w:val="00CC4D1B"/>
    <w:rsid w:val="00CC5048"/>
    <w:rsid w:val="00CC6246"/>
    <w:rsid w:val="00CD03B6"/>
    <w:rsid w:val="00CE00E4"/>
    <w:rsid w:val="00CE03F4"/>
    <w:rsid w:val="00CE30CE"/>
    <w:rsid w:val="00CE4BD4"/>
    <w:rsid w:val="00CE5E46"/>
    <w:rsid w:val="00CF0A8F"/>
    <w:rsid w:val="00CF49CC"/>
    <w:rsid w:val="00CF5577"/>
    <w:rsid w:val="00CF762C"/>
    <w:rsid w:val="00D04F0B"/>
    <w:rsid w:val="00D06B6B"/>
    <w:rsid w:val="00D1463A"/>
    <w:rsid w:val="00D17DB5"/>
    <w:rsid w:val="00D25C4F"/>
    <w:rsid w:val="00D32DDF"/>
    <w:rsid w:val="00D3700C"/>
    <w:rsid w:val="00D44989"/>
    <w:rsid w:val="00D45381"/>
    <w:rsid w:val="00D551FF"/>
    <w:rsid w:val="00D56BA4"/>
    <w:rsid w:val="00D638E0"/>
    <w:rsid w:val="00D653B1"/>
    <w:rsid w:val="00D6543B"/>
    <w:rsid w:val="00D7275A"/>
    <w:rsid w:val="00D74AE1"/>
    <w:rsid w:val="00D75D42"/>
    <w:rsid w:val="00D80B20"/>
    <w:rsid w:val="00D855D3"/>
    <w:rsid w:val="00D85FE9"/>
    <w:rsid w:val="00D865A8"/>
    <w:rsid w:val="00D86935"/>
    <w:rsid w:val="00D87C6E"/>
    <w:rsid w:val="00D9012A"/>
    <w:rsid w:val="00D92C2D"/>
    <w:rsid w:val="00D9361E"/>
    <w:rsid w:val="00D9612F"/>
    <w:rsid w:val="00DA13AA"/>
    <w:rsid w:val="00DA17CD"/>
    <w:rsid w:val="00DB25B3"/>
    <w:rsid w:val="00DC50F3"/>
    <w:rsid w:val="00DC5C70"/>
    <w:rsid w:val="00DC7D23"/>
    <w:rsid w:val="00DD1C47"/>
    <w:rsid w:val="00DD2BA3"/>
    <w:rsid w:val="00DD7297"/>
    <w:rsid w:val="00DD72D8"/>
    <w:rsid w:val="00DE0893"/>
    <w:rsid w:val="00DE2814"/>
    <w:rsid w:val="00DE6796"/>
    <w:rsid w:val="00DE7D21"/>
    <w:rsid w:val="00DF395A"/>
    <w:rsid w:val="00E00B86"/>
    <w:rsid w:val="00E0120D"/>
    <w:rsid w:val="00E01272"/>
    <w:rsid w:val="00E03067"/>
    <w:rsid w:val="00E030E6"/>
    <w:rsid w:val="00E037E9"/>
    <w:rsid w:val="00E03846"/>
    <w:rsid w:val="00E06CE9"/>
    <w:rsid w:val="00E16EB4"/>
    <w:rsid w:val="00E17062"/>
    <w:rsid w:val="00E20A7D"/>
    <w:rsid w:val="00E21A27"/>
    <w:rsid w:val="00E27A2F"/>
    <w:rsid w:val="00E34E40"/>
    <w:rsid w:val="00E3652C"/>
    <w:rsid w:val="00E4213D"/>
    <w:rsid w:val="00E42A94"/>
    <w:rsid w:val="00E458BF"/>
    <w:rsid w:val="00E54BFB"/>
    <w:rsid w:val="00E54CD7"/>
    <w:rsid w:val="00E55891"/>
    <w:rsid w:val="00E628EE"/>
    <w:rsid w:val="00E636E2"/>
    <w:rsid w:val="00E67F6D"/>
    <w:rsid w:val="00E706E7"/>
    <w:rsid w:val="00E74F54"/>
    <w:rsid w:val="00E84229"/>
    <w:rsid w:val="00E84965"/>
    <w:rsid w:val="00E84C34"/>
    <w:rsid w:val="00E86C8E"/>
    <w:rsid w:val="00E90E4E"/>
    <w:rsid w:val="00E9391E"/>
    <w:rsid w:val="00E96154"/>
    <w:rsid w:val="00EA1052"/>
    <w:rsid w:val="00EA1F9A"/>
    <w:rsid w:val="00EA218F"/>
    <w:rsid w:val="00EA4F29"/>
    <w:rsid w:val="00EA5B27"/>
    <w:rsid w:val="00EA5F83"/>
    <w:rsid w:val="00EA649B"/>
    <w:rsid w:val="00EA6F9D"/>
    <w:rsid w:val="00EB690A"/>
    <w:rsid w:val="00EB6F3C"/>
    <w:rsid w:val="00EC1B6C"/>
    <w:rsid w:val="00EC1E2C"/>
    <w:rsid w:val="00EC1F18"/>
    <w:rsid w:val="00EC2B9A"/>
    <w:rsid w:val="00EC3723"/>
    <w:rsid w:val="00EC568A"/>
    <w:rsid w:val="00EC7C87"/>
    <w:rsid w:val="00ED01E0"/>
    <w:rsid w:val="00ED030E"/>
    <w:rsid w:val="00ED2A8D"/>
    <w:rsid w:val="00EE027B"/>
    <w:rsid w:val="00EE1773"/>
    <w:rsid w:val="00EE2C59"/>
    <w:rsid w:val="00EE2D82"/>
    <w:rsid w:val="00EE54CB"/>
    <w:rsid w:val="00EE6424"/>
    <w:rsid w:val="00EF1C54"/>
    <w:rsid w:val="00EF404B"/>
    <w:rsid w:val="00EF6EA4"/>
    <w:rsid w:val="00F00376"/>
    <w:rsid w:val="00F01E25"/>
    <w:rsid w:val="00F01F0C"/>
    <w:rsid w:val="00F02A5A"/>
    <w:rsid w:val="00F07670"/>
    <w:rsid w:val="00F11368"/>
    <w:rsid w:val="00F11764"/>
    <w:rsid w:val="00F13CF0"/>
    <w:rsid w:val="00F157E2"/>
    <w:rsid w:val="00F15EB7"/>
    <w:rsid w:val="00F21433"/>
    <w:rsid w:val="00F256DC"/>
    <w:rsid w:val="00F259E2"/>
    <w:rsid w:val="00F31AB1"/>
    <w:rsid w:val="00F32F0E"/>
    <w:rsid w:val="00F33A12"/>
    <w:rsid w:val="00F405FC"/>
    <w:rsid w:val="00F43832"/>
    <w:rsid w:val="00F442A4"/>
    <w:rsid w:val="00F51646"/>
    <w:rsid w:val="00F527AC"/>
    <w:rsid w:val="00F5503F"/>
    <w:rsid w:val="00F55AB0"/>
    <w:rsid w:val="00F60D18"/>
    <w:rsid w:val="00F61D83"/>
    <w:rsid w:val="00F65DD1"/>
    <w:rsid w:val="00F707B3"/>
    <w:rsid w:val="00F71135"/>
    <w:rsid w:val="00F721C1"/>
    <w:rsid w:val="00F73647"/>
    <w:rsid w:val="00F74309"/>
    <w:rsid w:val="00F82088"/>
    <w:rsid w:val="00F90461"/>
    <w:rsid w:val="00FA130A"/>
    <w:rsid w:val="00FA1F85"/>
    <w:rsid w:val="00FA34C7"/>
    <w:rsid w:val="00FA370D"/>
    <w:rsid w:val="00FA42A9"/>
    <w:rsid w:val="00FA4435"/>
    <w:rsid w:val="00FA6D0A"/>
    <w:rsid w:val="00FB5B12"/>
    <w:rsid w:val="00FC378B"/>
    <w:rsid w:val="00FC3977"/>
    <w:rsid w:val="00FD104A"/>
    <w:rsid w:val="00FD1966"/>
    <w:rsid w:val="00FD2566"/>
    <w:rsid w:val="00FD2F16"/>
    <w:rsid w:val="00FD6065"/>
    <w:rsid w:val="00FD7251"/>
    <w:rsid w:val="00FE1D34"/>
    <w:rsid w:val="00FE244F"/>
    <w:rsid w:val="00FE2A6F"/>
    <w:rsid w:val="00FE3ACB"/>
    <w:rsid w:val="00FE49E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 w:type="character" w:styleId="UnresolvedMention">
    <w:name w:val="Unresolved Mention"/>
    <w:basedOn w:val="DefaultParagraphFont"/>
    <w:uiPriority w:val="99"/>
    <w:semiHidden/>
    <w:unhideWhenUsed/>
    <w:rsid w:val="00120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eader" Target="header18.xml"/><Relationship Id="rId47" Type="http://schemas.openxmlformats.org/officeDocument/2006/relationships/header" Target="header22.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oleObject" Target="embeddings/Microsoft_Excel_97-2003_Worksheet.xls"/><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footer" Target="footer7.xml"/><Relationship Id="rId40" Type="http://schemas.openxmlformats.org/officeDocument/2006/relationships/header" Target="header17.xml"/><Relationship Id="rId45"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5.emf"/><Relationship Id="rId36" Type="http://schemas.openxmlformats.org/officeDocument/2006/relationships/header" Target="header14.xml"/><Relationship Id="rId49" Type="http://schemas.openxmlformats.org/officeDocument/2006/relationships/header" Target="header24.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4" Type="http://schemas.openxmlformats.org/officeDocument/2006/relationships/header" Target="head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oleObject" Target="embeddings/Microsoft_Excel_97-2003_Worksheet1.xls"/><Relationship Id="rId35" Type="http://schemas.openxmlformats.org/officeDocument/2006/relationships/header" Target="header13.xml"/><Relationship Id="rId43" Type="http://schemas.openxmlformats.org/officeDocument/2006/relationships/header" Target="header19.xml"/><Relationship Id="rId48" Type="http://schemas.openxmlformats.org/officeDocument/2006/relationships/header" Target="header23.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oter" Target="footer6.xml"/><Relationship Id="rId38" Type="http://schemas.openxmlformats.org/officeDocument/2006/relationships/header" Target="header15.xml"/><Relationship Id="rId46" Type="http://schemas.openxmlformats.org/officeDocument/2006/relationships/header" Target="header21.xml"/><Relationship Id="rId20" Type="http://schemas.openxmlformats.org/officeDocument/2006/relationships/header" Target="header4.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6369E-4D02-40AA-A7D2-BFC10641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685A07-ED31-47C1-A308-FCF990E8327B}">
  <ds:schemaRefs>
    <ds:schemaRef ds:uri="http://schemas.microsoft.com/sharepoint/v3/contenttype/forms"/>
  </ds:schemaRefs>
</ds:datastoreItem>
</file>

<file path=customXml/itemProps3.xml><?xml version="1.0" encoding="utf-8"?>
<ds:datastoreItem xmlns:ds="http://schemas.openxmlformats.org/officeDocument/2006/customXml" ds:itemID="{EA0E2E88-D6EF-4F34-94A8-5191B1EF0050}">
  <ds:schemaRefs>
    <ds:schemaRef ds:uri="http://schemas.openxmlformats.org/package/2006/metadata/core-properties"/>
    <ds:schemaRef ds:uri="http://purl.org/dc/elements/1.1/"/>
    <ds:schemaRef ds:uri="http://purl.org/dc/dcmitype/"/>
    <ds:schemaRef ds:uri="1f5bc747-4f25-4519-aa5d-2d835ce9d3b7"/>
    <ds:schemaRef ds:uri="8e0c5d48-bdc3-46cf-a88a-174e03c490ff"/>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4061F68-7A14-4873-9F32-CBF63770B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26378</Words>
  <Characters>150360</Characters>
  <Application>Microsoft Office Word</Application>
  <DocSecurity>0</DocSecurity>
  <Lines>1253</Lines>
  <Paragraphs>352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176386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4</cp:revision>
  <cp:lastPrinted>2017-05-04T14:40:00Z</cp:lastPrinted>
  <dcterms:created xsi:type="dcterms:W3CDTF">2020-03-12T13:11:00Z</dcterms:created>
  <dcterms:modified xsi:type="dcterms:W3CDTF">2020-08-29T10:23:00Z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17716300</vt:r8>
  </property>
</Properties>
</file>